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00DA8" w14:textId="77777777" w:rsidR="00775913" w:rsidRDefault="00775913" w:rsidP="00E747D7">
      <w:pPr>
        <w:pStyle w:val="Titre8"/>
        <w:ind w:left="284"/>
        <w:rPr>
          <w:rFonts w:ascii="Century Gothic" w:hAnsi="Century Gothic" w:cs="Calibri"/>
          <w:b/>
          <w:bCs/>
          <w:sz w:val="20"/>
          <w:szCs w:val="18"/>
        </w:rPr>
      </w:pPr>
    </w:p>
    <w:p w14:paraId="25A8C200"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ROYAUME DU MAROC</w:t>
      </w:r>
    </w:p>
    <w:p w14:paraId="56273B90" w14:textId="77777777" w:rsidR="00775913" w:rsidRPr="00EC53A2" w:rsidRDefault="00775913" w:rsidP="00775913">
      <w:pPr>
        <w:keepNext/>
        <w:ind w:left="284"/>
        <w:jc w:val="center"/>
        <w:outlineLvl w:val="7"/>
        <w:rPr>
          <w:rFonts w:ascii="Century Gothic" w:hAnsi="Century Gothic" w:cs="Calibri"/>
          <w:b/>
          <w:bCs/>
          <w:snapToGrid w:val="0"/>
          <w:sz w:val="20"/>
          <w:szCs w:val="18"/>
        </w:rPr>
      </w:pPr>
    </w:p>
    <w:p w14:paraId="3A24DAAE" w14:textId="77777777" w:rsidR="00775913" w:rsidRPr="00EC53A2" w:rsidRDefault="00775913" w:rsidP="00775913">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w:t>
      </w:r>
    </w:p>
    <w:p w14:paraId="32E6171C"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SOCIETE FONCIERE CMC S.A.</w:t>
      </w:r>
    </w:p>
    <w:p w14:paraId="4011551A" w14:textId="77777777" w:rsidR="00775913" w:rsidRPr="00EC53A2" w:rsidRDefault="00775913" w:rsidP="00775913">
      <w:pPr>
        <w:rPr>
          <w:sz w:val="20"/>
          <w:szCs w:val="20"/>
        </w:rPr>
      </w:pPr>
    </w:p>
    <w:p w14:paraId="73FAAEAB" w14:textId="77777777" w:rsidR="00775913" w:rsidRPr="00EC53A2" w:rsidRDefault="00775913" w:rsidP="00775913">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 DELEGUE</w:t>
      </w:r>
    </w:p>
    <w:p w14:paraId="730BC95C"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 xml:space="preserve">OFFICE DE LA FORMATION PROFESSIONNELLE </w:t>
      </w:r>
    </w:p>
    <w:p w14:paraId="2638B659" w14:textId="77777777" w:rsidR="00775913" w:rsidRPr="00EC53A2" w:rsidRDefault="00775913" w:rsidP="00775913">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ET DE LA PROMOTION DU TRAVAIL</w:t>
      </w:r>
    </w:p>
    <w:p w14:paraId="68B84BC5" w14:textId="77777777" w:rsidR="00775913" w:rsidRPr="00EC53A2" w:rsidRDefault="00775913" w:rsidP="00775913"/>
    <w:p w14:paraId="013FC3CC" w14:textId="77777777" w:rsidR="00775913" w:rsidRPr="00EC53A2" w:rsidRDefault="00775913" w:rsidP="00775913">
      <w:pPr>
        <w:rPr>
          <w:sz w:val="6"/>
          <w:szCs w:val="6"/>
        </w:rPr>
      </w:pPr>
    </w:p>
    <w:p w14:paraId="06472CEC" w14:textId="77777777" w:rsidR="00775913" w:rsidRPr="00EC53A2" w:rsidRDefault="00775913" w:rsidP="00775913">
      <w:pPr>
        <w:keepNext/>
        <w:ind w:left="284"/>
        <w:jc w:val="center"/>
        <w:outlineLvl w:val="7"/>
        <w:rPr>
          <w:rFonts w:ascii="Century Gothic" w:hAnsi="Century Gothic" w:cs="Calibri"/>
          <w:b/>
          <w:bCs/>
          <w:snapToGrid w:val="0"/>
          <w:sz w:val="44"/>
          <w:szCs w:val="16"/>
        </w:rPr>
      </w:pPr>
      <w:r w:rsidRPr="00EC53A2">
        <w:rPr>
          <w:rFonts w:ascii="Century Gothic" w:hAnsi="Century Gothic" w:cs="Calibri"/>
          <w:b/>
          <w:bCs/>
          <w:snapToGrid w:val="0"/>
          <w:sz w:val="44"/>
          <w:szCs w:val="16"/>
        </w:rPr>
        <w:t>Dossier d’Appel d’offres</w:t>
      </w:r>
    </w:p>
    <w:p w14:paraId="4582C024" w14:textId="77777777" w:rsidR="001E2E0F" w:rsidRPr="00EC53A2" w:rsidRDefault="001E2E0F" w:rsidP="001E2E0F">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Ouvert International sur offres de prix</w:t>
      </w:r>
    </w:p>
    <w:p w14:paraId="6DA4F44E" w14:textId="77777777" w:rsidR="00775913" w:rsidRPr="00EC53A2" w:rsidRDefault="00775913" w:rsidP="00775913">
      <w:pPr>
        <w:rPr>
          <w:rFonts w:ascii="Century Gothic" w:hAnsi="Century Gothic" w:cs="Calibri"/>
          <w:b/>
          <w:bCs/>
          <w:snapToGrid w:val="0"/>
          <w:sz w:val="32"/>
          <w:szCs w:val="16"/>
        </w:rPr>
      </w:pPr>
    </w:p>
    <w:p w14:paraId="6C3D54FC" w14:textId="6C712EEB" w:rsidR="00775913" w:rsidRPr="00EC53A2" w:rsidRDefault="00775913" w:rsidP="002467AD">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N</w:t>
      </w:r>
      <w:r w:rsidR="002467AD" w:rsidRPr="00EC53A2">
        <w:rPr>
          <w:rFonts w:ascii="Century Gothic" w:hAnsi="Century Gothic" w:cs="Calibri"/>
          <w:b/>
          <w:bCs/>
          <w:snapToGrid w:val="0"/>
          <w:sz w:val="32"/>
          <w:szCs w:val="16"/>
        </w:rPr>
        <w:t>° 139</w:t>
      </w:r>
      <w:r w:rsidRPr="00EC53A2">
        <w:rPr>
          <w:rFonts w:ascii="Century Gothic" w:hAnsi="Century Gothic" w:cs="Calibri"/>
          <w:b/>
          <w:bCs/>
          <w:snapToGrid w:val="0"/>
          <w:sz w:val="32"/>
          <w:szCs w:val="16"/>
        </w:rPr>
        <w:t xml:space="preserve"> / 2025</w:t>
      </w:r>
    </w:p>
    <w:p w14:paraId="07F2431B" w14:textId="77777777" w:rsidR="00775913" w:rsidRPr="00EC53A2" w:rsidRDefault="00775913" w:rsidP="00775913">
      <w:pPr>
        <w:rPr>
          <w:rFonts w:ascii="Century Gothic" w:hAnsi="Century Gothic" w:cs="Calibri"/>
          <w:b/>
          <w:bCs/>
          <w:snapToGrid w:val="0"/>
          <w:sz w:val="32"/>
          <w:szCs w:val="16"/>
        </w:rPr>
      </w:pPr>
    </w:p>
    <w:p w14:paraId="74052A83" w14:textId="77777777" w:rsidR="00775913" w:rsidRPr="00EC53A2" w:rsidRDefault="00775913" w:rsidP="00775913">
      <w:pPr>
        <w:ind w:left="284"/>
        <w:jc w:val="center"/>
        <w:rPr>
          <w:rFonts w:ascii="Century Gothic" w:hAnsi="Century Gothic" w:cs="Calibri"/>
          <w:b/>
          <w:sz w:val="18"/>
          <w:szCs w:val="18"/>
        </w:rPr>
      </w:pPr>
    </w:p>
    <w:p w14:paraId="053CDD47" w14:textId="77777777" w:rsidR="00775913" w:rsidRPr="00EC53A2" w:rsidRDefault="00775913" w:rsidP="00775913">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775913" w:rsidRPr="00EC53A2" w14:paraId="357F3B0F" w14:textId="77777777" w:rsidTr="00775913">
        <w:trPr>
          <w:trHeight w:val="3283"/>
          <w:jc w:val="center"/>
        </w:trPr>
        <w:tc>
          <w:tcPr>
            <w:tcW w:w="10204" w:type="dxa"/>
          </w:tcPr>
          <w:p w14:paraId="0B019FAC" w14:textId="77777777" w:rsidR="00775913" w:rsidRPr="00EC53A2" w:rsidRDefault="00775913" w:rsidP="00775913">
            <w:pPr>
              <w:tabs>
                <w:tab w:val="left" w:pos="4320"/>
              </w:tabs>
              <w:jc w:val="center"/>
              <w:rPr>
                <w:rFonts w:ascii="Century Gothic" w:hAnsi="Century Gothic"/>
                <w:b/>
                <w:bCs/>
                <w:sz w:val="18"/>
                <w:szCs w:val="18"/>
              </w:rPr>
            </w:pPr>
          </w:p>
          <w:p w14:paraId="585749C6" w14:textId="77777777" w:rsidR="00775913" w:rsidRPr="00EC53A2" w:rsidRDefault="00775913" w:rsidP="00775913">
            <w:pPr>
              <w:tabs>
                <w:tab w:val="left" w:pos="4320"/>
              </w:tabs>
              <w:spacing w:after="240" w:line="276" w:lineRule="auto"/>
              <w:jc w:val="center"/>
              <w:rPr>
                <w:rFonts w:ascii="Century Gothic" w:hAnsi="Century Gothic"/>
                <w:b/>
                <w:bCs/>
                <w:szCs w:val="22"/>
              </w:rPr>
            </w:pPr>
            <w:r w:rsidRPr="00EC53A2">
              <w:rPr>
                <w:rFonts w:ascii="Century Gothic" w:hAnsi="Century Gothic"/>
                <w:b/>
                <w:bCs/>
                <w:szCs w:val="22"/>
              </w:rPr>
              <w:t>Objet de l’Appel d’offres :</w:t>
            </w:r>
          </w:p>
          <w:p w14:paraId="27B604ED" w14:textId="77777777" w:rsidR="00775913" w:rsidRPr="00EC53A2" w:rsidRDefault="00775913" w:rsidP="00775913">
            <w:pPr>
              <w:tabs>
                <w:tab w:val="left" w:pos="4320"/>
              </w:tabs>
              <w:spacing w:line="276" w:lineRule="auto"/>
              <w:jc w:val="center"/>
              <w:rPr>
                <w:rFonts w:ascii="Century Gothic" w:hAnsi="Century Gothic"/>
                <w:b/>
                <w:bCs/>
                <w:sz w:val="2"/>
                <w:szCs w:val="2"/>
              </w:rPr>
            </w:pPr>
          </w:p>
          <w:p w14:paraId="022FBD6B" w14:textId="77777777" w:rsidR="00775913" w:rsidRPr="00EC53A2" w:rsidRDefault="00775913" w:rsidP="00775913">
            <w:pPr>
              <w:tabs>
                <w:tab w:val="left" w:pos="3686"/>
              </w:tabs>
              <w:jc w:val="both"/>
              <w:rPr>
                <w:rFonts w:ascii="Century Gothic" w:hAnsi="Century Gothic" w:cs="Calibri"/>
                <w:b/>
                <w:bCs/>
                <w:snapToGrid w:val="0"/>
                <w:sz w:val="22"/>
                <w:szCs w:val="22"/>
              </w:rPr>
            </w:pPr>
            <w:bookmarkStart w:id="0" w:name="_Hlk204006709"/>
            <w:r w:rsidRPr="00EC53A2">
              <w:rPr>
                <w:rFonts w:ascii="Century Gothic" w:hAnsi="Century Gothic" w:cs="Calibri"/>
                <w:b/>
                <w:bCs/>
                <w:snapToGrid w:val="0"/>
                <w:sz w:val="22"/>
                <w:szCs w:val="22"/>
              </w:rPr>
              <w:t>Acquisition, installation et mise en service des équipements de secteur   agro-industrie destinés au Cité des métiers et des compétences de la région GUELMIM réparties en lots suivants :</w:t>
            </w:r>
          </w:p>
          <w:p w14:paraId="7C826E7C" w14:textId="77777777" w:rsidR="00775913" w:rsidRPr="00EC53A2" w:rsidRDefault="00775913" w:rsidP="00775913">
            <w:pPr>
              <w:tabs>
                <w:tab w:val="left" w:pos="3686"/>
              </w:tabs>
              <w:jc w:val="both"/>
              <w:rPr>
                <w:rFonts w:ascii="Century Gothic" w:hAnsi="Century Gothic" w:cs="Calibri"/>
                <w:snapToGrid w:val="0"/>
                <w:sz w:val="22"/>
                <w:szCs w:val="22"/>
              </w:rPr>
            </w:pPr>
          </w:p>
          <w:p w14:paraId="32D5893B" w14:textId="77777777" w:rsidR="00775913" w:rsidRPr="00EC53A2" w:rsidRDefault="00775913" w:rsidP="00775913">
            <w:pPr>
              <w:tabs>
                <w:tab w:val="left" w:pos="3686"/>
              </w:tabs>
              <w:jc w:val="both"/>
              <w:rPr>
                <w:rFonts w:ascii="Century Gothic" w:hAnsi="Century Gothic" w:cs="Calibri"/>
                <w:b/>
                <w:bCs/>
                <w:snapToGrid w:val="0"/>
                <w:sz w:val="22"/>
                <w:szCs w:val="22"/>
              </w:rPr>
            </w:pPr>
            <w:r w:rsidRPr="00EC53A2">
              <w:rPr>
                <w:rFonts w:ascii="Century Gothic" w:hAnsi="Century Gothic" w:cs="Calibri"/>
                <w:b/>
                <w:bCs/>
                <w:snapToGrid w:val="0"/>
                <w:sz w:val="22"/>
                <w:szCs w:val="22"/>
              </w:rPr>
              <w:t xml:space="preserve">Lot 1 : Préparateur des produits de la pêche </w:t>
            </w:r>
          </w:p>
          <w:p w14:paraId="44FE627E" w14:textId="77777777" w:rsidR="00775913" w:rsidRPr="00EC53A2" w:rsidRDefault="00775913" w:rsidP="00775913">
            <w:pPr>
              <w:tabs>
                <w:tab w:val="left" w:pos="3686"/>
              </w:tabs>
              <w:jc w:val="both"/>
              <w:rPr>
                <w:rFonts w:ascii="Century Gothic" w:hAnsi="Century Gothic" w:cs="Calibri"/>
                <w:b/>
                <w:bCs/>
                <w:snapToGrid w:val="0"/>
                <w:sz w:val="22"/>
                <w:szCs w:val="22"/>
              </w:rPr>
            </w:pPr>
            <w:r w:rsidRPr="00EC53A2">
              <w:rPr>
                <w:rFonts w:ascii="Century Gothic" w:hAnsi="Century Gothic" w:cs="Calibri"/>
                <w:b/>
                <w:bCs/>
                <w:snapToGrid w:val="0"/>
                <w:sz w:val="22"/>
                <w:szCs w:val="22"/>
              </w:rPr>
              <w:t>Lot 2 : Hall produits de terroir</w:t>
            </w:r>
          </w:p>
          <w:p w14:paraId="51DD6D23" w14:textId="3AE51A53" w:rsidR="00775913" w:rsidRPr="00EC53A2" w:rsidRDefault="00775913" w:rsidP="00775913">
            <w:pPr>
              <w:tabs>
                <w:tab w:val="left" w:pos="4320"/>
              </w:tabs>
              <w:spacing w:line="276" w:lineRule="auto"/>
              <w:rPr>
                <w:rFonts w:ascii="Century Gothic" w:hAnsi="Century Gothic"/>
                <w:b/>
                <w:bCs/>
                <w:snapToGrid w:val="0"/>
                <w:sz w:val="22"/>
                <w:szCs w:val="20"/>
              </w:rPr>
            </w:pPr>
          </w:p>
          <w:bookmarkEnd w:id="0"/>
          <w:p w14:paraId="36B0B740" w14:textId="77777777" w:rsidR="00775913" w:rsidRPr="00EC53A2" w:rsidRDefault="00775913" w:rsidP="00775913">
            <w:pPr>
              <w:tabs>
                <w:tab w:val="left" w:pos="4320"/>
              </w:tabs>
              <w:spacing w:line="276" w:lineRule="auto"/>
              <w:ind w:left="708"/>
              <w:rPr>
                <w:rFonts w:ascii="Century Gothic" w:hAnsi="Century Gothic"/>
                <w:b/>
                <w:bCs/>
                <w:snapToGrid w:val="0"/>
                <w:sz w:val="22"/>
                <w:szCs w:val="20"/>
              </w:rPr>
            </w:pPr>
          </w:p>
          <w:p w14:paraId="3472DC6E" w14:textId="77777777" w:rsidR="00775913" w:rsidRPr="00EC53A2" w:rsidRDefault="00775913" w:rsidP="00775913">
            <w:pPr>
              <w:tabs>
                <w:tab w:val="left" w:pos="4320"/>
              </w:tabs>
              <w:spacing w:line="276" w:lineRule="auto"/>
              <w:ind w:left="708"/>
              <w:rPr>
                <w:bCs/>
                <w:snapToGrid w:val="0"/>
                <w:sz w:val="22"/>
                <w:szCs w:val="22"/>
              </w:rPr>
            </w:pPr>
          </w:p>
        </w:tc>
      </w:tr>
    </w:tbl>
    <w:p w14:paraId="6D0972C8" w14:textId="77777777" w:rsidR="00775913" w:rsidRPr="00EC53A2" w:rsidRDefault="00775913" w:rsidP="00775913">
      <w:pPr>
        <w:ind w:left="284"/>
        <w:jc w:val="both"/>
        <w:rPr>
          <w:rFonts w:ascii="Century Gothic" w:hAnsi="Century Gothic" w:cs="Calibri"/>
          <w:sz w:val="22"/>
          <w:szCs w:val="22"/>
        </w:rPr>
      </w:pPr>
    </w:p>
    <w:p w14:paraId="1E8555AC" w14:textId="77777777" w:rsidR="00775913" w:rsidRPr="00EC53A2" w:rsidRDefault="00775913" w:rsidP="00775913">
      <w:pPr>
        <w:tabs>
          <w:tab w:val="left" w:pos="355"/>
        </w:tabs>
        <w:ind w:left="1660"/>
        <w:jc w:val="both"/>
        <w:rPr>
          <w:rFonts w:ascii="Century Gothic" w:hAnsi="Century Gothic" w:cs="Calibri"/>
          <w:b/>
          <w:sz w:val="22"/>
          <w:szCs w:val="22"/>
        </w:rPr>
      </w:pPr>
      <w:r w:rsidRPr="00EC53A2">
        <w:rPr>
          <w:rFonts w:ascii="Century Gothic" w:hAnsi="Century Gothic" w:cs="Calibri"/>
          <w:b/>
          <w:sz w:val="22"/>
          <w:szCs w:val="22"/>
        </w:rPr>
        <w:t xml:space="preserve">             </w:t>
      </w:r>
    </w:p>
    <w:p w14:paraId="7C347A6D" w14:textId="77777777" w:rsidR="00775913" w:rsidRPr="00EC53A2" w:rsidRDefault="00775913" w:rsidP="00775913">
      <w:pPr>
        <w:jc w:val="center"/>
        <w:rPr>
          <w:rFonts w:ascii="Century Gothic" w:hAnsi="Century Gothic" w:cs="Calibri"/>
          <w:b/>
          <w:sz w:val="22"/>
          <w:szCs w:val="22"/>
        </w:rPr>
      </w:pPr>
    </w:p>
    <w:p w14:paraId="0449AABA" w14:textId="77777777" w:rsidR="00775913" w:rsidRPr="00EC53A2" w:rsidRDefault="00775913" w:rsidP="00775913">
      <w:pPr>
        <w:jc w:val="center"/>
        <w:rPr>
          <w:rFonts w:ascii="Century Gothic" w:hAnsi="Century Gothic" w:cs="Calibri"/>
          <w:b/>
          <w:sz w:val="22"/>
          <w:szCs w:val="22"/>
        </w:rPr>
      </w:pPr>
    </w:p>
    <w:p w14:paraId="19275041" w14:textId="77777777" w:rsidR="00775913" w:rsidRPr="00EC53A2" w:rsidRDefault="00775913" w:rsidP="00775913">
      <w:pPr>
        <w:jc w:val="center"/>
        <w:rPr>
          <w:rFonts w:ascii="Century Gothic" w:hAnsi="Century Gothic" w:cs="Calibri"/>
          <w:b/>
          <w:sz w:val="22"/>
          <w:szCs w:val="22"/>
        </w:rPr>
      </w:pPr>
    </w:p>
    <w:p w14:paraId="143E8750" w14:textId="77777777" w:rsidR="00775913" w:rsidRPr="00EC53A2" w:rsidRDefault="00775913" w:rsidP="00775913">
      <w:pPr>
        <w:jc w:val="center"/>
        <w:rPr>
          <w:rFonts w:ascii="Century Gothic" w:hAnsi="Century Gothic" w:cs="Calibri"/>
          <w:b/>
          <w:sz w:val="22"/>
          <w:szCs w:val="22"/>
        </w:rPr>
      </w:pPr>
    </w:p>
    <w:p w14:paraId="3DD9B64B" w14:textId="77777777" w:rsidR="00775913" w:rsidRPr="00EC53A2" w:rsidRDefault="00775913" w:rsidP="00775913">
      <w:pPr>
        <w:jc w:val="center"/>
        <w:rPr>
          <w:rFonts w:ascii="Century Gothic" w:hAnsi="Century Gothic" w:cs="Calibri"/>
          <w:b/>
          <w:sz w:val="22"/>
          <w:szCs w:val="22"/>
        </w:rPr>
      </w:pPr>
    </w:p>
    <w:p w14:paraId="643337DB" w14:textId="77777777" w:rsidR="00775913" w:rsidRPr="00EC53A2" w:rsidRDefault="00775913" w:rsidP="00775913">
      <w:pPr>
        <w:jc w:val="center"/>
        <w:rPr>
          <w:rFonts w:ascii="Century Gothic" w:hAnsi="Century Gothic" w:cs="Calibri"/>
          <w:b/>
          <w:sz w:val="22"/>
          <w:szCs w:val="22"/>
        </w:rPr>
      </w:pPr>
    </w:p>
    <w:p w14:paraId="1BF2B9E2" w14:textId="77777777" w:rsidR="00775913" w:rsidRPr="00EC53A2" w:rsidRDefault="00775913" w:rsidP="00775913">
      <w:pPr>
        <w:jc w:val="center"/>
        <w:rPr>
          <w:rFonts w:ascii="Century Gothic" w:hAnsi="Century Gothic" w:cs="Calibri"/>
          <w:b/>
          <w:sz w:val="22"/>
          <w:szCs w:val="22"/>
        </w:rPr>
      </w:pPr>
    </w:p>
    <w:p w14:paraId="49D1C71A" w14:textId="77777777" w:rsidR="00775913" w:rsidRPr="00EC53A2" w:rsidRDefault="00775913" w:rsidP="00775913">
      <w:pPr>
        <w:jc w:val="center"/>
        <w:rPr>
          <w:rFonts w:ascii="Century Gothic" w:hAnsi="Century Gothic" w:cs="Calibri"/>
          <w:b/>
          <w:sz w:val="22"/>
          <w:szCs w:val="22"/>
        </w:rPr>
      </w:pPr>
    </w:p>
    <w:p w14:paraId="0FD00C89" w14:textId="77777777" w:rsidR="00775913" w:rsidRPr="00EC53A2" w:rsidRDefault="00775913" w:rsidP="00775913">
      <w:pPr>
        <w:tabs>
          <w:tab w:val="left" w:pos="6225"/>
        </w:tabs>
        <w:rPr>
          <w:rFonts w:ascii="Century Gothic" w:hAnsi="Century Gothic" w:cs="Calibri"/>
          <w:b/>
          <w:sz w:val="22"/>
          <w:szCs w:val="22"/>
        </w:rPr>
      </w:pPr>
      <w:r w:rsidRPr="00EC53A2">
        <w:rPr>
          <w:rFonts w:ascii="Century Gothic" w:hAnsi="Century Gothic" w:cs="Calibri"/>
          <w:b/>
          <w:sz w:val="22"/>
          <w:szCs w:val="22"/>
        </w:rPr>
        <w:tab/>
      </w:r>
    </w:p>
    <w:p w14:paraId="3B7DA050" w14:textId="77777777" w:rsidR="00775913" w:rsidRPr="00EC53A2" w:rsidRDefault="00775913" w:rsidP="00775913">
      <w:pPr>
        <w:jc w:val="center"/>
        <w:rPr>
          <w:rFonts w:ascii="Century Gothic" w:hAnsi="Century Gothic" w:cs="Calibri"/>
          <w:b/>
          <w:sz w:val="22"/>
          <w:szCs w:val="22"/>
        </w:rPr>
      </w:pPr>
    </w:p>
    <w:p w14:paraId="5D7BEDE9" w14:textId="1DCBBC6F" w:rsidR="00775913" w:rsidDel="006B2BC5" w:rsidRDefault="00775913" w:rsidP="00775913">
      <w:pPr>
        <w:tabs>
          <w:tab w:val="left" w:pos="568"/>
        </w:tabs>
        <w:suppressAutoHyphens/>
        <w:autoSpaceDN w:val="0"/>
        <w:textAlignment w:val="baseline"/>
        <w:rPr>
          <w:del w:id="1" w:author="ASMAA HSAINI" w:date="2025-09-03T16:05:00Z"/>
          <w:rFonts w:ascii="Century Gothic" w:hAnsi="Century Gothic"/>
          <w:b/>
          <w:bCs/>
          <w:sz w:val="22"/>
          <w:szCs w:val="22"/>
        </w:rPr>
      </w:pPr>
    </w:p>
    <w:p w14:paraId="2C08AB18" w14:textId="77777777" w:rsidR="006B2BC5" w:rsidRPr="00EC53A2" w:rsidRDefault="006B2BC5" w:rsidP="00775913">
      <w:pPr>
        <w:jc w:val="center"/>
        <w:rPr>
          <w:ins w:id="2" w:author="ASMAA HSAINI" w:date="2025-09-03T16:05:00Z"/>
          <w:rFonts w:ascii="Century Gothic" w:hAnsi="Century Gothic" w:cs="Calibri"/>
          <w:b/>
          <w:sz w:val="22"/>
          <w:szCs w:val="22"/>
        </w:rPr>
      </w:pPr>
    </w:p>
    <w:p w14:paraId="7662DD1B" w14:textId="77777777" w:rsidR="00775913" w:rsidRPr="00EC53A2" w:rsidDel="006B2BC5" w:rsidRDefault="00775913" w:rsidP="00775913">
      <w:pPr>
        <w:spacing w:line="276" w:lineRule="auto"/>
        <w:jc w:val="both"/>
        <w:rPr>
          <w:del w:id="3" w:author="ASMAA HSAINI" w:date="2025-09-03T16:05:00Z"/>
          <w:rFonts w:asciiTheme="majorBidi" w:hAnsiTheme="majorBidi" w:cstheme="majorBidi"/>
          <w:sz w:val="22"/>
          <w:szCs w:val="22"/>
        </w:rPr>
      </w:pPr>
    </w:p>
    <w:p w14:paraId="1DC4EEBE" w14:textId="1B20961C" w:rsidR="001A05D4" w:rsidDel="006B2BC5" w:rsidRDefault="001A05D4" w:rsidP="00775913">
      <w:pPr>
        <w:tabs>
          <w:tab w:val="left" w:pos="568"/>
        </w:tabs>
        <w:suppressAutoHyphens/>
        <w:autoSpaceDN w:val="0"/>
        <w:textAlignment w:val="baseline"/>
        <w:rPr>
          <w:del w:id="4" w:author="ASMAA HSAINI" w:date="2025-09-03T16:05:00Z"/>
          <w:rFonts w:ascii="Century Gothic" w:hAnsi="Century Gothic"/>
          <w:b/>
          <w:bCs/>
          <w:sz w:val="22"/>
          <w:szCs w:val="22"/>
        </w:rPr>
      </w:pPr>
    </w:p>
    <w:p w14:paraId="4C2B7EEC" w14:textId="77777777" w:rsidR="001A05D4" w:rsidRPr="00EC53A2" w:rsidRDefault="001A05D4" w:rsidP="00775913">
      <w:pPr>
        <w:tabs>
          <w:tab w:val="left" w:pos="568"/>
        </w:tabs>
        <w:suppressAutoHyphens/>
        <w:autoSpaceDN w:val="0"/>
        <w:textAlignment w:val="baseline"/>
        <w:rPr>
          <w:rFonts w:ascii="Century Gothic" w:hAnsi="Century Gothic"/>
          <w:b/>
          <w:bCs/>
          <w:sz w:val="22"/>
          <w:szCs w:val="22"/>
        </w:rPr>
      </w:pPr>
    </w:p>
    <w:p w14:paraId="7DF15B4E" w14:textId="77777777" w:rsidR="00775913" w:rsidRPr="00EC53A2" w:rsidRDefault="00775913" w:rsidP="00775913">
      <w:pPr>
        <w:tabs>
          <w:tab w:val="left" w:pos="568"/>
        </w:tabs>
        <w:suppressAutoHyphens/>
        <w:autoSpaceDN w:val="0"/>
        <w:jc w:val="center"/>
        <w:textAlignment w:val="baseline"/>
        <w:rPr>
          <w:rFonts w:ascii="Century Gothic" w:hAnsi="Century Gothic"/>
          <w:b/>
          <w:bCs/>
          <w:sz w:val="22"/>
          <w:szCs w:val="22"/>
        </w:rPr>
      </w:pPr>
      <w:r w:rsidRPr="00EC53A2">
        <w:rPr>
          <w:rFonts w:ascii="Century Gothic" w:hAnsi="Century Gothic"/>
          <w:b/>
          <w:bCs/>
          <w:sz w:val="22"/>
          <w:szCs w:val="22"/>
        </w:rPr>
        <w:lastRenderedPageBreak/>
        <w:t>MODELE DE L'ACTE D'ENGAGEMENT</w:t>
      </w:r>
    </w:p>
    <w:p w14:paraId="2F48B127" w14:textId="77777777" w:rsidR="00775913" w:rsidRPr="00EC53A2" w:rsidRDefault="00775913" w:rsidP="00775913">
      <w:pPr>
        <w:suppressAutoHyphens/>
        <w:autoSpaceDE w:val="0"/>
        <w:autoSpaceDN w:val="0"/>
        <w:adjustRightInd w:val="0"/>
        <w:jc w:val="center"/>
        <w:textAlignment w:val="baseline"/>
        <w:rPr>
          <w:rFonts w:ascii="Century Gothic" w:hAnsi="Century Gothic"/>
          <w:sz w:val="22"/>
          <w:szCs w:val="22"/>
        </w:rPr>
      </w:pPr>
      <w:r w:rsidRPr="00EC53A2">
        <w:rPr>
          <w:rFonts w:ascii="Century Gothic" w:hAnsi="Century Gothic"/>
          <w:b/>
          <w:bCs/>
          <w:sz w:val="22"/>
          <w:szCs w:val="22"/>
        </w:rPr>
        <w:t>***********</w:t>
      </w:r>
    </w:p>
    <w:p w14:paraId="12C0FBB7" w14:textId="77777777" w:rsidR="00775913" w:rsidRPr="00EC53A2" w:rsidRDefault="00775913" w:rsidP="00775913">
      <w:pPr>
        <w:keepNext/>
        <w:suppressAutoHyphens/>
        <w:autoSpaceDN w:val="0"/>
        <w:jc w:val="center"/>
        <w:textAlignment w:val="baseline"/>
        <w:outlineLvl w:val="1"/>
        <w:rPr>
          <w:rFonts w:ascii="Century Gothic" w:hAnsi="Century Gothic"/>
          <w:b/>
          <w:bCs/>
          <w:sz w:val="22"/>
          <w:szCs w:val="22"/>
          <w:u w:val="single"/>
        </w:rPr>
      </w:pPr>
      <w:r w:rsidRPr="00EC53A2">
        <w:rPr>
          <w:rFonts w:ascii="Century Gothic" w:hAnsi="Century Gothic"/>
          <w:bCs/>
          <w:sz w:val="22"/>
          <w:szCs w:val="22"/>
          <w:u w:val="single"/>
        </w:rPr>
        <w:t>ACTE D'ENGAGEMENT</w:t>
      </w:r>
    </w:p>
    <w:p w14:paraId="10854718"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64050C41"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A -</w:t>
      </w:r>
      <w:r w:rsidRPr="00EC53A2">
        <w:rPr>
          <w:rFonts w:ascii="Century Gothic" w:hAnsi="Century Gothic"/>
          <w:sz w:val="22"/>
          <w:szCs w:val="22"/>
        </w:rPr>
        <w:t xml:space="preserve"> </w:t>
      </w:r>
      <w:r w:rsidRPr="00EC53A2">
        <w:rPr>
          <w:rFonts w:ascii="Century Gothic" w:hAnsi="Century Gothic"/>
          <w:b/>
          <w:bCs/>
          <w:sz w:val="22"/>
          <w:szCs w:val="22"/>
        </w:rPr>
        <w:t>Partie réservée à l’Office de la Formation Professionnelle et de la Promotion du Travail</w:t>
      </w:r>
    </w:p>
    <w:p w14:paraId="30B3FDB8" w14:textId="77777777" w:rsidR="00775913" w:rsidRPr="00EC53A2" w:rsidRDefault="00775913" w:rsidP="00775913">
      <w:pPr>
        <w:autoSpaceDE w:val="0"/>
        <w:autoSpaceDN w:val="0"/>
        <w:adjustRightInd w:val="0"/>
        <w:jc w:val="both"/>
        <w:rPr>
          <w:rFonts w:ascii="Century Gothic" w:hAnsi="Century Gothic"/>
          <w:b/>
          <w:bCs/>
          <w:sz w:val="22"/>
          <w:szCs w:val="22"/>
        </w:rPr>
      </w:pPr>
    </w:p>
    <w:p w14:paraId="0419491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Appel d'offres ouvert sur offres des prix n°………………du………………….</w:t>
      </w:r>
    </w:p>
    <w:p w14:paraId="591601F9"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2DB19B83" w14:textId="77777777" w:rsidR="001E2E0F" w:rsidRPr="00EC53A2" w:rsidRDefault="00775913" w:rsidP="001E2E0F">
      <w:pPr>
        <w:tabs>
          <w:tab w:val="left" w:pos="3686"/>
        </w:tabs>
        <w:jc w:val="both"/>
        <w:rPr>
          <w:rFonts w:ascii="Century Gothic" w:hAnsi="Century Gothic" w:cs="Calibri"/>
          <w:b/>
          <w:bCs/>
          <w:snapToGrid w:val="0"/>
          <w:sz w:val="22"/>
          <w:szCs w:val="22"/>
        </w:rPr>
      </w:pPr>
      <w:r w:rsidRPr="00EC53A2">
        <w:rPr>
          <w:rFonts w:ascii="Century Gothic" w:hAnsi="Century Gothic"/>
          <w:b/>
          <w:bCs/>
          <w:snapToGrid w:val="0"/>
          <w:sz w:val="22"/>
          <w:szCs w:val="22"/>
        </w:rPr>
        <w:t>Objet du marché</w:t>
      </w:r>
      <w:r w:rsidRPr="00EC53A2">
        <w:rPr>
          <w:rFonts w:ascii="Century Gothic" w:hAnsi="Century Gothic"/>
          <w:b/>
          <w:snapToGrid w:val="0"/>
          <w:sz w:val="22"/>
          <w:szCs w:val="22"/>
        </w:rPr>
        <w:t> </w:t>
      </w:r>
      <w:r w:rsidRPr="00EC53A2">
        <w:rPr>
          <w:rFonts w:ascii="Century Gothic" w:hAnsi="Century Gothic" w:cs="Calibri"/>
          <w:b/>
          <w:snapToGrid w:val="0"/>
          <w:sz w:val="22"/>
          <w:szCs w:val="22"/>
        </w:rPr>
        <w:t xml:space="preserve">: </w:t>
      </w:r>
      <w:bookmarkStart w:id="5" w:name="_Hlk204007129"/>
      <w:r w:rsidR="001E2E0F" w:rsidRPr="00EC53A2">
        <w:rPr>
          <w:rFonts w:ascii="Century Gothic" w:hAnsi="Century Gothic" w:cs="Calibri"/>
          <w:b/>
          <w:bCs/>
          <w:snapToGrid w:val="0"/>
          <w:sz w:val="22"/>
          <w:szCs w:val="22"/>
        </w:rPr>
        <w:t>Acquisition, installation et mise en service des équipements de secteur   agro-industrie destinés au Cité des métiers et des compétences de la région GUELMIM réparties en lots suivants :</w:t>
      </w:r>
    </w:p>
    <w:p w14:paraId="464F5594" w14:textId="77777777" w:rsidR="00775913" w:rsidRPr="00EC53A2" w:rsidRDefault="00775913" w:rsidP="00775913">
      <w:pPr>
        <w:tabs>
          <w:tab w:val="right" w:pos="830"/>
          <w:tab w:val="left" w:pos="1370"/>
        </w:tabs>
        <w:suppressAutoHyphens/>
        <w:autoSpaceDN w:val="0"/>
        <w:spacing w:after="240"/>
        <w:textAlignment w:val="baseline"/>
        <w:rPr>
          <w:rFonts w:ascii="Century Gothic" w:hAnsi="Century Gothic" w:cs="Calibri"/>
          <w:bCs/>
          <w:sz w:val="20"/>
          <w:szCs w:val="20"/>
        </w:rPr>
      </w:pPr>
      <w:r w:rsidRPr="00EC53A2">
        <w:rPr>
          <w:rFonts w:ascii="Century Gothic" w:hAnsi="Century Gothic"/>
          <w:b/>
          <w:snapToGrid w:val="0"/>
          <w:sz w:val="22"/>
          <w:szCs w:val="22"/>
          <w:lang w:val="zh-CN" w:eastAsia="zh-CN"/>
        </w:rPr>
        <w:t xml:space="preserve">Lot </w:t>
      </w:r>
      <w:r w:rsidRPr="00EC53A2">
        <w:rPr>
          <w:rFonts w:ascii="Century Gothic" w:hAnsi="Century Gothic"/>
          <w:b/>
          <w:snapToGrid w:val="0"/>
          <w:sz w:val="22"/>
          <w:szCs w:val="22"/>
          <w:lang w:eastAsia="zh-CN"/>
        </w:rPr>
        <w:t>N°</w:t>
      </w:r>
      <w:r w:rsidRPr="00EC53A2">
        <w:rPr>
          <w:rFonts w:ascii="Century Gothic" w:hAnsi="Century Gothic"/>
          <w:bCs/>
          <w:snapToGrid w:val="0"/>
          <w:sz w:val="22"/>
          <w:szCs w:val="22"/>
          <w:lang w:eastAsia="zh-CN"/>
        </w:rPr>
        <w:t xml:space="preserve"> : </w:t>
      </w:r>
      <w:r w:rsidRPr="00EC53A2">
        <w:rPr>
          <w:rFonts w:ascii="Century Gothic" w:hAnsi="Century Gothic" w:cs="Calibri"/>
          <w:bCs/>
          <w:sz w:val="20"/>
          <w:szCs w:val="20"/>
        </w:rPr>
        <w:t>…………………………………………………………</w:t>
      </w:r>
    </w:p>
    <w:p w14:paraId="6C92E3BB" w14:textId="77777777" w:rsidR="00775913" w:rsidRPr="00EC53A2" w:rsidRDefault="00775913" w:rsidP="00775913">
      <w:pPr>
        <w:autoSpaceDE w:val="0"/>
        <w:autoSpaceDN w:val="0"/>
        <w:adjustRightInd w:val="0"/>
        <w:jc w:val="both"/>
        <w:rPr>
          <w:rFonts w:ascii="Century Gothic" w:hAnsi="Century Gothic" w:cs="Calibri"/>
          <w:sz w:val="22"/>
          <w:szCs w:val="22"/>
        </w:rPr>
      </w:pPr>
      <w:bookmarkStart w:id="6" w:name="_Hlk203683019"/>
      <w:bookmarkEnd w:id="5"/>
      <w:r w:rsidRPr="00EC53A2">
        <w:rPr>
          <w:rFonts w:ascii="Century Gothic" w:hAnsi="Century Gothic" w:cs="Calibri"/>
          <w:sz w:val="22"/>
          <w:szCs w:val="22"/>
        </w:rPr>
        <w:t xml:space="preserve">du règlement de la Foncière CMC SA, approuvé le 15 juillet 2025, </w:t>
      </w:r>
    </w:p>
    <w:bookmarkEnd w:id="6"/>
    <w:p w14:paraId="5A377C63" w14:textId="77777777" w:rsidR="00775913" w:rsidRPr="00EC53A2" w:rsidRDefault="00775913" w:rsidP="00775913">
      <w:pPr>
        <w:autoSpaceDE w:val="0"/>
        <w:autoSpaceDN w:val="0"/>
        <w:adjustRightInd w:val="0"/>
        <w:jc w:val="both"/>
        <w:rPr>
          <w:rFonts w:ascii="Century Gothic" w:hAnsi="Century Gothic"/>
          <w:sz w:val="22"/>
          <w:szCs w:val="22"/>
        </w:rPr>
      </w:pPr>
    </w:p>
    <w:p w14:paraId="1DABBAC2"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B - Partie réservée au concurrent</w:t>
      </w:r>
    </w:p>
    <w:p w14:paraId="60286151" w14:textId="77777777" w:rsidR="00775913" w:rsidRPr="00EC53A2" w:rsidRDefault="00775913" w:rsidP="00775913">
      <w:pPr>
        <w:autoSpaceDE w:val="0"/>
        <w:autoSpaceDN w:val="0"/>
        <w:adjustRightInd w:val="0"/>
        <w:jc w:val="both"/>
        <w:rPr>
          <w:rFonts w:ascii="Century Gothic" w:hAnsi="Century Gothic"/>
          <w:sz w:val="22"/>
          <w:szCs w:val="22"/>
        </w:rPr>
      </w:pPr>
    </w:p>
    <w:p w14:paraId="082A4D27" w14:textId="77777777" w:rsidR="00775913" w:rsidRPr="00EC53A2" w:rsidRDefault="00775913" w:rsidP="00775913">
      <w:pPr>
        <w:numPr>
          <w:ilvl w:val="0"/>
          <w:numId w:val="2"/>
        </w:num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Pour les personnes physiques</w:t>
      </w:r>
    </w:p>
    <w:p w14:paraId="59DE73C9" w14:textId="77777777" w:rsidR="00775913" w:rsidRPr="00EC53A2" w:rsidRDefault="00775913" w:rsidP="00775913">
      <w:pPr>
        <w:autoSpaceDE w:val="0"/>
        <w:autoSpaceDN w:val="0"/>
        <w:adjustRightInd w:val="0"/>
        <w:ind w:left="360"/>
        <w:jc w:val="both"/>
        <w:rPr>
          <w:rFonts w:ascii="Century Gothic" w:hAnsi="Century Gothic"/>
          <w:sz w:val="22"/>
          <w:szCs w:val="22"/>
        </w:rPr>
      </w:pPr>
    </w:p>
    <w:p w14:paraId="460CBCB6"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71B07206"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19133D34" w14:textId="77777777" w:rsidR="00775913" w:rsidRPr="00EC53A2" w:rsidRDefault="00775913" w:rsidP="00775913">
      <w:pPr>
        <w:numPr>
          <w:ilvl w:val="0"/>
          <w:numId w:val="2"/>
        </w:numPr>
        <w:autoSpaceDE w:val="0"/>
        <w:autoSpaceDN w:val="0"/>
        <w:adjustRightInd w:val="0"/>
        <w:jc w:val="both"/>
        <w:rPr>
          <w:rFonts w:ascii="Century Gothic" w:hAnsi="Century Gothic"/>
          <w:sz w:val="22"/>
          <w:szCs w:val="22"/>
        </w:rPr>
      </w:pPr>
      <w:r w:rsidRPr="00EC53A2">
        <w:rPr>
          <w:rFonts w:ascii="Century Gothic" w:hAnsi="Century Gothic"/>
          <w:b/>
          <w:bCs/>
          <w:sz w:val="22"/>
          <w:szCs w:val="22"/>
        </w:rPr>
        <w:t>Pour les personnes morales</w:t>
      </w:r>
    </w:p>
    <w:p w14:paraId="121FB275"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w:t>
      </w:r>
    </w:p>
    <w:p w14:paraId="650DFFA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(1), soussigné .......................... (Prénom, nom et qualité au sein de l'entreprise) </w:t>
      </w:r>
    </w:p>
    <w:p w14:paraId="6516937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Agissant au nom et pour le compte de...................................... (Raison sociale et forme juridique de la société) </w:t>
      </w:r>
    </w:p>
    <w:p w14:paraId="2E254E7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Au capital de : .....................................................................................................</w:t>
      </w:r>
    </w:p>
    <w:p w14:paraId="683F470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w:t>
      </w:r>
    </w:p>
    <w:p w14:paraId="5E959D2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w:t>
      </w:r>
    </w:p>
    <w:p w14:paraId="2CBBD74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n°..............................(2) et (3)</w:t>
      </w:r>
    </w:p>
    <w:p w14:paraId="3D3EE2B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 (2) et (3)</w:t>
      </w:r>
    </w:p>
    <w:p w14:paraId="308D309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338F13F0"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12FC9F4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l’Identifiant Commun de l’Entreprise : ........................(2)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007820E6" w14:textId="77777777" w:rsidR="00775913" w:rsidRPr="00EC53A2" w:rsidRDefault="00775913" w:rsidP="00775913">
      <w:pPr>
        <w:autoSpaceDE w:val="0"/>
        <w:autoSpaceDN w:val="0"/>
        <w:adjustRightInd w:val="0"/>
        <w:jc w:val="both"/>
        <w:rPr>
          <w:rFonts w:ascii="Century Gothic" w:hAnsi="Century Gothic"/>
          <w:sz w:val="22"/>
          <w:szCs w:val="22"/>
        </w:rPr>
      </w:pPr>
    </w:p>
    <w:p w14:paraId="1B92B574" w14:textId="77777777" w:rsidR="00775913" w:rsidRPr="00EC53A2" w:rsidRDefault="00775913" w:rsidP="00775913">
      <w:pPr>
        <w:autoSpaceDE w:val="0"/>
        <w:autoSpaceDN w:val="0"/>
        <w:adjustRightInd w:val="0"/>
        <w:ind w:firstLine="708"/>
        <w:jc w:val="both"/>
        <w:rPr>
          <w:rFonts w:ascii="Century Gothic" w:hAnsi="Century Gothic"/>
          <w:sz w:val="22"/>
          <w:szCs w:val="22"/>
        </w:rPr>
      </w:pPr>
      <w:r w:rsidRPr="00EC53A2">
        <w:rPr>
          <w:rFonts w:ascii="Century Gothic" w:hAnsi="Century Gothic"/>
          <w:sz w:val="22"/>
          <w:szCs w:val="22"/>
        </w:rPr>
        <w:t>En vertu des pouvoirs qui me sont conférés :</w:t>
      </w:r>
    </w:p>
    <w:p w14:paraId="6647E8D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6FBBC925" w14:textId="77777777" w:rsidR="00775913" w:rsidRPr="00EC53A2" w:rsidRDefault="00775913" w:rsidP="00775913">
      <w:pPr>
        <w:autoSpaceDE w:val="0"/>
        <w:autoSpaceDN w:val="0"/>
        <w:adjustRightInd w:val="0"/>
        <w:ind w:firstLine="708"/>
        <w:jc w:val="both"/>
        <w:rPr>
          <w:rFonts w:ascii="Century Gothic" w:hAnsi="Century Gothic"/>
          <w:sz w:val="22"/>
          <w:szCs w:val="22"/>
        </w:rPr>
      </w:pPr>
    </w:p>
    <w:p w14:paraId="1220748C"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Après avoir pris connaissance du dossier d'appel d'offres, concernant les prestations précisées en objet de la partie A ci-dessus ;</w:t>
      </w:r>
    </w:p>
    <w:p w14:paraId="0223EC1D" w14:textId="77777777" w:rsidR="00775913" w:rsidRPr="00EC53A2" w:rsidRDefault="00775913" w:rsidP="00775913">
      <w:pPr>
        <w:autoSpaceDE w:val="0"/>
        <w:autoSpaceDN w:val="0"/>
        <w:adjustRightInd w:val="0"/>
        <w:jc w:val="both"/>
        <w:rPr>
          <w:rFonts w:ascii="Century Gothic" w:hAnsi="Century Gothic"/>
          <w:sz w:val="22"/>
          <w:szCs w:val="22"/>
        </w:rPr>
      </w:pPr>
    </w:p>
    <w:p w14:paraId="3725D26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lastRenderedPageBreak/>
        <w:t>Après avoir apprécié à mon point de vue et sous ma responsabilité la nature et les difficultés que comportent ces prestations :</w:t>
      </w:r>
    </w:p>
    <w:p w14:paraId="41067ACA" w14:textId="77777777" w:rsidR="00775913" w:rsidRPr="00EC53A2" w:rsidRDefault="00775913" w:rsidP="00775913">
      <w:pPr>
        <w:autoSpaceDE w:val="0"/>
        <w:autoSpaceDN w:val="0"/>
        <w:adjustRightInd w:val="0"/>
        <w:jc w:val="both"/>
        <w:rPr>
          <w:rFonts w:ascii="Century Gothic" w:hAnsi="Century Gothic"/>
          <w:sz w:val="22"/>
          <w:szCs w:val="22"/>
        </w:rPr>
      </w:pPr>
    </w:p>
    <w:p w14:paraId="30A1640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1) remets, revêtu (s) de ma signature un bordereau de prix - détail estimatif établi (s) conformément aux modèles figurant au dossier d'appel d'offres ;</w:t>
      </w:r>
    </w:p>
    <w:p w14:paraId="3A878024" w14:textId="77777777" w:rsidR="00775913" w:rsidRPr="00EC53A2" w:rsidRDefault="00775913" w:rsidP="00775913">
      <w:pPr>
        <w:autoSpaceDE w:val="0"/>
        <w:autoSpaceDN w:val="0"/>
        <w:adjustRightInd w:val="0"/>
        <w:jc w:val="both"/>
        <w:rPr>
          <w:rFonts w:ascii="Century Gothic" w:hAnsi="Century Gothic"/>
          <w:sz w:val="22"/>
          <w:szCs w:val="22"/>
        </w:rPr>
      </w:pPr>
    </w:p>
    <w:p w14:paraId="7B4BBAD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2) m'engage à exécuter lesdites prestations conformément au cahier des prescriptions spéciales et moyennant les prix que j'ai établis moi-même, lesquels font ressortir :</w:t>
      </w:r>
    </w:p>
    <w:p w14:paraId="234CD607" w14:textId="77777777" w:rsidR="00775913" w:rsidRPr="00EC53A2" w:rsidRDefault="00775913" w:rsidP="00775913">
      <w:pPr>
        <w:autoSpaceDE w:val="0"/>
        <w:autoSpaceDN w:val="0"/>
        <w:adjustRightInd w:val="0"/>
        <w:jc w:val="both"/>
        <w:rPr>
          <w:rFonts w:ascii="Century Gothic" w:hAnsi="Century Gothic"/>
          <w:sz w:val="22"/>
          <w:szCs w:val="22"/>
        </w:rPr>
      </w:pPr>
    </w:p>
    <w:p w14:paraId="55BB9C4A"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Prix Total HTVA :………...............................................................(en lettres et en chiffres)</w:t>
      </w:r>
    </w:p>
    <w:p w14:paraId="1967A33E"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Taux de la TVA………………………………………………………………(en pourcentage)</w:t>
      </w:r>
    </w:p>
    <w:p w14:paraId="37EE4BA1"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de la T.V.A. :……………................................................(en lettres et en chiffres)</w:t>
      </w:r>
    </w:p>
    <w:p w14:paraId="4BD82B9D" w14:textId="77777777" w:rsidR="00775913" w:rsidRPr="00EC53A2" w:rsidRDefault="00775913" w:rsidP="00775913">
      <w:pPr>
        <w:numPr>
          <w:ilvl w:val="0"/>
          <w:numId w:val="20"/>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TTC : ...............................................................................(en lettres et en chiffres)</w:t>
      </w:r>
    </w:p>
    <w:p w14:paraId="3F0E14DB"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 xml:space="preserve"> </w:t>
      </w:r>
    </w:p>
    <w:p w14:paraId="1A42E1D7" w14:textId="77777777" w:rsidR="00775913" w:rsidRPr="00EC53A2" w:rsidRDefault="00775913" w:rsidP="00775913">
      <w:pPr>
        <w:autoSpaceDE w:val="0"/>
        <w:autoSpaceDN w:val="0"/>
        <w:adjustRightInd w:val="0"/>
        <w:jc w:val="both"/>
        <w:rPr>
          <w:rFonts w:ascii="Century Gothic" w:hAnsi="Century Gothic"/>
          <w:sz w:val="22"/>
          <w:szCs w:val="22"/>
        </w:rPr>
      </w:pPr>
    </w:p>
    <w:p w14:paraId="12DEA52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0271F3C1" w14:textId="77777777" w:rsidR="00775913" w:rsidRPr="00EC53A2" w:rsidRDefault="00775913" w:rsidP="00775913">
      <w:pPr>
        <w:autoSpaceDE w:val="0"/>
        <w:autoSpaceDN w:val="0"/>
        <w:adjustRightInd w:val="0"/>
        <w:jc w:val="both"/>
        <w:rPr>
          <w:rFonts w:ascii="Century Gothic" w:hAnsi="Century Gothic"/>
          <w:sz w:val="22"/>
          <w:szCs w:val="22"/>
        </w:rPr>
      </w:pPr>
    </w:p>
    <w:p w14:paraId="68A0E3E4" w14:textId="77777777" w:rsidR="00775913" w:rsidRPr="00EC53A2" w:rsidRDefault="00775913" w:rsidP="00775913">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Fait à........................le....................</w:t>
      </w:r>
    </w:p>
    <w:p w14:paraId="7F53852F" w14:textId="77777777" w:rsidR="00775913" w:rsidRPr="00EC53A2" w:rsidRDefault="00775913" w:rsidP="00775913">
      <w:pPr>
        <w:autoSpaceDE w:val="0"/>
        <w:autoSpaceDN w:val="0"/>
        <w:adjustRightInd w:val="0"/>
        <w:jc w:val="both"/>
        <w:rPr>
          <w:rFonts w:ascii="Century Gothic" w:hAnsi="Century Gothic"/>
          <w:sz w:val="22"/>
          <w:szCs w:val="22"/>
        </w:rPr>
      </w:pPr>
    </w:p>
    <w:p w14:paraId="4229475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(Signature et cachet du concurrent)</w:t>
      </w:r>
    </w:p>
    <w:p w14:paraId="44A3E58C" w14:textId="77777777" w:rsidR="00775913" w:rsidRPr="00EC53A2" w:rsidRDefault="00775913" w:rsidP="00775913">
      <w:pPr>
        <w:autoSpaceDE w:val="0"/>
        <w:autoSpaceDN w:val="0"/>
        <w:adjustRightInd w:val="0"/>
        <w:jc w:val="both"/>
        <w:rPr>
          <w:rFonts w:ascii="Century Gothic" w:hAnsi="Century Gothic"/>
          <w:sz w:val="22"/>
          <w:szCs w:val="22"/>
        </w:rPr>
      </w:pPr>
    </w:p>
    <w:p w14:paraId="5EAA0420" w14:textId="77777777" w:rsidR="00775913" w:rsidRPr="00EC53A2" w:rsidRDefault="00775913" w:rsidP="00775913">
      <w:pPr>
        <w:autoSpaceDE w:val="0"/>
        <w:autoSpaceDN w:val="0"/>
        <w:adjustRightInd w:val="0"/>
        <w:jc w:val="both"/>
        <w:rPr>
          <w:rFonts w:ascii="Century Gothic" w:hAnsi="Century Gothic"/>
          <w:sz w:val="22"/>
          <w:szCs w:val="22"/>
        </w:rPr>
      </w:pPr>
    </w:p>
    <w:p w14:paraId="3B6D186A" w14:textId="77777777" w:rsidR="00775913" w:rsidRPr="00EC53A2" w:rsidRDefault="00775913" w:rsidP="00775913">
      <w:p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(1) lorsqu'il s'agit d'un groupement, ses membres doivent :</w:t>
      </w:r>
    </w:p>
    <w:p w14:paraId="634E7DB6" w14:textId="77777777" w:rsidR="00775913" w:rsidRPr="00EC53A2" w:rsidRDefault="00775913" w:rsidP="00775913">
      <w:pPr>
        <w:numPr>
          <w:ilvl w:val="0"/>
          <w:numId w:val="1"/>
        </w:num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55399BD6" w14:textId="77777777" w:rsidR="00775913" w:rsidRPr="00EC53A2" w:rsidRDefault="00775913" w:rsidP="00775913">
      <w:pPr>
        <w:numPr>
          <w:ilvl w:val="0"/>
          <w:numId w:val="1"/>
        </w:num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ajouter l'alinéa suivant : « désignons.................. (prénoms, noms et qualité) en tant que mandataire du groupement ».</w:t>
      </w:r>
    </w:p>
    <w:p w14:paraId="1E1C5017" w14:textId="77777777" w:rsidR="00775913" w:rsidRPr="00EC53A2" w:rsidRDefault="00775913" w:rsidP="00775913">
      <w:pPr>
        <w:autoSpaceDE w:val="0"/>
        <w:autoSpaceDN w:val="0"/>
        <w:adjustRightInd w:val="0"/>
        <w:ind w:right="-186"/>
        <w:jc w:val="both"/>
        <w:rPr>
          <w:rFonts w:ascii="Century Gothic" w:hAnsi="Century Gothic"/>
          <w:i/>
          <w:iCs/>
          <w:sz w:val="22"/>
          <w:szCs w:val="22"/>
        </w:rPr>
      </w:pPr>
      <w:r w:rsidRPr="00EC53A2">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0A80F99" w14:textId="20480804"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5A6B541F" w14:textId="77777777"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6287068C" w14:textId="092A1528" w:rsidR="00775913" w:rsidRDefault="00775913" w:rsidP="00775913">
      <w:pPr>
        <w:tabs>
          <w:tab w:val="left" w:pos="568"/>
        </w:tabs>
        <w:suppressAutoHyphens/>
        <w:autoSpaceDN w:val="0"/>
        <w:textAlignment w:val="baseline"/>
        <w:rPr>
          <w:rFonts w:ascii="Century Gothic" w:hAnsi="Century Gothic"/>
          <w:sz w:val="22"/>
          <w:szCs w:val="22"/>
        </w:rPr>
      </w:pPr>
    </w:p>
    <w:p w14:paraId="2E7A65AA" w14:textId="3ED5CC6C" w:rsidR="001A05D4" w:rsidRDefault="001A05D4" w:rsidP="00775913">
      <w:pPr>
        <w:tabs>
          <w:tab w:val="left" w:pos="568"/>
        </w:tabs>
        <w:suppressAutoHyphens/>
        <w:autoSpaceDN w:val="0"/>
        <w:textAlignment w:val="baseline"/>
        <w:rPr>
          <w:rFonts w:ascii="Century Gothic" w:hAnsi="Century Gothic"/>
          <w:sz w:val="22"/>
          <w:szCs w:val="22"/>
        </w:rPr>
      </w:pPr>
    </w:p>
    <w:p w14:paraId="2B102C58" w14:textId="63249A81" w:rsidR="001A05D4" w:rsidRDefault="001A05D4" w:rsidP="00775913">
      <w:pPr>
        <w:tabs>
          <w:tab w:val="left" w:pos="568"/>
        </w:tabs>
        <w:suppressAutoHyphens/>
        <w:autoSpaceDN w:val="0"/>
        <w:textAlignment w:val="baseline"/>
        <w:rPr>
          <w:rFonts w:ascii="Century Gothic" w:hAnsi="Century Gothic"/>
          <w:sz w:val="22"/>
          <w:szCs w:val="22"/>
        </w:rPr>
      </w:pPr>
    </w:p>
    <w:p w14:paraId="0E482FC4" w14:textId="20DE64FC" w:rsidR="001A05D4" w:rsidRDefault="001A05D4" w:rsidP="00775913">
      <w:pPr>
        <w:tabs>
          <w:tab w:val="left" w:pos="568"/>
        </w:tabs>
        <w:suppressAutoHyphens/>
        <w:autoSpaceDN w:val="0"/>
        <w:textAlignment w:val="baseline"/>
        <w:rPr>
          <w:rFonts w:ascii="Century Gothic" w:hAnsi="Century Gothic"/>
          <w:sz w:val="22"/>
          <w:szCs w:val="22"/>
        </w:rPr>
      </w:pPr>
    </w:p>
    <w:p w14:paraId="0ED4CC4D" w14:textId="7B4343D6" w:rsidR="001A05D4" w:rsidRDefault="001A05D4" w:rsidP="00775913">
      <w:pPr>
        <w:tabs>
          <w:tab w:val="left" w:pos="568"/>
        </w:tabs>
        <w:suppressAutoHyphens/>
        <w:autoSpaceDN w:val="0"/>
        <w:textAlignment w:val="baseline"/>
        <w:rPr>
          <w:rFonts w:ascii="Century Gothic" w:hAnsi="Century Gothic"/>
          <w:sz w:val="22"/>
          <w:szCs w:val="22"/>
        </w:rPr>
      </w:pPr>
    </w:p>
    <w:p w14:paraId="5E8E6798" w14:textId="7590A3B2" w:rsidR="001A05D4" w:rsidRDefault="001A05D4" w:rsidP="00775913">
      <w:pPr>
        <w:tabs>
          <w:tab w:val="left" w:pos="568"/>
        </w:tabs>
        <w:suppressAutoHyphens/>
        <w:autoSpaceDN w:val="0"/>
        <w:textAlignment w:val="baseline"/>
        <w:rPr>
          <w:rFonts w:ascii="Century Gothic" w:hAnsi="Century Gothic"/>
          <w:sz w:val="22"/>
          <w:szCs w:val="22"/>
        </w:rPr>
      </w:pPr>
    </w:p>
    <w:p w14:paraId="48E4CB5D" w14:textId="008C0E5E" w:rsidR="001A05D4" w:rsidRDefault="001A05D4" w:rsidP="00775913">
      <w:pPr>
        <w:tabs>
          <w:tab w:val="left" w:pos="568"/>
        </w:tabs>
        <w:suppressAutoHyphens/>
        <w:autoSpaceDN w:val="0"/>
        <w:textAlignment w:val="baseline"/>
        <w:rPr>
          <w:rFonts w:ascii="Century Gothic" w:hAnsi="Century Gothic"/>
          <w:sz w:val="22"/>
          <w:szCs w:val="22"/>
        </w:rPr>
      </w:pPr>
    </w:p>
    <w:p w14:paraId="180FCAF2" w14:textId="40C9F935" w:rsidR="001A05D4" w:rsidRDefault="001A05D4" w:rsidP="00775913">
      <w:pPr>
        <w:tabs>
          <w:tab w:val="left" w:pos="568"/>
        </w:tabs>
        <w:suppressAutoHyphens/>
        <w:autoSpaceDN w:val="0"/>
        <w:textAlignment w:val="baseline"/>
        <w:rPr>
          <w:rFonts w:ascii="Century Gothic" w:hAnsi="Century Gothic"/>
          <w:sz w:val="22"/>
          <w:szCs w:val="22"/>
        </w:rPr>
      </w:pPr>
    </w:p>
    <w:p w14:paraId="1F6A3FF2" w14:textId="19F34B31" w:rsidR="001A05D4" w:rsidRDefault="001A05D4" w:rsidP="00775913">
      <w:pPr>
        <w:tabs>
          <w:tab w:val="left" w:pos="568"/>
        </w:tabs>
        <w:suppressAutoHyphens/>
        <w:autoSpaceDN w:val="0"/>
        <w:textAlignment w:val="baseline"/>
        <w:rPr>
          <w:rFonts w:ascii="Century Gothic" w:hAnsi="Century Gothic"/>
          <w:sz w:val="22"/>
          <w:szCs w:val="22"/>
        </w:rPr>
      </w:pPr>
    </w:p>
    <w:p w14:paraId="25986182" w14:textId="77777777" w:rsidR="001A05D4" w:rsidRPr="00EC53A2" w:rsidRDefault="001A05D4" w:rsidP="00775913">
      <w:pPr>
        <w:tabs>
          <w:tab w:val="left" w:pos="568"/>
        </w:tabs>
        <w:suppressAutoHyphens/>
        <w:autoSpaceDN w:val="0"/>
        <w:textAlignment w:val="baseline"/>
        <w:rPr>
          <w:rFonts w:ascii="Century Gothic" w:hAnsi="Century Gothic"/>
          <w:sz w:val="22"/>
          <w:szCs w:val="22"/>
        </w:rPr>
      </w:pPr>
    </w:p>
    <w:p w14:paraId="7682C563" w14:textId="77777777" w:rsidR="00775913" w:rsidRPr="00EC53A2" w:rsidRDefault="00775913" w:rsidP="00775913">
      <w:pPr>
        <w:tabs>
          <w:tab w:val="left" w:pos="568"/>
        </w:tabs>
        <w:suppressAutoHyphens/>
        <w:autoSpaceDN w:val="0"/>
        <w:textAlignment w:val="baseline"/>
        <w:rPr>
          <w:rFonts w:ascii="Century Gothic" w:hAnsi="Century Gothic"/>
          <w:sz w:val="22"/>
          <w:szCs w:val="22"/>
        </w:rPr>
      </w:pPr>
    </w:p>
    <w:p w14:paraId="11DB5ACF" w14:textId="77777777" w:rsidR="00775913" w:rsidRPr="00EC53A2" w:rsidRDefault="00775913" w:rsidP="00775913">
      <w:pPr>
        <w:tabs>
          <w:tab w:val="left" w:pos="568"/>
        </w:tabs>
        <w:jc w:val="center"/>
        <w:rPr>
          <w:rFonts w:ascii="Century Gothic" w:hAnsi="Century Gothic"/>
          <w:b/>
          <w:sz w:val="22"/>
          <w:szCs w:val="22"/>
        </w:rPr>
      </w:pPr>
      <w:r w:rsidRPr="00EC53A2">
        <w:rPr>
          <w:rFonts w:ascii="Century Gothic" w:hAnsi="Century Gothic"/>
          <w:b/>
          <w:sz w:val="22"/>
          <w:szCs w:val="22"/>
        </w:rPr>
        <w:lastRenderedPageBreak/>
        <w:t>MODELE DE DECLARATION SUR L’HONNEUR</w:t>
      </w:r>
    </w:p>
    <w:p w14:paraId="273763C9" w14:textId="77777777" w:rsidR="00775913" w:rsidRPr="00EC53A2" w:rsidRDefault="00775913" w:rsidP="00775913">
      <w:pPr>
        <w:jc w:val="center"/>
        <w:rPr>
          <w:rFonts w:ascii="Century Gothic" w:hAnsi="Century Gothic"/>
          <w:b/>
          <w:sz w:val="22"/>
          <w:szCs w:val="22"/>
        </w:rPr>
      </w:pPr>
      <w:r w:rsidRPr="00EC53A2">
        <w:rPr>
          <w:rFonts w:ascii="Century Gothic" w:hAnsi="Century Gothic"/>
          <w:b/>
          <w:sz w:val="22"/>
          <w:szCs w:val="22"/>
        </w:rPr>
        <w:t>***********</w:t>
      </w:r>
    </w:p>
    <w:p w14:paraId="12FBCC6C" w14:textId="77777777" w:rsidR="00775913" w:rsidRPr="00EC53A2" w:rsidRDefault="00775913" w:rsidP="00775913">
      <w:pPr>
        <w:jc w:val="center"/>
        <w:outlineLvl w:val="0"/>
        <w:rPr>
          <w:rFonts w:ascii="Century Gothic" w:hAnsi="Century Gothic"/>
          <w:b/>
          <w:sz w:val="22"/>
          <w:szCs w:val="22"/>
        </w:rPr>
      </w:pPr>
    </w:p>
    <w:p w14:paraId="60DDF9C3" w14:textId="77777777" w:rsidR="00775913" w:rsidRPr="00EC53A2" w:rsidRDefault="00775913" w:rsidP="00775913">
      <w:pPr>
        <w:jc w:val="center"/>
        <w:outlineLvl w:val="0"/>
        <w:rPr>
          <w:rFonts w:ascii="Century Gothic" w:hAnsi="Century Gothic"/>
          <w:b/>
          <w:sz w:val="22"/>
          <w:szCs w:val="22"/>
        </w:rPr>
      </w:pPr>
      <w:r w:rsidRPr="00EC53A2">
        <w:rPr>
          <w:rFonts w:ascii="Century Gothic" w:hAnsi="Century Gothic"/>
          <w:b/>
          <w:sz w:val="22"/>
          <w:szCs w:val="22"/>
        </w:rPr>
        <w:t>DECLARATION SUR L’HONNEUR</w:t>
      </w:r>
    </w:p>
    <w:p w14:paraId="3EC3A653" w14:textId="77777777" w:rsidR="00775913" w:rsidRPr="00EC53A2" w:rsidRDefault="00775913" w:rsidP="00775913">
      <w:pPr>
        <w:jc w:val="both"/>
        <w:rPr>
          <w:rFonts w:ascii="Century Gothic" w:hAnsi="Century Gothic"/>
          <w:b/>
          <w:sz w:val="22"/>
          <w:szCs w:val="22"/>
        </w:rPr>
      </w:pPr>
    </w:p>
    <w:p w14:paraId="72D09AFC" w14:textId="039BDDD0"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Mode de passation : Appel d'offres international sur offres des prix</w:t>
      </w:r>
    </w:p>
    <w:p w14:paraId="47D6B7C6" w14:textId="77777777" w:rsidR="00775913" w:rsidRPr="00EC53A2" w:rsidRDefault="00775913" w:rsidP="00775913">
      <w:pPr>
        <w:suppressAutoHyphens/>
        <w:autoSpaceDE w:val="0"/>
        <w:autoSpaceDN w:val="0"/>
        <w:adjustRightInd w:val="0"/>
        <w:jc w:val="both"/>
        <w:textAlignment w:val="baseline"/>
        <w:rPr>
          <w:rFonts w:ascii="Century Gothic" w:hAnsi="Century Gothic"/>
          <w:b/>
          <w:bCs/>
          <w:sz w:val="22"/>
          <w:szCs w:val="22"/>
        </w:rPr>
      </w:pPr>
    </w:p>
    <w:p w14:paraId="4B7502D6" w14:textId="77777777" w:rsidR="001E2E0F" w:rsidRPr="00EC53A2" w:rsidRDefault="00775913" w:rsidP="001E2E0F">
      <w:pPr>
        <w:tabs>
          <w:tab w:val="left" w:pos="3686"/>
        </w:tabs>
        <w:jc w:val="both"/>
        <w:rPr>
          <w:rFonts w:ascii="Century Gothic" w:hAnsi="Century Gothic" w:cs="Calibri"/>
          <w:b/>
          <w:bCs/>
          <w:snapToGrid w:val="0"/>
          <w:sz w:val="22"/>
          <w:szCs w:val="22"/>
        </w:rPr>
      </w:pPr>
      <w:r w:rsidRPr="00EC53A2">
        <w:rPr>
          <w:rFonts w:ascii="Century Gothic" w:hAnsi="Century Gothic"/>
          <w:b/>
          <w:bCs/>
          <w:snapToGrid w:val="0"/>
          <w:sz w:val="22"/>
          <w:szCs w:val="22"/>
        </w:rPr>
        <w:t>Objet du marché</w:t>
      </w:r>
      <w:r w:rsidRPr="00EC53A2">
        <w:rPr>
          <w:rFonts w:ascii="Century Gothic" w:hAnsi="Century Gothic"/>
          <w:b/>
          <w:snapToGrid w:val="0"/>
          <w:sz w:val="22"/>
          <w:szCs w:val="22"/>
        </w:rPr>
        <w:t> </w:t>
      </w:r>
      <w:r w:rsidRPr="00EC53A2">
        <w:rPr>
          <w:rFonts w:ascii="Century Gothic" w:hAnsi="Century Gothic" w:cs="Calibri"/>
          <w:b/>
          <w:snapToGrid w:val="0"/>
          <w:sz w:val="22"/>
          <w:szCs w:val="22"/>
        </w:rPr>
        <w:t xml:space="preserve">: </w:t>
      </w:r>
      <w:r w:rsidR="001E2E0F" w:rsidRPr="00EC53A2">
        <w:rPr>
          <w:rFonts w:ascii="Century Gothic" w:hAnsi="Century Gothic" w:cs="Calibri"/>
          <w:b/>
          <w:bCs/>
          <w:snapToGrid w:val="0"/>
          <w:sz w:val="22"/>
          <w:szCs w:val="22"/>
        </w:rPr>
        <w:t>Acquisition, installation et mise en service des équipements de secteur   agro-industrie destinés au Cité des métiers et des compétences de la région GUELMIM réparties en lots suivants :</w:t>
      </w:r>
    </w:p>
    <w:p w14:paraId="7E36119A" w14:textId="77777777" w:rsidR="00775913" w:rsidRPr="00EC53A2" w:rsidRDefault="00775913" w:rsidP="00775913">
      <w:pPr>
        <w:tabs>
          <w:tab w:val="left" w:pos="4320"/>
        </w:tabs>
        <w:spacing w:line="276" w:lineRule="auto"/>
        <w:rPr>
          <w:rFonts w:ascii="Century Gothic" w:hAnsi="Century Gothic"/>
          <w:b/>
          <w:bCs/>
          <w:snapToGrid w:val="0"/>
          <w:sz w:val="14"/>
          <w:szCs w:val="12"/>
        </w:rPr>
      </w:pPr>
    </w:p>
    <w:p w14:paraId="7B4E47D0" w14:textId="77777777" w:rsidR="00775913" w:rsidRPr="00EC53A2" w:rsidRDefault="00775913" w:rsidP="00775913">
      <w:pPr>
        <w:tabs>
          <w:tab w:val="right" w:pos="830"/>
          <w:tab w:val="left" w:pos="1370"/>
        </w:tabs>
        <w:suppressAutoHyphens/>
        <w:autoSpaceDN w:val="0"/>
        <w:spacing w:after="240"/>
        <w:textAlignment w:val="baseline"/>
        <w:rPr>
          <w:rFonts w:ascii="Century Gothic" w:hAnsi="Century Gothic" w:cs="Calibri"/>
          <w:bCs/>
          <w:sz w:val="20"/>
          <w:szCs w:val="20"/>
        </w:rPr>
      </w:pPr>
      <w:r w:rsidRPr="00EC53A2">
        <w:rPr>
          <w:rFonts w:ascii="Century Gothic" w:hAnsi="Century Gothic"/>
          <w:b/>
          <w:snapToGrid w:val="0"/>
          <w:sz w:val="22"/>
          <w:szCs w:val="22"/>
          <w:lang w:val="zh-CN" w:eastAsia="zh-CN"/>
        </w:rPr>
        <w:t xml:space="preserve">Lot </w:t>
      </w:r>
      <w:r w:rsidRPr="00EC53A2">
        <w:rPr>
          <w:rFonts w:ascii="Century Gothic" w:hAnsi="Century Gothic"/>
          <w:b/>
          <w:snapToGrid w:val="0"/>
          <w:sz w:val="22"/>
          <w:szCs w:val="22"/>
          <w:lang w:eastAsia="zh-CN"/>
        </w:rPr>
        <w:t>N°</w:t>
      </w:r>
      <w:r w:rsidRPr="00EC53A2">
        <w:rPr>
          <w:rFonts w:ascii="Century Gothic" w:hAnsi="Century Gothic"/>
          <w:bCs/>
          <w:snapToGrid w:val="0"/>
          <w:sz w:val="22"/>
          <w:szCs w:val="22"/>
          <w:lang w:eastAsia="zh-CN"/>
        </w:rPr>
        <w:t xml:space="preserve"> : </w:t>
      </w:r>
      <w:r w:rsidRPr="00EC53A2">
        <w:rPr>
          <w:rFonts w:ascii="Century Gothic" w:hAnsi="Century Gothic" w:cs="Calibri"/>
          <w:bCs/>
          <w:sz w:val="20"/>
          <w:szCs w:val="20"/>
        </w:rPr>
        <w:t>………………………………………………………</w:t>
      </w:r>
      <w:r w:rsidRPr="00EC53A2">
        <w:rPr>
          <w:rFonts w:ascii="Century Gothic" w:hAnsi="Century Gothic" w:cs="Calibri"/>
          <w:sz w:val="22"/>
          <w:szCs w:val="22"/>
        </w:rPr>
        <w:tab/>
      </w:r>
    </w:p>
    <w:p w14:paraId="0525F4F8" w14:textId="77777777" w:rsidR="00775913" w:rsidRPr="00EC53A2" w:rsidRDefault="00775913" w:rsidP="00775913">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A - Pour les personnes physiques</w:t>
      </w:r>
    </w:p>
    <w:p w14:paraId="1C33920E" w14:textId="77777777" w:rsidR="00775913" w:rsidRPr="00EC53A2" w:rsidRDefault="00775913" w:rsidP="00775913">
      <w:pPr>
        <w:autoSpaceDE w:val="0"/>
        <w:autoSpaceDN w:val="0"/>
        <w:adjustRightInd w:val="0"/>
        <w:jc w:val="both"/>
        <w:rPr>
          <w:rFonts w:ascii="Century Gothic" w:hAnsi="Century Gothic"/>
          <w:b/>
          <w:bCs/>
          <w:sz w:val="22"/>
          <w:szCs w:val="22"/>
        </w:rPr>
      </w:pPr>
    </w:p>
    <w:p w14:paraId="0176F34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 (Prénom, nom et qualité)</w:t>
      </w:r>
    </w:p>
    <w:p w14:paraId="4B5F1274"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Agissant en mon nom personnel et pour mon propre compte,</w:t>
      </w:r>
    </w:p>
    <w:p w14:paraId="1953C010"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 :.........................................................................................</w:t>
      </w:r>
    </w:p>
    <w:p w14:paraId="3CFBF58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 à la CNSS sous le n° :................................. (1)</w:t>
      </w:r>
    </w:p>
    <w:p w14:paraId="29076CC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 au registre du commerce de............................................ (Localité) sous le n° ...................................... (1) n° de patente.......................... (1)</w:t>
      </w:r>
    </w:p>
    <w:p w14:paraId="1CE5BAC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TGR…………………..(RIB), ouvert auprès de ……………………………………</w:t>
      </w:r>
    </w:p>
    <w:p w14:paraId="343A667D" w14:textId="77777777" w:rsidR="00775913" w:rsidRPr="00EC53A2" w:rsidRDefault="00775913" w:rsidP="00775913">
      <w:pPr>
        <w:autoSpaceDE w:val="0"/>
        <w:autoSpaceDN w:val="0"/>
        <w:adjustRightInd w:val="0"/>
        <w:jc w:val="both"/>
        <w:rPr>
          <w:rFonts w:ascii="Century Gothic" w:hAnsi="Century Gothic"/>
          <w:sz w:val="22"/>
          <w:szCs w:val="22"/>
        </w:rPr>
      </w:pPr>
    </w:p>
    <w:p w14:paraId="3F7AA439" w14:textId="77777777" w:rsidR="00775913" w:rsidRPr="00EC53A2" w:rsidRDefault="00775913" w:rsidP="00775913">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B - Pour les personnes morales</w:t>
      </w:r>
    </w:p>
    <w:p w14:paraId="5EFAFE3D" w14:textId="77777777" w:rsidR="00775913" w:rsidRPr="00EC53A2" w:rsidRDefault="00775913" w:rsidP="00775913">
      <w:pPr>
        <w:autoSpaceDE w:val="0"/>
        <w:autoSpaceDN w:val="0"/>
        <w:adjustRightInd w:val="0"/>
        <w:jc w:val="both"/>
        <w:rPr>
          <w:rFonts w:ascii="Century Gothic" w:hAnsi="Century Gothic"/>
          <w:sz w:val="22"/>
          <w:szCs w:val="22"/>
        </w:rPr>
      </w:pPr>
    </w:p>
    <w:p w14:paraId="5DF85AB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(Prénom, nom et qualité au sein de l'entreprise)</w:t>
      </w:r>
    </w:p>
    <w:p w14:paraId="1BBC7E7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Agissant au nom et pour le compte de...................................... (Raison sociale et forme juridique de la société) au capital de:.....................................................................................................</w:t>
      </w:r>
    </w:p>
    <w:p w14:paraId="294D45BF"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 adresse du domicile élu..........................................................................................</w:t>
      </w:r>
    </w:p>
    <w:p w14:paraId="14797D0B"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n°..............................(1)</w:t>
      </w:r>
    </w:p>
    <w:p w14:paraId="13BEBB82"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n°....................................(1)</w:t>
      </w:r>
    </w:p>
    <w:p w14:paraId="172C19A9"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patente........................(1)</w:t>
      </w:r>
    </w:p>
    <w:p w14:paraId="11E11B0D"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TGR…………………..(RIB), ouvert auprès de ……………………………………</w:t>
      </w:r>
    </w:p>
    <w:p w14:paraId="03D76D1C"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7A81852A"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l’Identifiant Commun de l’Entreprise : ........................(1) </w:t>
      </w:r>
    </w:p>
    <w:p w14:paraId="55DE8CB9" w14:textId="77777777" w:rsidR="00775913" w:rsidRPr="00EC53A2" w:rsidRDefault="00775913" w:rsidP="00775913">
      <w:pPr>
        <w:autoSpaceDE w:val="0"/>
        <w:autoSpaceDN w:val="0"/>
        <w:adjustRightInd w:val="0"/>
        <w:jc w:val="both"/>
        <w:rPr>
          <w:rFonts w:ascii="Century Gothic" w:hAnsi="Century Gothic"/>
          <w:sz w:val="22"/>
          <w:szCs w:val="22"/>
        </w:rPr>
      </w:pPr>
    </w:p>
    <w:p w14:paraId="55C987C5"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b/>
          <w:bCs/>
          <w:sz w:val="22"/>
          <w:szCs w:val="22"/>
        </w:rPr>
        <w:t>- Déclare sur l'honneur</w:t>
      </w:r>
      <w:r w:rsidRPr="00EC53A2">
        <w:rPr>
          <w:rFonts w:ascii="Century Gothic" w:hAnsi="Century Gothic"/>
          <w:sz w:val="22"/>
          <w:szCs w:val="22"/>
        </w:rPr>
        <w:t xml:space="preserve"> :</w:t>
      </w:r>
    </w:p>
    <w:p w14:paraId="2F6A865B" w14:textId="77777777" w:rsidR="00775913" w:rsidRPr="00EC53A2" w:rsidRDefault="00775913" w:rsidP="00775913">
      <w:pPr>
        <w:autoSpaceDE w:val="0"/>
        <w:autoSpaceDN w:val="0"/>
        <w:adjustRightInd w:val="0"/>
        <w:ind w:firstLine="708"/>
        <w:jc w:val="both"/>
        <w:rPr>
          <w:rFonts w:ascii="Century Gothic" w:hAnsi="Century Gothic"/>
          <w:sz w:val="22"/>
          <w:szCs w:val="22"/>
        </w:rPr>
      </w:pPr>
    </w:p>
    <w:p w14:paraId="24B11937"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92129C0"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2- que je remplie les conditions prévues que je remplie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484B6B43"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105ED23E"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4- m'engager, si j'envisage de recourir à la sous-traitance :</w:t>
      </w:r>
    </w:p>
    <w:p w14:paraId="20B45364"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à m'assurer que les sous-traitants remplissent également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40EFE604" w14:textId="77777777" w:rsidR="00775913" w:rsidRPr="00EC53A2" w:rsidRDefault="00775913" w:rsidP="00775913">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C53A2">
        <w:rPr>
          <w:rFonts w:ascii="Century Gothic" w:hAnsi="Century Gothic" w:cs="Calibri"/>
          <w:sz w:val="22"/>
          <w:szCs w:val="22"/>
        </w:rPr>
        <w:t>Maître d'Ouvrage Délégué</w:t>
      </w:r>
      <w:r w:rsidRPr="00EC53A2">
        <w:rPr>
          <w:rFonts w:ascii="Century Gothic" w:hAnsi="Century Gothic"/>
          <w:snapToGrid w:val="0"/>
          <w:sz w:val="22"/>
          <w:szCs w:val="22"/>
        </w:rPr>
        <w:t xml:space="preserve"> a prévues dans ledit cahier ;</w:t>
      </w:r>
    </w:p>
    <w:p w14:paraId="4E57F441" w14:textId="77777777" w:rsidR="00775913" w:rsidRPr="00EC53A2" w:rsidRDefault="00775913" w:rsidP="00775913">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à confier les prestations à sous-traiter à des PME installées aux Maroc ; (3)</w:t>
      </w:r>
    </w:p>
    <w:p w14:paraId="1F42426C"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BFAF6C9"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75DA56C8"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44027B9"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8- atteste que je ne suis pas en situation de conflit d'intérêt tel que prévu à l'article </w:t>
      </w:r>
      <w:bookmarkStart w:id="7" w:name="_Hlk203683253"/>
      <w:r w:rsidRPr="00EC53A2">
        <w:rPr>
          <w:rFonts w:ascii="Century Gothic" w:hAnsi="Century Gothic"/>
          <w:snapToGrid w:val="0"/>
          <w:sz w:val="22"/>
          <w:szCs w:val="22"/>
        </w:rPr>
        <w:t xml:space="preserve">160 </w:t>
      </w:r>
      <w:bookmarkStart w:id="8" w:name="_Hlk203683131"/>
      <w:r w:rsidRPr="00EC53A2">
        <w:rPr>
          <w:rFonts w:ascii="Century Gothic" w:hAnsi="Century Gothic"/>
          <w:snapToGrid w:val="0"/>
          <w:sz w:val="22"/>
          <w:szCs w:val="22"/>
        </w:rPr>
        <w:t xml:space="preserve">du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w:t>
      </w:r>
    </w:p>
    <w:bookmarkEnd w:id="7"/>
    <w:bookmarkEnd w:id="8"/>
    <w:p w14:paraId="3C40C1CB" w14:textId="77777777" w:rsidR="00775913" w:rsidRPr="00EC53A2" w:rsidRDefault="00775913" w:rsidP="00775913">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1B575D91"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napToGrid w:val="0"/>
          <w:sz w:val="22"/>
          <w:szCs w:val="22"/>
        </w:rPr>
        <w:t xml:space="preserve">10- je reconnais avoir pris connaissance des sanctions prévues par l’article </w:t>
      </w:r>
      <w:bookmarkStart w:id="9" w:name="_Hlk203683270"/>
      <w:r w:rsidRPr="00EC53A2">
        <w:rPr>
          <w:rFonts w:ascii="Century Gothic" w:hAnsi="Century Gothic"/>
          <w:snapToGrid w:val="0"/>
          <w:sz w:val="22"/>
          <w:szCs w:val="22"/>
        </w:rPr>
        <w:t xml:space="preserve">152 du </w:t>
      </w:r>
      <w:r w:rsidRPr="00EC53A2">
        <w:rPr>
          <w:rFonts w:ascii="Century Gothic" w:hAnsi="Century Gothic" w:cs="Calibri"/>
          <w:sz w:val="22"/>
          <w:szCs w:val="22"/>
        </w:rPr>
        <w:t>règlement de la Foncière CMC SA</w:t>
      </w:r>
      <w:bookmarkEnd w:id="9"/>
      <w:r w:rsidRPr="00EC53A2">
        <w:rPr>
          <w:rFonts w:ascii="Century Gothic" w:hAnsi="Century Gothic"/>
          <w:snapToGrid w:val="0"/>
          <w:sz w:val="22"/>
          <w:szCs w:val="22"/>
        </w:rPr>
        <w:t>, relatives à l'inexactitude de la déclaration sur l'honneur.</w:t>
      </w:r>
    </w:p>
    <w:p w14:paraId="01AD4ED5" w14:textId="77777777" w:rsidR="00775913" w:rsidRPr="00EC53A2" w:rsidRDefault="00775913" w:rsidP="00775913">
      <w:pPr>
        <w:autoSpaceDE w:val="0"/>
        <w:autoSpaceDN w:val="0"/>
        <w:adjustRightInd w:val="0"/>
        <w:jc w:val="both"/>
        <w:rPr>
          <w:rFonts w:ascii="Century Gothic" w:hAnsi="Century Gothic"/>
          <w:sz w:val="22"/>
          <w:szCs w:val="22"/>
        </w:rPr>
      </w:pPr>
    </w:p>
    <w:p w14:paraId="70B5FBF8" w14:textId="77777777" w:rsidR="00775913" w:rsidRPr="00EC53A2" w:rsidRDefault="00775913" w:rsidP="00775913">
      <w:pPr>
        <w:autoSpaceDE w:val="0"/>
        <w:autoSpaceDN w:val="0"/>
        <w:adjustRightInd w:val="0"/>
        <w:jc w:val="both"/>
        <w:rPr>
          <w:rFonts w:ascii="Century Gothic" w:hAnsi="Century Gothic"/>
          <w:sz w:val="22"/>
          <w:szCs w:val="22"/>
        </w:rPr>
      </w:pPr>
    </w:p>
    <w:p w14:paraId="10905AF3"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Fait à.....................le...........................</w:t>
      </w:r>
    </w:p>
    <w:p w14:paraId="0CFDDE71" w14:textId="77777777" w:rsidR="00775913" w:rsidRPr="00EC53A2" w:rsidRDefault="00775913" w:rsidP="00775913">
      <w:pPr>
        <w:autoSpaceDE w:val="0"/>
        <w:autoSpaceDN w:val="0"/>
        <w:adjustRightInd w:val="0"/>
        <w:jc w:val="both"/>
        <w:rPr>
          <w:rFonts w:ascii="Century Gothic" w:hAnsi="Century Gothic"/>
          <w:sz w:val="22"/>
          <w:szCs w:val="22"/>
        </w:rPr>
      </w:pPr>
    </w:p>
    <w:p w14:paraId="024B5771" w14:textId="77777777" w:rsidR="00775913" w:rsidRPr="00EC53A2" w:rsidRDefault="00775913" w:rsidP="00775913">
      <w:pPr>
        <w:autoSpaceDE w:val="0"/>
        <w:autoSpaceDN w:val="0"/>
        <w:adjustRightInd w:val="0"/>
        <w:jc w:val="both"/>
        <w:rPr>
          <w:rFonts w:ascii="Century Gothic" w:hAnsi="Century Gothic"/>
          <w:sz w:val="22"/>
          <w:szCs w:val="22"/>
        </w:rPr>
      </w:pPr>
    </w:p>
    <w:p w14:paraId="1F663AFB" w14:textId="77777777" w:rsidR="00775913" w:rsidRPr="00EC53A2" w:rsidRDefault="00775913" w:rsidP="00775913">
      <w:pPr>
        <w:autoSpaceDE w:val="0"/>
        <w:autoSpaceDN w:val="0"/>
        <w:adjustRightInd w:val="0"/>
        <w:jc w:val="both"/>
        <w:rPr>
          <w:rFonts w:ascii="Century Gothic" w:hAnsi="Century Gothic"/>
          <w:sz w:val="22"/>
          <w:szCs w:val="22"/>
        </w:rPr>
      </w:pPr>
    </w:p>
    <w:p w14:paraId="2FF17A1E" w14:textId="77777777" w:rsidR="00775913" w:rsidRPr="00EC53A2" w:rsidRDefault="00775913" w:rsidP="00775913">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Signature et cachet du concurrent </w:t>
      </w:r>
    </w:p>
    <w:p w14:paraId="5DE68D97" w14:textId="77777777" w:rsidR="00775913" w:rsidRPr="00EC53A2" w:rsidRDefault="00775913" w:rsidP="00775913">
      <w:pPr>
        <w:autoSpaceDE w:val="0"/>
        <w:autoSpaceDN w:val="0"/>
        <w:adjustRightInd w:val="0"/>
        <w:jc w:val="both"/>
        <w:rPr>
          <w:rFonts w:ascii="Century Gothic" w:hAnsi="Century Gothic"/>
          <w:sz w:val="22"/>
          <w:szCs w:val="22"/>
        </w:rPr>
      </w:pPr>
    </w:p>
    <w:p w14:paraId="70D2B8A3" w14:textId="77777777" w:rsidR="00775913" w:rsidRPr="00EC53A2" w:rsidRDefault="00775913" w:rsidP="00775913">
      <w:pPr>
        <w:autoSpaceDE w:val="0"/>
        <w:autoSpaceDN w:val="0"/>
        <w:adjustRightInd w:val="0"/>
        <w:jc w:val="both"/>
        <w:rPr>
          <w:rFonts w:ascii="Century Gothic" w:hAnsi="Century Gothic"/>
          <w:sz w:val="22"/>
          <w:szCs w:val="22"/>
        </w:rPr>
      </w:pPr>
    </w:p>
    <w:p w14:paraId="5F023CCC" w14:textId="77777777" w:rsidR="00775913" w:rsidRPr="00EC53A2" w:rsidRDefault="00775913" w:rsidP="00775913">
      <w:pPr>
        <w:numPr>
          <w:ilvl w:val="3"/>
          <w:numId w:val="7"/>
        </w:numPr>
        <w:tabs>
          <w:tab w:val="left" w:pos="367"/>
        </w:tabs>
        <w:ind w:left="426" w:hanging="426"/>
        <w:jc w:val="both"/>
        <w:rPr>
          <w:rFonts w:ascii="Century Gothic" w:eastAsia="Tahoma" w:hAnsi="Century Gothic"/>
          <w:i/>
          <w:sz w:val="22"/>
          <w:szCs w:val="22"/>
        </w:rPr>
      </w:pPr>
      <w:r w:rsidRPr="00EC53A2">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3E35A6A" w14:textId="77777777" w:rsidR="00775913" w:rsidRPr="00EC53A2" w:rsidRDefault="00775913" w:rsidP="00775913">
      <w:pPr>
        <w:numPr>
          <w:ilvl w:val="3"/>
          <w:numId w:val="7"/>
        </w:numP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à supprimer le cas échéant.</w:t>
      </w:r>
    </w:p>
    <w:p w14:paraId="74107B75" w14:textId="77777777" w:rsidR="00775913" w:rsidRPr="00EC53A2" w:rsidRDefault="00775913" w:rsidP="00775913">
      <w:pPr>
        <w:numPr>
          <w:ilvl w:val="3"/>
          <w:numId w:val="7"/>
        </w:numPr>
        <w:tabs>
          <w:tab w:val="left" w:pos="371"/>
        </w:tabs>
        <w:jc w:val="both"/>
        <w:rPr>
          <w:rFonts w:ascii="Century Gothic" w:eastAsia="Tahoma" w:hAnsi="Century Gothic"/>
          <w:i/>
          <w:sz w:val="22"/>
          <w:szCs w:val="22"/>
        </w:rPr>
      </w:pPr>
      <w:r w:rsidRPr="00EC53A2">
        <w:rPr>
          <w:rFonts w:ascii="Century Gothic" w:eastAsia="Tahoma" w:hAnsi="Century Gothic"/>
          <w:i/>
          <w:sz w:val="22"/>
          <w:szCs w:val="22"/>
        </w:rPr>
        <w:t>Lorsque le CPS le prévoit.</w:t>
      </w:r>
    </w:p>
    <w:p w14:paraId="375D2786" w14:textId="77777777" w:rsidR="00775913" w:rsidRPr="00EC53A2" w:rsidRDefault="00775913" w:rsidP="00775913">
      <w:pPr>
        <w:numPr>
          <w:ilvl w:val="3"/>
          <w:numId w:val="7"/>
        </w:numP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à prévoir en cas d'application de l'article 139 du Règlement de la foncière CMC SA.</w:t>
      </w:r>
    </w:p>
    <w:p w14:paraId="0BC20870" w14:textId="77777777" w:rsidR="00775913" w:rsidRPr="00EC53A2" w:rsidRDefault="00775913" w:rsidP="00775913">
      <w:pPr>
        <w:ind w:right="240"/>
        <w:jc w:val="both"/>
        <w:rPr>
          <w:rFonts w:ascii="Century Gothic" w:eastAsia="Tahoma" w:hAnsi="Century Gothic"/>
          <w:b/>
          <w:bCs/>
          <w:sz w:val="22"/>
          <w:szCs w:val="22"/>
        </w:rPr>
      </w:pPr>
      <w:r w:rsidRPr="00EC53A2">
        <w:rPr>
          <w:rFonts w:ascii="Century Gothic" w:eastAsia="Tahoma" w:hAnsi="Century Gothic"/>
          <w:b/>
          <w:i/>
          <w:sz w:val="22"/>
          <w:szCs w:val="22"/>
        </w:rPr>
        <w:t xml:space="preserve">(*) </w:t>
      </w:r>
      <w:r w:rsidRPr="00EC53A2">
        <w:rPr>
          <w:rFonts w:ascii="Century Gothic" w:eastAsia="Tahoma" w:hAnsi="Century Gothic"/>
          <w:i/>
          <w:sz w:val="22"/>
          <w:szCs w:val="22"/>
        </w:rPr>
        <w:t>En cas de groupement, chacun des membres doit présenter sa propre déclaration sur l'honneur.</w:t>
      </w:r>
    </w:p>
    <w:p w14:paraId="2DCA727A" w14:textId="4AB0F8F0" w:rsidR="00775913" w:rsidDel="006B2BC5" w:rsidRDefault="00775913" w:rsidP="00775913">
      <w:pPr>
        <w:suppressAutoHyphens/>
        <w:autoSpaceDN w:val="0"/>
        <w:textAlignment w:val="baseline"/>
        <w:rPr>
          <w:del w:id="10" w:author="ASMAA HSAINI" w:date="2025-09-03T16:05:00Z"/>
          <w:rFonts w:ascii="Century Gothic" w:hAnsi="Century Gothic"/>
          <w:b/>
          <w:bCs/>
          <w:sz w:val="40"/>
          <w:szCs w:val="22"/>
        </w:rPr>
      </w:pPr>
    </w:p>
    <w:p w14:paraId="024AF625" w14:textId="77777777" w:rsidR="006B2BC5" w:rsidRPr="00EC53A2" w:rsidRDefault="006B2BC5" w:rsidP="00775913">
      <w:pPr>
        <w:tabs>
          <w:tab w:val="left" w:pos="568"/>
        </w:tabs>
        <w:rPr>
          <w:ins w:id="11" w:author="ASMAA HSAINI" w:date="2025-09-03T16:05:00Z"/>
          <w:rFonts w:ascii="Century Gothic" w:hAnsi="Century Gothic"/>
          <w:sz w:val="20"/>
          <w:szCs w:val="20"/>
        </w:rPr>
      </w:pPr>
      <w:bookmarkStart w:id="12" w:name="_GoBack"/>
      <w:bookmarkEnd w:id="12"/>
    </w:p>
    <w:p w14:paraId="4A96783A" w14:textId="77777777" w:rsidR="00775913" w:rsidRPr="00EC53A2" w:rsidDel="006B2BC5" w:rsidRDefault="00775913" w:rsidP="00775913">
      <w:pPr>
        <w:tabs>
          <w:tab w:val="left" w:pos="568"/>
        </w:tabs>
        <w:suppressAutoHyphens/>
        <w:autoSpaceDN w:val="0"/>
        <w:textAlignment w:val="baseline"/>
        <w:rPr>
          <w:del w:id="13" w:author="ASMAA HSAINI" w:date="2025-09-03T16:05:00Z"/>
          <w:rFonts w:ascii="Century Gothic" w:hAnsi="Century Gothic"/>
          <w:sz w:val="22"/>
          <w:szCs w:val="22"/>
        </w:rPr>
      </w:pPr>
    </w:p>
    <w:p w14:paraId="098F34F8" w14:textId="77777777" w:rsidR="00775913" w:rsidRPr="00EC53A2" w:rsidDel="006B2BC5" w:rsidRDefault="00775913" w:rsidP="00775913">
      <w:pPr>
        <w:suppressAutoHyphens/>
        <w:autoSpaceDN w:val="0"/>
        <w:textAlignment w:val="baseline"/>
        <w:rPr>
          <w:del w:id="14" w:author="ASMAA HSAINI" w:date="2025-09-03T16:05:00Z"/>
          <w:rFonts w:ascii="Century Gothic" w:hAnsi="Century Gothic"/>
          <w:sz w:val="22"/>
          <w:szCs w:val="22"/>
        </w:rPr>
      </w:pPr>
    </w:p>
    <w:p w14:paraId="55EFD726" w14:textId="77777777" w:rsidR="00775913" w:rsidRPr="00EC53A2" w:rsidDel="006B2BC5" w:rsidRDefault="00775913" w:rsidP="00775913">
      <w:pPr>
        <w:suppressAutoHyphens/>
        <w:autoSpaceDN w:val="0"/>
        <w:textAlignment w:val="baseline"/>
        <w:rPr>
          <w:del w:id="15" w:author="ASMAA HSAINI" w:date="2025-09-03T16:05:00Z"/>
          <w:rFonts w:ascii="Century Gothic" w:hAnsi="Century Gothic"/>
          <w:sz w:val="22"/>
          <w:szCs w:val="22"/>
        </w:rPr>
      </w:pPr>
    </w:p>
    <w:p w14:paraId="6D1DAA76" w14:textId="77777777" w:rsidR="00775913" w:rsidRPr="00EC53A2" w:rsidDel="006B2BC5" w:rsidRDefault="00775913" w:rsidP="00775913">
      <w:pPr>
        <w:suppressAutoHyphens/>
        <w:autoSpaceDN w:val="0"/>
        <w:textAlignment w:val="baseline"/>
        <w:rPr>
          <w:del w:id="16" w:author="ASMAA HSAINI" w:date="2025-09-03T16:05:00Z"/>
          <w:rFonts w:ascii="Century Gothic" w:hAnsi="Century Gothic"/>
          <w:sz w:val="22"/>
          <w:szCs w:val="22"/>
        </w:rPr>
      </w:pPr>
    </w:p>
    <w:p w14:paraId="26217305" w14:textId="77777777" w:rsidR="00775913" w:rsidRPr="00EC53A2" w:rsidDel="006B2BC5" w:rsidRDefault="00775913" w:rsidP="00775913">
      <w:pPr>
        <w:suppressAutoHyphens/>
        <w:autoSpaceDN w:val="0"/>
        <w:textAlignment w:val="baseline"/>
        <w:rPr>
          <w:del w:id="17" w:author="ASMAA HSAINI" w:date="2025-09-03T16:05:00Z"/>
          <w:rFonts w:ascii="Century Gothic" w:hAnsi="Century Gothic"/>
          <w:sz w:val="22"/>
          <w:szCs w:val="22"/>
        </w:rPr>
      </w:pPr>
    </w:p>
    <w:p w14:paraId="6C464DEC" w14:textId="77777777" w:rsidR="00775913" w:rsidRPr="00EC53A2" w:rsidDel="006B2BC5" w:rsidRDefault="00775913" w:rsidP="00775913">
      <w:pPr>
        <w:tabs>
          <w:tab w:val="left" w:pos="568"/>
        </w:tabs>
        <w:rPr>
          <w:del w:id="18" w:author="ASMAA HSAINI" w:date="2025-09-03T16:05:00Z"/>
          <w:rFonts w:ascii="Century Gothic" w:hAnsi="Century Gothic"/>
          <w:sz w:val="20"/>
          <w:szCs w:val="20"/>
        </w:rPr>
      </w:pPr>
    </w:p>
    <w:p w14:paraId="60283F08" w14:textId="77777777" w:rsidR="00775913" w:rsidRPr="00EC53A2" w:rsidDel="006B2BC5" w:rsidRDefault="00775913" w:rsidP="00775913">
      <w:pPr>
        <w:tabs>
          <w:tab w:val="left" w:pos="568"/>
        </w:tabs>
        <w:suppressAutoHyphens/>
        <w:autoSpaceDN w:val="0"/>
        <w:textAlignment w:val="baseline"/>
        <w:rPr>
          <w:del w:id="19" w:author="ASMAA HSAINI" w:date="2025-09-03T16:05:00Z"/>
          <w:rFonts w:ascii="Century Gothic" w:hAnsi="Century Gothic"/>
          <w:sz w:val="22"/>
          <w:szCs w:val="22"/>
        </w:rPr>
      </w:pPr>
    </w:p>
    <w:p w14:paraId="0307101E" w14:textId="77777777" w:rsidR="00775913" w:rsidRPr="00EC53A2" w:rsidDel="006B2BC5" w:rsidRDefault="00775913" w:rsidP="00775913">
      <w:pPr>
        <w:suppressAutoHyphens/>
        <w:autoSpaceDN w:val="0"/>
        <w:textAlignment w:val="baseline"/>
        <w:rPr>
          <w:del w:id="20" w:author="ASMAA HSAINI" w:date="2025-09-03T16:05:00Z"/>
          <w:rFonts w:ascii="Century Gothic" w:hAnsi="Century Gothic"/>
          <w:sz w:val="22"/>
          <w:szCs w:val="22"/>
        </w:rPr>
      </w:pPr>
    </w:p>
    <w:p w14:paraId="41020C31" w14:textId="77777777" w:rsidR="00775913" w:rsidRPr="00EC53A2" w:rsidDel="006B2BC5" w:rsidRDefault="00775913" w:rsidP="00775913">
      <w:pPr>
        <w:suppressAutoHyphens/>
        <w:autoSpaceDN w:val="0"/>
        <w:textAlignment w:val="baseline"/>
        <w:rPr>
          <w:del w:id="21" w:author="ASMAA HSAINI" w:date="2025-09-03T16:05:00Z"/>
          <w:rFonts w:ascii="Century Gothic" w:hAnsi="Century Gothic"/>
          <w:sz w:val="22"/>
          <w:szCs w:val="22"/>
        </w:rPr>
      </w:pPr>
    </w:p>
    <w:p w14:paraId="069A7D9C" w14:textId="77777777" w:rsidR="00775913" w:rsidRPr="00EC53A2" w:rsidDel="006B2BC5" w:rsidRDefault="00775913" w:rsidP="00775913">
      <w:pPr>
        <w:suppressAutoHyphens/>
        <w:autoSpaceDN w:val="0"/>
        <w:textAlignment w:val="baseline"/>
        <w:rPr>
          <w:del w:id="22" w:author="ASMAA HSAINI" w:date="2025-09-03T16:05:00Z"/>
          <w:rFonts w:ascii="Century Gothic" w:hAnsi="Century Gothic"/>
          <w:sz w:val="22"/>
          <w:szCs w:val="22"/>
        </w:rPr>
      </w:pPr>
    </w:p>
    <w:p w14:paraId="6FD190ED" w14:textId="77777777" w:rsidR="00775913" w:rsidRPr="00EC53A2" w:rsidDel="006B2BC5" w:rsidRDefault="00775913" w:rsidP="00775913">
      <w:pPr>
        <w:suppressAutoHyphens/>
        <w:autoSpaceDN w:val="0"/>
        <w:textAlignment w:val="baseline"/>
        <w:rPr>
          <w:del w:id="23" w:author="ASMAA HSAINI" w:date="2025-09-03T16:05:00Z"/>
          <w:rFonts w:ascii="Century Gothic" w:hAnsi="Century Gothic"/>
          <w:sz w:val="22"/>
          <w:szCs w:val="22"/>
        </w:rPr>
      </w:pPr>
    </w:p>
    <w:p w14:paraId="55B1CA55" w14:textId="77777777" w:rsidR="00775913" w:rsidRPr="00EC53A2" w:rsidDel="006B2BC5" w:rsidRDefault="00775913" w:rsidP="00775913">
      <w:pPr>
        <w:suppressAutoHyphens/>
        <w:autoSpaceDN w:val="0"/>
        <w:textAlignment w:val="baseline"/>
        <w:rPr>
          <w:del w:id="24" w:author="ASMAA HSAINI" w:date="2025-09-03T16:05:00Z"/>
          <w:rFonts w:ascii="Century Gothic" w:hAnsi="Century Gothic"/>
          <w:sz w:val="22"/>
          <w:szCs w:val="22"/>
        </w:rPr>
      </w:pPr>
    </w:p>
    <w:p w14:paraId="20AC10FF" w14:textId="77777777" w:rsidR="00775913" w:rsidRPr="00EC53A2" w:rsidDel="006B2BC5" w:rsidRDefault="00775913" w:rsidP="00775913">
      <w:pPr>
        <w:suppressAutoHyphens/>
        <w:autoSpaceDN w:val="0"/>
        <w:textAlignment w:val="baseline"/>
        <w:rPr>
          <w:del w:id="25" w:author="ASMAA HSAINI" w:date="2025-09-03T16:05:00Z"/>
          <w:rFonts w:ascii="Century Gothic" w:hAnsi="Century Gothic"/>
          <w:sz w:val="22"/>
          <w:szCs w:val="22"/>
        </w:rPr>
      </w:pPr>
    </w:p>
    <w:p w14:paraId="0414D29E" w14:textId="77777777" w:rsidR="00775913" w:rsidRPr="00EC53A2" w:rsidDel="006B2BC5" w:rsidRDefault="00775913" w:rsidP="00775913">
      <w:pPr>
        <w:suppressAutoHyphens/>
        <w:autoSpaceDN w:val="0"/>
        <w:textAlignment w:val="baseline"/>
        <w:rPr>
          <w:del w:id="26" w:author="ASMAA HSAINI" w:date="2025-09-03T16:05:00Z"/>
          <w:rFonts w:ascii="Century Gothic" w:hAnsi="Century Gothic"/>
          <w:sz w:val="22"/>
          <w:szCs w:val="22"/>
        </w:rPr>
      </w:pPr>
    </w:p>
    <w:p w14:paraId="2DE0B1EB" w14:textId="77777777" w:rsidR="00775913" w:rsidRPr="00EC53A2" w:rsidDel="006B2BC5" w:rsidRDefault="00775913" w:rsidP="00775913">
      <w:pPr>
        <w:suppressAutoHyphens/>
        <w:autoSpaceDN w:val="0"/>
        <w:textAlignment w:val="baseline"/>
        <w:rPr>
          <w:del w:id="27" w:author="ASMAA HSAINI" w:date="2025-09-03T16:05:00Z"/>
          <w:rFonts w:ascii="Century Gothic" w:hAnsi="Century Gothic"/>
          <w:sz w:val="22"/>
          <w:szCs w:val="22"/>
        </w:rPr>
      </w:pPr>
    </w:p>
    <w:p w14:paraId="201658E4" w14:textId="77777777" w:rsidR="00775913" w:rsidRPr="00EC53A2" w:rsidDel="006B2BC5" w:rsidRDefault="00775913" w:rsidP="00775913">
      <w:pPr>
        <w:suppressAutoHyphens/>
        <w:autoSpaceDN w:val="0"/>
        <w:textAlignment w:val="baseline"/>
        <w:rPr>
          <w:del w:id="28" w:author="ASMAA HSAINI" w:date="2025-09-03T16:05:00Z"/>
          <w:rFonts w:ascii="Century Gothic" w:hAnsi="Century Gothic"/>
          <w:sz w:val="22"/>
          <w:szCs w:val="22"/>
        </w:rPr>
      </w:pPr>
    </w:p>
    <w:p w14:paraId="145CF879" w14:textId="77777777" w:rsidR="00775913" w:rsidRPr="00EC53A2" w:rsidDel="006B2BC5" w:rsidRDefault="00775913" w:rsidP="00775913">
      <w:pPr>
        <w:suppressAutoHyphens/>
        <w:autoSpaceDN w:val="0"/>
        <w:textAlignment w:val="baseline"/>
        <w:rPr>
          <w:del w:id="29" w:author="ASMAA HSAINI" w:date="2025-09-03T16:05:00Z"/>
          <w:rFonts w:ascii="Century Gothic" w:hAnsi="Century Gothic"/>
          <w:sz w:val="22"/>
          <w:szCs w:val="22"/>
        </w:rPr>
      </w:pPr>
    </w:p>
    <w:p w14:paraId="4DB50509" w14:textId="77777777" w:rsidR="00775913" w:rsidRPr="00EC53A2" w:rsidDel="006B2BC5" w:rsidRDefault="00775913" w:rsidP="00775913">
      <w:pPr>
        <w:suppressAutoHyphens/>
        <w:autoSpaceDN w:val="0"/>
        <w:textAlignment w:val="baseline"/>
        <w:rPr>
          <w:del w:id="30" w:author="ASMAA HSAINI" w:date="2025-09-03T16:05:00Z"/>
          <w:rFonts w:ascii="Century Gothic" w:hAnsi="Century Gothic"/>
          <w:sz w:val="22"/>
          <w:szCs w:val="22"/>
        </w:rPr>
      </w:pPr>
    </w:p>
    <w:p w14:paraId="348F0442" w14:textId="77777777" w:rsidR="00775913" w:rsidRPr="00EC53A2" w:rsidDel="006B2BC5" w:rsidRDefault="00775913" w:rsidP="00775913">
      <w:pPr>
        <w:suppressAutoHyphens/>
        <w:autoSpaceDN w:val="0"/>
        <w:textAlignment w:val="baseline"/>
        <w:rPr>
          <w:del w:id="31" w:author="ASMAA HSAINI" w:date="2025-09-03T16:05:00Z"/>
          <w:rFonts w:ascii="Century Gothic" w:hAnsi="Century Gothic"/>
          <w:sz w:val="22"/>
          <w:szCs w:val="22"/>
        </w:rPr>
      </w:pPr>
    </w:p>
    <w:p w14:paraId="6DA33795" w14:textId="77777777" w:rsidR="00775913" w:rsidRPr="00EC53A2" w:rsidDel="006B2BC5" w:rsidRDefault="00775913" w:rsidP="00775913">
      <w:pPr>
        <w:suppressAutoHyphens/>
        <w:autoSpaceDN w:val="0"/>
        <w:textAlignment w:val="baseline"/>
        <w:rPr>
          <w:del w:id="32" w:author="ASMAA HSAINI" w:date="2025-09-03T16:05:00Z"/>
          <w:rFonts w:ascii="Century Gothic" w:hAnsi="Century Gothic"/>
          <w:sz w:val="22"/>
          <w:szCs w:val="22"/>
        </w:rPr>
      </w:pPr>
    </w:p>
    <w:p w14:paraId="299846A4" w14:textId="77777777" w:rsidR="00775913" w:rsidRPr="00EC53A2" w:rsidDel="006B2BC5" w:rsidRDefault="00775913" w:rsidP="00775913">
      <w:pPr>
        <w:suppressAutoHyphens/>
        <w:autoSpaceDN w:val="0"/>
        <w:textAlignment w:val="baseline"/>
        <w:rPr>
          <w:del w:id="33" w:author="ASMAA HSAINI" w:date="2025-09-03T16:05:00Z"/>
          <w:rFonts w:ascii="Century Gothic" w:hAnsi="Century Gothic"/>
          <w:sz w:val="22"/>
          <w:szCs w:val="22"/>
        </w:rPr>
      </w:pPr>
    </w:p>
    <w:p w14:paraId="51DAD0A0" w14:textId="77777777" w:rsidR="00775913" w:rsidRPr="00EC53A2" w:rsidDel="006B2BC5" w:rsidRDefault="00775913" w:rsidP="00775913">
      <w:pPr>
        <w:suppressAutoHyphens/>
        <w:autoSpaceDN w:val="0"/>
        <w:textAlignment w:val="baseline"/>
        <w:rPr>
          <w:del w:id="34" w:author="ASMAA HSAINI" w:date="2025-09-03T16:05:00Z"/>
          <w:rFonts w:ascii="Century Gothic" w:hAnsi="Century Gothic"/>
          <w:sz w:val="22"/>
          <w:szCs w:val="22"/>
        </w:rPr>
      </w:pPr>
    </w:p>
    <w:p w14:paraId="52827C2A" w14:textId="77777777" w:rsidR="00775913" w:rsidRPr="00EC53A2" w:rsidDel="006B2BC5" w:rsidRDefault="00775913" w:rsidP="00775913">
      <w:pPr>
        <w:suppressAutoHyphens/>
        <w:autoSpaceDN w:val="0"/>
        <w:textAlignment w:val="baseline"/>
        <w:rPr>
          <w:del w:id="35" w:author="ASMAA HSAINI" w:date="2025-09-03T16:05:00Z"/>
          <w:rFonts w:ascii="Century Gothic" w:hAnsi="Century Gothic"/>
          <w:sz w:val="22"/>
          <w:szCs w:val="22"/>
        </w:rPr>
      </w:pPr>
    </w:p>
    <w:p w14:paraId="72E242A1" w14:textId="77777777" w:rsidR="00775913" w:rsidRPr="00EC53A2" w:rsidDel="006B2BC5" w:rsidRDefault="00775913" w:rsidP="00775913">
      <w:pPr>
        <w:suppressAutoHyphens/>
        <w:autoSpaceDN w:val="0"/>
        <w:textAlignment w:val="baseline"/>
        <w:rPr>
          <w:del w:id="36" w:author="ASMAA HSAINI" w:date="2025-09-03T16:05:00Z"/>
          <w:rFonts w:ascii="Century Gothic" w:hAnsi="Century Gothic"/>
          <w:sz w:val="22"/>
          <w:szCs w:val="22"/>
        </w:rPr>
      </w:pPr>
    </w:p>
    <w:p w14:paraId="6D22FF7D" w14:textId="77777777" w:rsidR="00775913" w:rsidRPr="00EC53A2" w:rsidDel="006B2BC5" w:rsidRDefault="00775913" w:rsidP="00775913">
      <w:pPr>
        <w:suppressAutoHyphens/>
        <w:autoSpaceDN w:val="0"/>
        <w:textAlignment w:val="baseline"/>
        <w:rPr>
          <w:del w:id="37" w:author="ASMAA HSAINI" w:date="2025-09-03T16:05:00Z"/>
          <w:rFonts w:ascii="Century Gothic" w:hAnsi="Century Gothic"/>
          <w:sz w:val="22"/>
          <w:szCs w:val="22"/>
        </w:rPr>
      </w:pPr>
    </w:p>
    <w:p w14:paraId="72B058EA" w14:textId="77777777" w:rsidR="00775913" w:rsidRPr="00EC53A2" w:rsidDel="006B2BC5" w:rsidRDefault="00775913" w:rsidP="00775913">
      <w:pPr>
        <w:suppressAutoHyphens/>
        <w:autoSpaceDN w:val="0"/>
        <w:textAlignment w:val="baseline"/>
        <w:rPr>
          <w:del w:id="38" w:author="ASMAA HSAINI" w:date="2025-09-03T16:05:00Z"/>
          <w:rFonts w:ascii="Century Gothic" w:hAnsi="Century Gothic"/>
          <w:sz w:val="22"/>
          <w:szCs w:val="22"/>
        </w:rPr>
      </w:pPr>
    </w:p>
    <w:p w14:paraId="7250089C" w14:textId="77777777" w:rsidR="00775913" w:rsidRPr="00EC53A2" w:rsidDel="006B2BC5" w:rsidRDefault="00775913" w:rsidP="00775913">
      <w:pPr>
        <w:suppressAutoHyphens/>
        <w:autoSpaceDN w:val="0"/>
        <w:textAlignment w:val="baseline"/>
        <w:rPr>
          <w:del w:id="39" w:author="ASMAA HSAINI" w:date="2025-09-03T16:05:00Z"/>
          <w:rFonts w:ascii="Century Gothic" w:hAnsi="Century Gothic"/>
          <w:sz w:val="22"/>
          <w:szCs w:val="22"/>
        </w:rPr>
      </w:pPr>
    </w:p>
    <w:p w14:paraId="03672F67" w14:textId="77777777" w:rsidR="00775913" w:rsidRPr="00EC53A2" w:rsidDel="006B2BC5" w:rsidRDefault="00775913" w:rsidP="00775913">
      <w:pPr>
        <w:suppressAutoHyphens/>
        <w:autoSpaceDN w:val="0"/>
        <w:textAlignment w:val="baseline"/>
        <w:rPr>
          <w:del w:id="40" w:author="ASMAA HSAINI" w:date="2025-09-03T16:05:00Z"/>
          <w:rFonts w:ascii="Century Gothic" w:hAnsi="Century Gothic"/>
          <w:sz w:val="22"/>
          <w:szCs w:val="22"/>
        </w:rPr>
      </w:pPr>
    </w:p>
    <w:p w14:paraId="1D0B12F7" w14:textId="77777777" w:rsidR="00775913" w:rsidRPr="00EC53A2" w:rsidDel="006B2BC5" w:rsidRDefault="00775913" w:rsidP="00775913">
      <w:pPr>
        <w:suppressAutoHyphens/>
        <w:autoSpaceDN w:val="0"/>
        <w:textAlignment w:val="baseline"/>
        <w:rPr>
          <w:del w:id="41" w:author="ASMAA HSAINI" w:date="2025-09-03T16:05:00Z"/>
          <w:rFonts w:ascii="Century Gothic" w:hAnsi="Century Gothic"/>
          <w:sz w:val="22"/>
          <w:szCs w:val="22"/>
        </w:rPr>
      </w:pPr>
    </w:p>
    <w:p w14:paraId="4CE33E35" w14:textId="77777777" w:rsidR="00775913" w:rsidRPr="00EC53A2" w:rsidDel="006B2BC5" w:rsidRDefault="00775913" w:rsidP="00775913">
      <w:pPr>
        <w:suppressAutoHyphens/>
        <w:autoSpaceDN w:val="0"/>
        <w:textAlignment w:val="baseline"/>
        <w:rPr>
          <w:del w:id="42" w:author="ASMAA HSAINI" w:date="2025-09-03T16:05:00Z"/>
          <w:rFonts w:ascii="Century Gothic" w:hAnsi="Century Gothic"/>
          <w:sz w:val="22"/>
          <w:szCs w:val="22"/>
        </w:rPr>
      </w:pPr>
    </w:p>
    <w:p w14:paraId="44D66519" w14:textId="77777777" w:rsidR="00775913" w:rsidRPr="00EC53A2" w:rsidDel="006B2BC5" w:rsidRDefault="00775913" w:rsidP="00775913">
      <w:pPr>
        <w:suppressAutoHyphens/>
        <w:autoSpaceDN w:val="0"/>
        <w:textAlignment w:val="baseline"/>
        <w:rPr>
          <w:del w:id="43" w:author="ASMAA HSAINI" w:date="2025-09-03T16:05:00Z"/>
          <w:rFonts w:ascii="Century Gothic" w:hAnsi="Century Gothic"/>
          <w:sz w:val="22"/>
          <w:szCs w:val="22"/>
        </w:rPr>
      </w:pPr>
    </w:p>
    <w:p w14:paraId="6FF154DC" w14:textId="11C2D209" w:rsidR="00775913" w:rsidDel="006B2BC5" w:rsidRDefault="00775913" w:rsidP="006B2BC5">
      <w:pPr>
        <w:rPr>
          <w:del w:id="44" w:author="ASMAA HSAINI" w:date="2025-09-03T16:05:00Z"/>
          <w:rFonts w:ascii="Century Gothic" w:hAnsi="Century Gothic"/>
          <w:b/>
          <w:bCs/>
          <w:sz w:val="40"/>
          <w:szCs w:val="22"/>
        </w:rPr>
        <w:pPrChange w:id="45" w:author="ASMAA HSAINI" w:date="2025-09-03T16:05:00Z">
          <w:pPr>
            <w:jc w:val="center"/>
          </w:pPr>
        </w:pPrChange>
      </w:pPr>
    </w:p>
    <w:p w14:paraId="7A005EFC" w14:textId="77777777" w:rsidR="006B2BC5" w:rsidRPr="00EC53A2" w:rsidRDefault="006B2BC5" w:rsidP="00775913">
      <w:pPr>
        <w:suppressAutoHyphens/>
        <w:autoSpaceDN w:val="0"/>
        <w:textAlignment w:val="baseline"/>
        <w:rPr>
          <w:ins w:id="46" w:author="ASMAA HSAINI" w:date="2025-09-03T16:05:00Z"/>
          <w:rFonts w:ascii="Century Gothic" w:hAnsi="Century Gothic"/>
          <w:sz w:val="22"/>
          <w:szCs w:val="22"/>
        </w:rPr>
      </w:pPr>
    </w:p>
    <w:p w14:paraId="18516187" w14:textId="77777777" w:rsidR="00775913" w:rsidRPr="00EC53A2" w:rsidDel="006B2BC5" w:rsidRDefault="00775913" w:rsidP="00775913">
      <w:pPr>
        <w:suppressAutoHyphens/>
        <w:autoSpaceDN w:val="0"/>
        <w:textAlignment w:val="baseline"/>
        <w:rPr>
          <w:del w:id="47" w:author="ASMAA HSAINI" w:date="2025-09-03T16:05:00Z"/>
          <w:rFonts w:ascii="Century Gothic" w:hAnsi="Century Gothic"/>
          <w:sz w:val="22"/>
          <w:szCs w:val="22"/>
        </w:rPr>
      </w:pPr>
    </w:p>
    <w:p w14:paraId="05173736" w14:textId="77777777" w:rsidR="00775913" w:rsidRPr="00EC53A2" w:rsidDel="006B2BC5" w:rsidRDefault="00775913" w:rsidP="00775913">
      <w:pPr>
        <w:suppressAutoHyphens/>
        <w:autoSpaceDN w:val="0"/>
        <w:textAlignment w:val="baseline"/>
        <w:rPr>
          <w:del w:id="48" w:author="ASMAA HSAINI" w:date="2025-09-03T16:05:00Z"/>
          <w:rFonts w:ascii="Century Gothic" w:hAnsi="Century Gothic"/>
          <w:sz w:val="22"/>
          <w:szCs w:val="22"/>
        </w:rPr>
      </w:pPr>
    </w:p>
    <w:p w14:paraId="66ADCAD0" w14:textId="77777777" w:rsidR="00775913" w:rsidRPr="00EC53A2" w:rsidDel="006B2BC5" w:rsidRDefault="00775913" w:rsidP="00775913">
      <w:pPr>
        <w:suppressAutoHyphens/>
        <w:autoSpaceDN w:val="0"/>
        <w:textAlignment w:val="baseline"/>
        <w:rPr>
          <w:del w:id="49" w:author="ASMAA HSAINI" w:date="2025-09-03T16:05:00Z"/>
          <w:rFonts w:ascii="Century Gothic" w:hAnsi="Century Gothic"/>
          <w:sz w:val="22"/>
          <w:szCs w:val="22"/>
        </w:rPr>
      </w:pPr>
    </w:p>
    <w:p w14:paraId="344A703E" w14:textId="77777777" w:rsidR="00775913" w:rsidRPr="00EC53A2" w:rsidDel="006B2BC5" w:rsidRDefault="00775913" w:rsidP="00775913">
      <w:pPr>
        <w:suppressAutoHyphens/>
        <w:autoSpaceDN w:val="0"/>
        <w:textAlignment w:val="baseline"/>
        <w:rPr>
          <w:del w:id="50" w:author="ASMAA HSAINI" w:date="2025-09-03T16:05:00Z"/>
          <w:rFonts w:ascii="Century Gothic" w:hAnsi="Century Gothic"/>
          <w:sz w:val="22"/>
          <w:szCs w:val="22"/>
        </w:rPr>
      </w:pPr>
    </w:p>
    <w:p w14:paraId="26C0DCD5" w14:textId="77777777" w:rsidR="00775913" w:rsidRPr="00EC53A2" w:rsidDel="006B2BC5" w:rsidRDefault="00775913" w:rsidP="00775913">
      <w:pPr>
        <w:suppressAutoHyphens/>
        <w:autoSpaceDN w:val="0"/>
        <w:textAlignment w:val="baseline"/>
        <w:rPr>
          <w:del w:id="51" w:author="ASMAA HSAINI" w:date="2025-09-03T16:05:00Z"/>
          <w:rFonts w:ascii="Century Gothic" w:hAnsi="Century Gothic"/>
          <w:sz w:val="22"/>
          <w:szCs w:val="22"/>
        </w:rPr>
      </w:pPr>
    </w:p>
    <w:p w14:paraId="4FE496D8" w14:textId="77777777" w:rsidR="00775913" w:rsidRPr="00EC53A2" w:rsidDel="006B2BC5" w:rsidRDefault="00775913" w:rsidP="00775913">
      <w:pPr>
        <w:suppressAutoHyphens/>
        <w:autoSpaceDN w:val="0"/>
        <w:textAlignment w:val="baseline"/>
        <w:rPr>
          <w:del w:id="52" w:author="ASMAA HSAINI" w:date="2025-09-03T16:05:00Z"/>
          <w:rFonts w:ascii="Century Gothic" w:hAnsi="Century Gothic"/>
          <w:sz w:val="22"/>
          <w:szCs w:val="22"/>
        </w:rPr>
      </w:pPr>
    </w:p>
    <w:p w14:paraId="0F7BB08B" w14:textId="77777777" w:rsidR="00775913" w:rsidRPr="00EC53A2" w:rsidDel="006B2BC5" w:rsidRDefault="00775913" w:rsidP="00775913">
      <w:pPr>
        <w:suppressAutoHyphens/>
        <w:autoSpaceDN w:val="0"/>
        <w:textAlignment w:val="baseline"/>
        <w:rPr>
          <w:del w:id="53" w:author="ASMAA HSAINI" w:date="2025-09-03T16:05:00Z"/>
          <w:rFonts w:ascii="Century Gothic" w:hAnsi="Century Gothic"/>
          <w:sz w:val="22"/>
          <w:szCs w:val="22"/>
        </w:rPr>
      </w:pPr>
    </w:p>
    <w:p w14:paraId="75A5994E" w14:textId="77777777" w:rsidR="009B21E5" w:rsidRPr="003F1085" w:rsidDel="006B2BC5" w:rsidRDefault="009B21E5" w:rsidP="009B21E5">
      <w:pPr>
        <w:tabs>
          <w:tab w:val="left" w:pos="4320"/>
        </w:tabs>
        <w:spacing w:line="276" w:lineRule="auto"/>
        <w:rPr>
          <w:del w:id="54" w:author="ASMAA HSAINI" w:date="2025-09-03T16:05:00Z"/>
          <w:rFonts w:ascii="Century Gothic" w:hAnsi="Century Gothic"/>
          <w:b/>
          <w:sz w:val="32"/>
          <w:szCs w:val="22"/>
          <w:u w:val="single"/>
        </w:rPr>
      </w:pPr>
    </w:p>
    <w:p w14:paraId="6CF74D1B" w14:textId="77777777" w:rsidR="009B21E5" w:rsidRPr="003F1085" w:rsidDel="006B2BC5" w:rsidRDefault="009B21E5" w:rsidP="009B21E5">
      <w:pPr>
        <w:jc w:val="center"/>
        <w:rPr>
          <w:del w:id="55" w:author="ASMAA HSAINI" w:date="2025-09-03T16:05:00Z"/>
          <w:rFonts w:ascii="Century Gothic" w:hAnsi="Century Gothic"/>
          <w:b/>
          <w:bCs/>
          <w:sz w:val="40"/>
          <w:szCs w:val="22"/>
        </w:rPr>
      </w:pPr>
    </w:p>
    <w:p w14:paraId="6655E3BE" w14:textId="77777777" w:rsidR="009B21E5" w:rsidDel="006B2BC5" w:rsidRDefault="009B21E5" w:rsidP="009B21E5">
      <w:pPr>
        <w:jc w:val="center"/>
        <w:rPr>
          <w:del w:id="56" w:author="ASMAA HSAINI" w:date="2025-09-03T16:05:00Z"/>
          <w:rFonts w:ascii="Century Gothic" w:hAnsi="Century Gothic"/>
          <w:b/>
          <w:bCs/>
          <w:sz w:val="40"/>
          <w:szCs w:val="22"/>
        </w:rPr>
      </w:pPr>
    </w:p>
    <w:p w14:paraId="080ECF43" w14:textId="77777777" w:rsidR="009B21E5" w:rsidDel="006B2BC5" w:rsidRDefault="009B21E5" w:rsidP="009B21E5">
      <w:pPr>
        <w:jc w:val="center"/>
        <w:rPr>
          <w:del w:id="57" w:author="ASMAA HSAINI" w:date="2025-09-03T16:05:00Z"/>
          <w:rFonts w:ascii="Century Gothic" w:hAnsi="Century Gothic"/>
          <w:b/>
          <w:bCs/>
          <w:sz w:val="40"/>
          <w:szCs w:val="22"/>
        </w:rPr>
      </w:pPr>
    </w:p>
    <w:p w14:paraId="3B31EBA5" w14:textId="77777777" w:rsidR="009B21E5" w:rsidDel="006B2BC5" w:rsidRDefault="009B21E5" w:rsidP="009B21E5">
      <w:pPr>
        <w:jc w:val="center"/>
        <w:rPr>
          <w:del w:id="58" w:author="ASMAA HSAINI" w:date="2025-09-03T16:05:00Z"/>
          <w:rFonts w:ascii="Century Gothic" w:hAnsi="Century Gothic"/>
          <w:b/>
          <w:bCs/>
          <w:sz w:val="40"/>
          <w:szCs w:val="22"/>
        </w:rPr>
      </w:pPr>
    </w:p>
    <w:p w14:paraId="0529FC86" w14:textId="77777777" w:rsidR="009B21E5" w:rsidDel="006B2BC5" w:rsidRDefault="009B21E5" w:rsidP="009B21E5">
      <w:pPr>
        <w:jc w:val="center"/>
        <w:rPr>
          <w:del w:id="59" w:author="ASMAA HSAINI" w:date="2025-09-03T16:05:00Z"/>
          <w:rFonts w:ascii="Century Gothic" w:hAnsi="Century Gothic"/>
          <w:b/>
          <w:bCs/>
          <w:sz w:val="40"/>
          <w:szCs w:val="22"/>
        </w:rPr>
      </w:pPr>
    </w:p>
    <w:p w14:paraId="27A4E274" w14:textId="66CB58B6" w:rsidR="00190DC6" w:rsidDel="006B2BC5" w:rsidRDefault="00190DC6" w:rsidP="006B2BC5">
      <w:pPr>
        <w:rPr>
          <w:del w:id="60" w:author="ASMAA HSAINI" w:date="2025-09-03T16:05:00Z"/>
          <w:rFonts w:ascii="Century Gothic" w:hAnsi="Century Gothic"/>
          <w:b/>
          <w:bCs/>
          <w:sz w:val="40"/>
          <w:szCs w:val="22"/>
        </w:rPr>
      </w:pPr>
    </w:p>
    <w:p w14:paraId="22172B24" w14:textId="77777777" w:rsidR="00190DC6" w:rsidRDefault="00190DC6" w:rsidP="006B2BC5">
      <w:pPr>
        <w:rPr>
          <w:rFonts w:ascii="Century Gothic" w:hAnsi="Century Gothic"/>
          <w:b/>
          <w:bCs/>
          <w:sz w:val="40"/>
          <w:szCs w:val="22"/>
        </w:rPr>
        <w:pPrChange w:id="61" w:author="ASMAA HSAINI" w:date="2025-09-03T16:05:00Z">
          <w:pPr>
            <w:jc w:val="center"/>
          </w:pPr>
        </w:pPrChange>
      </w:pPr>
    </w:p>
    <w:p w14:paraId="035A9201"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lastRenderedPageBreak/>
        <w:t>Annexe :</w:t>
      </w:r>
    </w:p>
    <w:p w14:paraId="449FD1DB"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t xml:space="preserve">Spécifications techniques des fournitures proposées par les concurrents </w:t>
      </w:r>
    </w:p>
    <w:p w14:paraId="42429FD1" w14:textId="77777777" w:rsidR="009B21E5" w:rsidRDefault="009B21E5" w:rsidP="009B21E5">
      <w:pPr>
        <w:jc w:val="center"/>
        <w:rPr>
          <w:rFonts w:ascii="Century Gothic" w:hAnsi="Century Gothic"/>
          <w:b/>
          <w:bCs/>
          <w:sz w:val="40"/>
          <w:szCs w:val="22"/>
        </w:rPr>
      </w:pPr>
    </w:p>
    <w:p w14:paraId="10F9E5ED" w14:textId="77777777" w:rsidR="009B21E5" w:rsidRDefault="009B21E5" w:rsidP="009B21E5">
      <w:pPr>
        <w:jc w:val="center"/>
        <w:rPr>
          <w:rFonts w:ascii="Century Gothic" w:hAnsi="Century Gothic"/>
          <w:b/>
          <w:bCs/>
          <w:sz w:val="40"/>
          <w:szCs w:val="22"/>
        </w:rPr>
      </w:pPr>
    </w:p>
    <w:p w14:paraId="5DF67622" w14:textId="77777777" w:rsidR="009B21E5" w:rsidRDefault="009B21E5" w:rsidP="009B21E5">
      <w:pPr>
        <w:jc w:val="center"/>
        <w:rPr>
          <w:rFonts w:ascii="Century Gothic" w:hAnsi="Century Gothic"/>
          <w:b/>
          <w:bCs/>
          <w:sz w:val="40"/>
          <w:szCs w:val="22"/>
        </w:rPr>
      </w:pPr>
    </w:p>
    <w:p w14:paraId="123286B4" w14:textId="77777777" w:rsidR="009B21E5" w:rsidRPr="00770A67" w:rsidRDefault="009B21E5" w:rsidP="009B21E5">
      <w:pPr>
        <w:pStyle w:val="NormalWeb"/>
        <w:shd w:val="clear" w:color="auto" w:fill="FFFFFF"/>
        <w:spacing w:before="0" w:beforeAutospacing="0" w:after="0" w:afterAutospacing="0"/>
        <w:rPr>
          <w:rFonts w:ascii="Times New Roman" w:eastAsia="Times New Roman" w:hAnsi="Times New Roman" w:cs="Times New Roman"/>
          <w:color w:val="242424"/>
        </w:rPr>
      </w:pPr>
      <w:r w:rsidRPr="003F1085">
        <w:rPr>
          <w:b/>
          <w:bCs/>
        </w:rPr>
        <w:t xml:space="preserve">           </w:t>
      </w:r>
      <w:r w:rsidRPr="00770A67">
        <w:rPr>
          <w:rFonts w:ascii="Calibri" w:eastAsia="Times New Roman" w:hAnsi="Calibri" w:cs="Calibri"/>
          <w:i/>
          <w:iCs/>
          <w:color w:val="242424"/>
          <w:sz w:val="20"/>
          <w:szCs w:val="20"/>
          <w:bdr w:val="none" w:sz="0" w:space="0" w:color="auto" w:frame="1"/>
        </w:rPr>
        <w:t>N.B : les soumissionnaires sont invités à remplir la case &lt;&lt;Proposition du soumissionnaire &gt;&gt; en précisant les caractéristiques du matériel proposé.</w:t>
      </w:r>
    </w:p>
    <w:p w14:paraId="37665865"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Tout article ne répondant pas aux spécifications demandées sera déclaré non-conforme.</w:t>
      </w:r>
    </w:p>
    <w:p w14:paraId="6C59EC96"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Les colonnes Désignations et caractéristiques techniques et Appréciation de l'administration &gt;&gt; ne doivent pas être renseignées ou modifiées.</w:t>
      </w:r>
    </w:p>
    <w:p w14:paraId="50D624C9"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Les marques commerciales,  références au catalogue, appellation, brevet, conception, type, origine ou producteurs particuliers qui sont spécifiés au niveau de</w:t>
      </w:r>
      <w:r w:rsidRPr="00770A67">
        <w:rPr>
          <w:color w:val="242424"/>
          <w:bdr w:val="none" w:sz="0" w:space="0" w:color="auto" w:frame="1"/>
        </w:rPr>
        <w:t> « </w:t>
      </w:r>
      <w:r w:rsidRPr="00770A67">
        <w:rPr>
          <w:rFonts w:ascii="Calibri" w:hAnsi="Calibri" w:cs="Calibri"/>
          <w:i/>
          <w:iCs/>
          <w:color w:val="242424"/>
          <w:sz w:val="20"/>
          <w:szCs w:val="20"/>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24E1B3F"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14:paraId="49780CC3"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Les valeurs des dimensions, longueurs, capacités,…. Doivent être renseignées d’une manière précise dans la colonne « Proposition du soumissionnaire ».</w:t>
      </w:r>
    </w:p>
    <w:p w14:paraId="1D8E7C9E" w14:textId="77777777" w:rsidR="009B21E5" w:rsidRPr="003F1085" w:rsidRDefault="009B21E5" w:rsidP="009B21E5">
      <w:pPr>
        <w:rPr>
          <w:b/>
          <w:bCs/>
        </w:rPr>
      </w:pPr>
      <w:r w:rsidRPr="003F1085">
        <w:rPr>
          <w:b/>
          <w:bCs/>
        </w:rPr>
        <w:t xml:space="preserve">                                                     </w:t>
      </w:r>
    </w:p>
    <w:p w14:paraId="7E4F82D3" w14:textId="2D4FFD41" w:rsidR="009B21E5" w:rsidRPr="003F1085" w:rsidRDefault="009B21E5" w:rsidP="009B21E5">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1 :</w:t>
      </w:r>
      <w:r w:rsidRPr="003F1085">
        <w:rPr>
          <w:rFonts w:ascii="Century Gothic" w:hAnsi="Century Gothic" w:cs="Calibri"/>
          <w:b/>
          <w:bCs/>
          <w:snapToGrid w:val="0"/>
          <w:sz w:val="22"/>
          <w:szCs w:val="22"/>
        </w:rPr>
        <w:t xml:space="preserve"> Préparateur des produits de la pêche </w:t>
      </w:r>
    </w:p>
    <w:p w14:paraId="4B5AD927" w14:textId="77777777" w:rsidR="009B21E5" w:rsidRDefault="009B21E5" w:rsidP="009B21E5">
      <w:pPr>
        <w:jc w:val="center"/>
        <w:rPr>
          <w:rFonts w:ascii="Century Gothic" w:hAnsi="Century Gothic"/>
          <w:b/>
          <w:bCs/>
          <w:sz w:val="40"/>
          <w:szCs w:val="22"/>
        </w:rPr>
      </w:pPr>
    </w:p>
    <w:tbl>
      <w:tblPr>
        <w:tblW w:w="10384" w:type="dxa"/>
        <w:jc w:val="center"/>
        <w:tblBorders>
          <w:top w:val="single" w:sz="4" w:space="0" w:color="auto"/>
        </w:tblBorders>
        <w:tblCellMar>
          <w:left w:w="70" w:type="dxa"/>
          <w:right w:w="70" w:type="dxa"/>
        </w:tblCellMar>
        <w:tblLook w:val="0000" w:firstRow="0" w:lastRow="0" w:firstColumn="0" w:lastColumn="0" w:noHBand="0" w:noVBand="0"/>
      </w:tblPr>
      <w:tblGrid>
        <w:gridCol w:w="657"/>
        <w:gridCol w:w="6926"/>
        <w:gridCol w:w="1483"/>
        <w:gridCol w:w="36"/>
        <w:gridCol w:w="22"/>
        <w:gridCol w:w="22"/>
        <w:gridCol w:w="22"/>
        <w:gridCol w:w="1216"/>
      </w:tblGrid>
      <w:tr w:rsidR="009B21E5" w14:paraId="5C584287" w14:textId="77777777" w:rsidTr="009B21E5">
        <w:trPr>
          <w:trHeight w:val="100"/>
          <w:jc w:val="center"/>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77499AC9" w14:textId="77777777" w:rsidR="009B21E5" w:rsidRPr="00BA24DE" w:rsidRDefault="009B21E5" w:rsidP="009B21E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926" w:type="dxa"/>
            <w:tcBorders>
              <w:top w:val="single" w:sz="4" w:space="0" w:color="auto"/>
              <w:left w:val="nil"/>
              <w:bottom w:val="single" w:sz="4" w:space="0" w:color="auto"/>
              <w:right w:val="single" w:sz="4" w:space="0" w:color="auto"/>
            </w:tcBorders>
            <w:shd w:val="clear" w:color="auto" w:fill="auto"/>
            <w:vAlign w:val="center"/>
          </w:tcPr>
          <w:p w14:paraId="5DC40741" w14:textId="77777777" w:rsidR="009B21E5" w:rsidRPr="00BA24DE" w:rsidRDefault="009B21E5" w:rsidP="009B21E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83" w:type="dxa"/>
            <w:tcBorders>
              <w:top w:val="single" w:sz="4" w:space="0" w:color="auto"/>
              <w:left w:val="nil"/>
              <w:bottom w:val="single" w:sz="4" w:space="0" w:color="auto"/>
              <w:right w:val="single" w:sz="4" w:space="0" w:color="auto"/>
            </w:tcBorders>
            <w:shd w:val="clear" w:color="auto" w:fill="auto"/>
            <w:vAlign w:val="center"/>
          </w:tcPr>
          <w:p w14:paraId="44573ABB" w14:textId="77777777" w:rsidR="009B21E5" w:rsidRPr="003F1085" w:rsidRDefault="009B21E5" w:rsidP="009B21E5">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1318" w:type="dxa"/>
            <w:gridSpan w:val="5"/>
            <w:tcBorders>
              <w:top w:val="single" w:sz="4" w:space="0" w:color="auto"/>
              <w:left w:val="nil"/>
              <w:bottom w:val="single" w:sz="4" w:space="0" w:color="auto"/>
              <w:right w:val="single" w:sz="4" w:space="0" w:color="auto"/>
            </w:tcBorders>
            <w:shd w:val="clear" w:color="auto" w:fill="auto"/>
            <w:vAlign w:val="center"/>
          </w:tcPr>
          <w:p w14:paraId="6174E3E9" w14:textId="77777777" w:rsidR="009B21E5" w:rsidRPr="003F1085" w:rsidRDefault="009B21E5" w:rsidP="009B21E5">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9B21E5" w:rsidRPr="00EE1C73" w14:paraId="388B6768"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40FD0990" w14:textId="77777777" w:rsidR="009B21E5" w:rsidRDefault="009B21E5" w:rsidP="009B21E5">
            <w:pPr>
              <w:jc w:val="center"/>
              <w:rPr>
                <w:rFonts w:ascii="Century Gothic" w:hAnsi="Century Gothic"/>
                <w:b/>
                <w:sz w:val="22"/>
                <w:szCs w:val="22"/>
              </w:rPr>
            </w:pPr>
            <w:r>
              <w:rPr>
                <w:rFonts w:ascii="Century Gothic" w:hAnsi="Century Gothic"/>
                <w:b/>
                <w:sz w:val="22"/>
                <w:szCs w:val="22"/>
              </w:rPr>
              <w:t>1</w:t>
            </w:r>
          </w:p>
        </w:tc>
        <w:tc>
          <w:tcPr>
            <w:tcW w:w="6926" w:type="dxa"/>
            <w:tcBorders>
              <w:top w:val="single" w:sz="4" w:space="0" w:color="auto"/>
              <w:left w:val="single" w:sz="4" w:space="0" w:color="auto"/>
              <w:bottom w:val="single" w:sz="4" w:space="0" w:color="auto"/>
              <w:right w:val="single" w:sz="4" w:space="0" w:color="auto"/>
            </w:tcBorders>
            <w:shd w:val="clear" w:color="auto" w:fill="auto"/>
            <w:vAlign w:val="center"/>
          </w:tcPr>
          <w:p w14:paraId="4664AEF5" w14:textId="77777777" w:rsidR="009B21E5" w:rsidRDefault="009B21E5" w:rsidP="009B21E5">
            <w:pPr>
              <w:rPr>
                <w:b/>
                <w:bCs/>
                <w:color w:val="000000"/>
              </w:rPr>
            </w:pPr>
          </w:p>
          <w:p w14:paraId="1F98B816" w14:textId="77777777" w:rsidR="009B21E5" w:rsidRDefault="009B21E5" w:rsidP="009B21E5">
            <w:pPr>
              <w:rPr>
                <w:b/>
                <w:bCs/>
                <w:color w:val="000000"/>
              </w:rPr>
            </w:pPr>
            <w:r w:rsidRPr="00930D95">
              <w:rPr>
                <w:b/>
                <w:bCs/>
                <w:color w:val="000000"/>
              </w:rPr>
              <w:t>Ligne de traitement de poisson</w:t>
            </w:r>
          </w:p>
          <w:p w14:paraId="40DAD79E" w14:textId="77777777" w:rsidR="009B21E5" w:rsidRPr="00930D95" w:rsidRDefault="009B21E5" w:rsidP="009B21E5">
            <w:pPr>
              <w:rPr>
                <w:b/>
                <w:bCs/>
                <w:color w:val="000000"/>
              </w:rPr>
            </w:pPr>
          </w:p>
          <w:p w14:paraId="268EA802" w14:textId="06894A75" w:rsidR="009B21E5" w:rsidRDefault="009B21E5" w:rsidP="009B21E5">
            <w:pPr>
              <w:rPr>
                <w:color w:val="000000"/>
              </w:rPr>
            </w:pPr>
            <w:r>
              <w:rPr>
                <w:color w:val="000000"/>
              </w:rPr>
              <w:t>-</w:t>
            </w:r>
            <w:r w:rsidRPr="00930D95">
              <w:rPr>
                <w:color w:val="000000"/>
              </w:rPr>
              <w:t xml:space="preserve">Ligne de traitement de poisson « étêtage éviscération, équeutage) de </w:t>
            </w:r>
            <w:r>
              <w:rPr>
                <w:color w:val="000000"/>
              </w:rPr>
              <w:t>10 postes (5</w:t>
            </w:r>
            <w:r w:rsidRPr="00930D95">
              <w:rPr>
                <w:color w:val="000000"/>
              </w:rPr>
              <w:t xml:space="preserve"> </w:t>
            </w:r>
            <w:r>
              <w:rPr>
                <w:color w:val="000000"/>
              </w:rPr>
              <w:t>postes de stagiaires en face à 5</w:t>
            </w:r>
            <w:r w:rsidR="00E84199">
              <w:rPr>
                <w:color w:val="000000"/>
              </w:rPr>
              <w:t xml:space="preserve"> </w:t>
            </w:r>
            <w:r w:rsidRPr="00930D95">
              <w:rPr>
                <w:color w:val="000000"/>
              </w:rPr>
              <w:t>postes) équipée d</w:t>
            </w:r>
            <w:r>
              <w:rPr>
                <w:color w:val="000000"/>
              </w:rPr>
              <w:t>e trois</w:t>
            </w:r>
            <w:r w:rsidRPr="00930D95">
              <w:rPr>
                <w:color w:val="000000"/>
              </w:rPr>
              <w:t xml:space="preserve"> convoyeur</w:t>
            </w:r>
            <w:r>
              <w:rPr>
                <w:color w:val="000000"/>
              </w:rPr>
              <w:t>s :</w:t>
            </w:r>
          </w:p>
          <w:p w14:paraId="49D025E0" w14:textId="77777777" w:rsidR="009B21E5" w:rsidRDefault="009B21E5" w:rsidP="009B21E5">
            <w:pPr>
              <w:rPr>
                <w:color w:val="000000"/>
              </w:rPr>
            </w:pPr>
            <w:r>
              <w:rPr>
                <w:color w:val="000000"/>
              </w:rPr>
              <w:t>Un convoyeur pour transporter le poisson non traité</w:t>
            </w:r>
          </w:p>
          <w:p w14:paraId="5149D159" w14:textId="77777777" w:rsidR="009B21E5" w:rsidRDefault="009B21E5" w:rsidP="009B21E5">
            <w:pPr>
              <w:rPr>
                <w:color w:val="000000"/>
              </w:rPr>
            </w:pPr>
            <w:r w:rsidRPr="00930D95">
              <w:rPr>
                <w:color w:val="000000"/>
              </w:rPr>
              <w:t xml:space="preserve">Un convoyeur pour y déposer le </w:t>
            </w:r>
            <w:r>
              <w:rPr>
                <w:color w:val="000000"/>
              </w:rPr>
              <w:t>poisson traité (éviscéré, étêté…)</w:t>
            </w:r>
          </w:p>
          <w:p w14:paraId="17F12E68" w14:textId="77777777" w:rsidR="009B21E5" w:rsidRPr="00930D95" w:rsidRDefault="009B21E5" w:rsidP="009B21E5">
            <w:pPr>
              <w:rPr>
                <w:color w:val="000000"/>
              </w:rPr>
            </w:pPr>
            <w:r>
              <w:rPr>
                <w:color w:val="000000"/>
              </w:rPr>
              <w:t>Un convoyeur pour drainer l</w:t>
            </w:r>
            <w:r w:rsidRPr="00930D95">
              <w:rPr>
                <w:color w:val="000000"/>
              </w:rPr>
              <w:t>es déchets</w:t>
            </w:r>
            <w:r>
              <w:rPr>
                <w:color w:val="000000"/>
              </w:rPr>
              <w:t xml:space="preserve"> solides</w:t>
            </w:r>
          </w:p>
          <w:p w14:paraId="1A8E14EA" w14:textId="77777777" w:rsidR="009B21E5" w:rsidRPr="00930D95" w:rsidRDefault="009B21E5" w:rsidP="009B21E5">
            <w:pPr>
              <w:rPr>
                <w:color w:val="000000"/>
              </w:rPr>
            </w:pPr>
            <w:r w:rsidRPr="00930D95">
              <w:rPr>
                <w:color w:val="000000"/>
              </w:rPr>
              <w:t>- Dimensions MIN : Longueur 3 m ; Largeur 1,5 m ; Hauteur 85 cm ;</w:t>
            </w:r>
          </w:p>
          <w:p w14:paraId="57C51346" w14:textId="77777777" w:rsidR="009B21E5" w:rsidRPr="00930D95" w:rsidRDefault="009B21E5" w:rsidP="009B21E5">
            <w:pPr>
              <w:rPr>
                <w:color w:val="000000"/>
              </w:rPr>
            </w:pPr>
            <w:r w:rsidRPr="00930D95">
              <w:rPr>
                <w:color w:val="000000"/>
              </w:rPr>
              <w:t>-Dimensions MAX : Longueur 3,5 m ; Largeur 1,8 m ; Hauteur 92 cm ;</w:t>
            </w:r>
          </w:p>
          <w:p w14:paraId="3E813C19" w14:textId="77777777" w:rsidR="009B21E5" w:rsidRPr="00930D95" w:rsidRDefault="009B21E5" w:rsidP="009B21E5">
            <w:pPr>
              <w:rPr>
                <w:color w:val="000000"/>
              </w:rPr>
            </w:pPr>
            <w:r w:rsidRPr="00930D95">
              <w:rPr>
                <w:color w:val="000000"/>
              </w:rPr>
              <w:t>- Conçu pour la coupe de têtes et de queues, et l’éviscération manuelle de sardines ou d’espèces similaires.</w:t>
            </w:r>
          </w:p>
          <w:p w14:paraId="7EEB527C" w14:textId="77777777" w:rsidR="009B21E5" w:rsidRPr="00930D95" w:rsidRDefault="009B21E5" w:rsidP="009B21E5">
            <w:pPr>
              <w:rPr>
                <w:color w:val="000000"/>
              </w:rPr>
            </w:pPr>
            <w:r w:rsidRPr="00930D95">
              <w:rPr>
                <w:color w:val="000000"/>
              </w:rPr>
              <w:t>- Fabriqué en acier inoxydable alimentaire ;</w:t>
            </w:r>
          </w:p>
          <w:p w14:paraId="24C86339" w14:textId="77777777" w:rsidR="009B21E5" w:rsidRPr="00930D95" w:rsidRDefault="009B21E5" w:rsidP="009B21E5">
            <w:pPr>
              <w:rPr>
                <w:color w:val="000000"/>
              </w:rPr>
            </w:pPr>
            <w:r w:rsidRPr="00930D95">
              <w:rPr>
                <w:color w:val="000000"/>
              </w:rPr>
              <w:lastRenderedPageBreak/>
              <w:t>- Panneau de commande électrique très résistant et très étanche à l’eau et poussière, adapté au milieu de travail humide ;</w:t>
            </w:r>
          </w:p>
          <w:p w14:paraId="36934512" w14:textId="77777777" w:rsidR="009B21E5" w:rsidRPr="00930D95" w:rsidRDefault="009B21E5" w:rsidP="009B21E5">
            <w:pPr>
              <w:rPr>
                <w:color w:val="000000"/>
              </w:rPr>
            </w:pPr>
            <w:r>
              <w:rPr>
                <w:color w:val="000000"/>
              </w:rPr>
              <w:t>- Dotée d’un b</w:t>
            </w:r>
            <w:r w:rsidRPr="00930D95">
              <w:rPr>
                <w:color w:val="000000"/>
              </w:rPr>
              <w:t>outon de deux sens de marche et bouton poussoir d’arrêt d’urgence</w:t>
            </w:r>
          </w:p>
          <w:p w14:paraId="4ACD8254" w14:textId="77777777" w:rsidR="009B21E5" w:rsidRDefault="009B21E5" w:rsidP="009B21E5">
            <w:pPr>
              <w:rPr>
                <w:color w:val="000000"/>
              </w:rPr>
            </w:pPr>
            <w:r w:rsidRPr="00930D95">
              <w:rPr>
                <w:color w:val="000000"/>
              </w:rPr>
              <w:t xml:space="preserve">-Alimentation 220V, 50Hz.  </w:t>
            </w:r>
          </w:p>
          <w:p w14:paraId="490DB299" w14:textId="77777777" w:rsidR="009B21E5" w:rsidRDefault="009B21E5" w:rsidP="009B21E5">
            <w:r>
              <w:rPr>
                <w:color w:val="000000"/>
              </w:rPr>
              <w:t xml:space="preserve">- </w:t>
            </w:r>
            <w:r>
              <w:t>Une fiche technique qui présente de manière claire et concise les spécifications, caractéristiques, et informations essentielles du produit.</w:t>
            </w:r>
          </w:p>
          <w:p w14:paraId="2D896882" w14:textId="77777777" w:rsidR="009B21E5" w:rsidRPr="00821BCC" w:rsidRDefault="009B21E5" w:rsidP="009B21E5">
            <w:r w:rsidRPr="00821BCC">
              <w:t>- Installation, raccordement et mise en service par le fournisseur (y compris toutes suggestions nécessaire au bon fonctionnement de l’installation) ; (production réelle, matière première à la charge du fournisseur)</w:t>
            </w:r>
          </w:p>
          <w:p w14:paraId="0B7AFD4D" w14:textId="77777777" w:rsidR="009B21E5" w:rsidRDefault="009B21E5" w:rsidP="009B21E5"/>
          <w:p w14:paraId="08541DAF" w14:textId="77777777" w:rsidR="009B21E5" w:rsidRPr="00930D95" w:rsidRDefault="009B21E5" w:rsidP="009B21E5">
            <w:pPr>
              <w:rPr>
                <w:b/>
                <w:bCs/>
                <w:color w:val="000000"/>
                <w:u w:val="single"/>
              </w:rPr>
            </w:pPr>
          </w:p>
        </w:tc>
        <w:tc>
          <w:tcPr>
            <w:tcW w:w="1483" w:type="dxa"/>
            <w:tcBorders>
              <w:top w:val="single" w:sz="4" w:space="0" w:color="auto"/>
              <w:left w:val="nil"/>
              <w:bottom w:val="single" w:sz="4" w:space="0" w:color="auto"/>
              <w:right w:val="single" w:sz="4" w:space="0" w:color="auto"/>
            </w:tcBorders>
            <w:shd w:val="clear" w:color="auto" w:fill="auto"/>
          </w:tcPr>
          <w:p w14:paraId="1E038A95" w14:textId="77777777" w:rsidR="009B21E5" w:rsidRDefault="009B21E5" w:rsidP="009B21E5">
            <w:pPr>
              <w:tabs>
                <w:tab w:val="left" w:pos="284"/>
              </w:tabs>
              <w:suppressAutoHyphens/>
              <w:autoSpaceDN w:val="0"/>
              <w:textAlignment w:val="baseline"/>
              <w:rPr>
                <w:rFonts w:ascii="Century Gothic" w:hAnsi="Century Gothic"/>
                <w:b/>
                <w:sz w:val="22"/>
                <w:szCs w:val="22"/>
              </w:rPr>
            </w:pPr>
          </w:p>
          <w:p w14:paraId="08E83EF7"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C42C1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0DD896A" w14:textId="77777777" w:rsidR="009B21E5" w:rsidRPr="009A28C3" w:rsidRDefault="009B21E5" w:rsidP="009B21E5">
            <w:pPr>
              <w:tabs>
                <w:tab w:val="left" w:pos="284"/>
              </w:tabs>
              <w:suppressAutoHyphens/>
              <w:autoSpaceDN w:val="0"/>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1DED6D6B" w14:textId="77777777" w:rsidR="009B21E5" w:rsidRPr="009A28C3" w:rsidRDefault="009B21E5" w:rsidP="009B21E5">
            <w:pPr>
              <w:tabs>
                <w:tab w:val="left" w:pos="284"/>
              </w:tabs>
              <w:suppressAutoHyphens/>
              <w:autoSpaceDN w:val="0"/>
              <w:textAlignment w:val="baseline"/>
              <w:rPr>
                <w:rFonts w:ascii="Century Gothic" w:hAnsi="Century Gothic"/>
                <w:b/>
                <w:sz w:val="22"/>
                <w:szCs w:val="22"/>
              </w:rPr>
            </w:pPr>
          </w:p>
        </w:tc>
      </w:tr>
      <w:tr w:rsidR="009B21E5" w:rsidRPr="00EE1C73" w14:paraId="02FB91E6"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570AC9D6" w14:textId="77777777" w:rsidR="009B21E5" w:rsidRDefault="009B21E5" w:rsidP="009B21E5">
            <w:pPr>
              <w:jc w:val="center"/>
              <w:rPr>
                <w:rFonts w:ascii="Century Gothic" w:hAnsi="Century Gothic"/>
                <w:b/>
                <w:sz w:val="22"/>
                <w:szCs w:val="22"/>
              </w:rPr>
            </w:pPr>
            <w:r>
              <w:rPr>
                <w:rFonts w:ascii="Century Gothic" w:hAnsi="Century Gothic"/>
                <w:b/>
                <w:sz w:val="22"/>
                <w:szCs w:val="22"/>
              </w:rPr>
              <w:lastRenderedPageBreak/>
              <w:t>2</w:t>
            </w:r>
          </w:p>
        </w:tc>
        <w:tc>
          <w:tcPr>
            <w:tcW w:w="6926" w:type="dxa"/>
            <w:tcBorders>
              <w:top w:val="nil"/>
              <w:left w:val="single" w:sz="4" w:space="0" w:color="auto"/>
              <w:bottom w:val="single" w:sz="4" w:space="0" w:color="000000"/>
              <w:right w:val="single" w:sz="4" w:space="0" w:color="auto"/>
            </w:tcBorders>
            <w:shd w:val="clear" w:color="auto" w:fill="auto"/>
            <w:vAlign w:val="center"/>
          </w:tcPr>
          <w:p w14:paraId="53EDF467" w14:textId="77777777" w:rsidR="009B21E5" w:rsidRDefault="009B21E5" w:rsidP="009B21E5">
            <w:pPr>
              <w:rPr>
                <w:rFonts w:ascii="Calibri" w:hAnsi="Calibri" w:cs="Calibri"/>
                <w:b/>
                <w:bCs/>
              </w:rPr>
            </w:pPr>
            <w:r>
              <w:rPr>
                <w:rFonts w:ascii="Calibri" w:hAnsi="Calibri" w:cs="Calibri"/>
                <w:b/>
                <w:bCs/>
              </w:rPr>
              <w:t>Table en inox pour la mise en boite </w:t>
            </w:r>
          </w:p>
          <w:p w14:paraId="6AC5EF34" w14:textId="77777777" w:rsidR="009B21E5" w:rsidRDefault="009B21E5" w:rsidP="009B21E5">
            <w:pPr>
              <w:rPr>
                <w:rFonts w:ascii="Calibri" w:hAnsi="Calibri" w:cs="Calibri"/>
              </w:rPr>
            </w:pPr>
          </w:p>
          <w:p w14:paraId="46768B49" w14:textId="77777777" w:rsidR="009B21E5" w:rsidRDefault="009B21E5" w:rsidP="009B21E5">
            <w:pPr>
              <w:rPr>
                <w:rFonts w:ascii="Calibri" w:hAnsi="Calibri" w:cs="Calibri"/>
              </w:rPr>
            </w:pPr>
            <w:r>
              <w:rPr>
                <w:rFonts w:ascii="Calibri" w:hAnsi="Calibri" w:cs="Calibri"/>
              </w:rPr>
              <w:t>--Dimensions MIN : Largeur 80 cm, longueur 2 m, Hauteur 88 cm ;                                       Dimensions MAX : Largeur 90 cm, longueur 2,5 m, Hauteur 92 cm ;  Pieds en acier inoxydable ;</w:t>
            </w:r>
            <w:r>
              <w:rPr>
                <w:rFonts w:ascii="Calibri" w:hAnsi="Calibri" w:cs="Calibri"/>
              </w:rPr>
              <w:br/>
              <w:t>-Avec sous table de rangement de caisse en acier inoxydable alimentaire   Très résistante et robuste, capable de soutenir une ---charge maximale de 500 kg</w:t>
            </w:r>
            <w:r>
              <w:rPr>
                <w:rFonts w:ascii="Calibri" w:hAnsi="Calibri" w:cs="Calibri"/>
              </w:rPr>
              <w:br/>
              <w:t>-Fabriqué en acier inoxydable alimentaire ;</w:t>
            </w:r>
          </w:p>
          <w:p w14:paraId="4CCA50DA" w14:textId="77777777" w:rsidR="009B21E5" w:rsidRPr="005C7C51" w:rsidRDefault="009B21E5" w:rsidP="009B21E5">
            <w:pPr>
              <w:rPr>
                <w:rFonts w:ascii="Calibri Light" w:hAnsi="Calibri Light"/>
                <w:color w:val="000000"/>
              </w:rPr>
            </w:pPr>
          </w:p>
        </w:tc>
        <w:tc>
          <w:tcPr>
            <w:tcW w:w="1483" w:type="dxa"/>
            <w:tcBorders>
              <w:top w:val="single" w:sz="4" w:space="0" w:color="auto"/>
              <w:left w:val="nil"/>
              <w:bottom w:val="single" w:sz="4" w:space="0" w:color="auto"/>
              <w:right w:val="single" w:sz="4" w:space="0" w:color="auto"/>
            </w:tcBorders>
            <w:shd w:val="clear" w:color="auto" w:fill="auto"/>
          </w:tcPr>
          <w:p w14:paraId="088C932A"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3F66F2D"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013DEAC" w14:textId="77777777" w:rsidR="009B21E5" w:rsidRPr="009A28C3" w:rsidRDefault="009B21E5" w:rsidP="009B21E5">
            <w:pPr>
              <w:tabs>
                <w:tab w:val="left" w:pos="284"/>
              </w:tabs>
              <w:suppressAutoHyphens/>
              <w:autoSpaceDN w:val="0"/>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455257B5" w14:textId="77777777" w:rsidR="009B21E5" w:rsidRPr="009A28C3" w:rsidRDefault="009B21E5" w:rsidP="009B21E5">
            <w:pPr>
              <w:tabs>
                <w:tab w:val="left" w:pos="284"/>
              </w:tabs>
              <w:suppressAutoHyphens/>
              <w:autoSpaceDN w:val="0"/>
              <w:textAlignment w:val="baseline"/>
              <w:rPr>
                <w:rFonts w:ascii="Century Gothic" w:hAnsi="Century Gothic"/>
                <w:b/>
                <w:sz w:val="22"/>
                <w:szCs w:val="22"/>
              </w:rPr>
            </w:pPr>
          </w:p>
        </w:tc>
      </w:tr>
      <w:tr w:rsidR="009B21E5" w:rsidRPr="00EE1C73" w14:paraId="6916CA40"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0818E18D" w14:textId="77777777" w:rsidR="009B21E5" w:rsidRDefault="009B21E5" w:rsidP="009B21E5">
            <w:pPr>
              <w:jc w:val="center"/>
              <w:rPr>
                <w:rFonts w:ascii="Century Gothic" w:hAnsi="Century Gothic"/>
                <w:b/>
                <w:sz w:val="22"/>
                <w:szCs w:val="22"/>
              </w:rPr>
            </w:pPr>
            <w:r>
              <w:rPr>
                <w:rFonts w:ascii="Century Gothic" w:hAnsi="Century Gothic"/>
                <w:b/>
                <w:sz w:val="22"/>
                <w:szCs w:val="22"/>
              </w:rPr>
              <w:t>3</w:t>
            </w:r>
          </w:p>
        </w:tc>
        <w:tc>
          <w:tcPr>
            <w:tcW w:w="6926" w:type="dxa"/>
            <w:tcBorders>
              <w:top w:val="nil"/>
              <w:left w:val="single" w:sz="4" w:space="0" w:color="auto"/>
              <w:bottom w:val="single" w:sz="4" w:space="0" w:color="000000"/>
              <w:right w:val="single" w:sz="4" w:space="0" w:color="auto"/>
            </w:tcBorders>
            <w:shd w:val="clear" w:color="auto" w:fill="auto"/>
            <w:vAlign w:val="center"/>
          </w:tcPr>
          <w:p w14:paraId="3D918C28" w14:textId="77777777" w:rsidR="009B21E5" w:rsidRDefault="009B21E5" w:rsidP="009B21E5">
            <w:pPr>
              <w:rPr>
                <w:rFonts w:ascii="Calibri" w:hAnsi="Calibri" w:cs="Calibri"/>
                <w:b/>
                <w:bCs/>
              </w:rPr>
            </w:pPr>
            <w:r>
              <w:rPr>
                <w:rFonts w:ascii="Calibri" w:hAnsi="Calibri" w:cs="Calibri"/>
                <w:b/>
                <w:bCs/>
              </w:rPr>
              <w:t>Table en inox pour lavage des poissons :</w:t>
            </w:r>
          </w:p>
          <w:p w14:paraId="13BAB244" w14:textId="77777777" w:rsidR="009B21E5" w:rsidRDefault="009B21E5" w:rsidP="009B21E5">
            <w:pPr>
              <w:rPr>
                <w:rFonts w:ascii="Calibri" w:hAnsi="Calibri" w:cs="Calibri"/>
              </w:rPr>
            </w:pPr>
            <w:r>
              <w:rPr>
                <w:rFonts w:ascii="Calibri" w:hAnsi="Calibri" w:cs="Calibri"/>
              </w:rPr>
              <w:br/>
              <w:t xml:space="preserve">- Dimensions MIN : Longueur 2 m, Hauteur 880 mm ; </w:t>
            </w:r>
            <w:r>
              <w:rPr>
                <w:rFonts w:ascii="Calibri" w:hAnsi="Calibri" w:cs="Calibri"/>
              </w:rPr>
              <w:br/>
              <w:t>- Dimensions MAX : Longueur 2,5 m, Hauteur 920 mm ;</w:t>
            </w:r>
            <w:r>
              <w:rPr>
                <w:rFonts w:ascii="Calibri" w:hAnsi="Calibri" w:cs="Calibri"/>
              </w:rPr>
              <w:br/>
              <w:t xml:space="preserve">- La table en inox dispose de deux bacs de rinçage en inox (Profondeur Max – (600x700xh300 mm) Profondeur Min – (400x500xh275 mm) plus égouttoir gauche ou droite en inox ; Crépines et bondes de trop-plein </w:t>
            </w:r>
            <w:r>
              <w:rPr>
                <w:rFonts w:ascii="Calibri" w:hAnsi="Calibri" w:cs="Calibri"/>
              </w:rPr>
              <w:br/>
              <w:t>- Matériau : Fabriqué en acier inoxydable alimentaire</w:t>
            </w:r>
            <w:r>
              <w:rPr>
                <w:rFonts w:ascii="Calibri" w:hAnsi="Calibri" w:cs="Calibri"/>
              </w:rPr>
              <w:br/>
              <w:t>- Chaque bac de lavage est équipé de robinet mélangeur adapté à un usage intensif professionnel, en plus de douchette à jet réglable avec débit au minimum 7 l/min et à diffuseur antitartre et embout antichoc et flexible armé de qualité alimentaire</w:t>
            </w:r>
            <w:r>
              <w:rPr>
                <w:rFonts w:ascii="Calibri" w:hAnsi="Calibri" w:cs="Calibri"/>
              </w:rPr>
              <w:br/>
              <w:t>-Trou de robinetterie au centre du bac d'un diamètre externe de 8 ± 5% cm ;</w:t>
            </w:r>
            <w:r>
              <w:rPr>
                <w:rFonts w:ascii="Calibri" w:hAnsi="Calibri" w:cs="Calibri"/>
              </w:rPr>
              <w:br/>
              <w:t xml:space="preserve">- Installation mural et branchement robinet et évacuation par le fournisseur. </w:t>
            </w:r>
          </w:p>
          <w:p w14:paraId="7C5599CA" w14:textId="77777777" w:rsidR="009B21E5" w:rsidRDefault="009B21E5" w:rsidP="009B21E5">
            <w:pPr>
              <w:rPr>
                <w:rFonts w:ascii="Calibri" w:hAnsi="Calibri" w:cs="Calibri"/>
              </w:rPr>
            </w:pPr>
            <w:r w:rsidRPr="00662086">
              <w:rPr>
                <w:rFonts w:ascii="Calibri" w:hAnsi="Calibri" w:cs="Calibri"/>
              </w:rPr>
              <w:t xml:space="preserve">- Installation, raccordement et mise en service par le fournisseur (y compris toutes suggestions nécessaire au bon fonctionnement de </w:t>
            </w:r>
            <w:r w:rsidRPr="00662086">
              <w:rPr>
                <w:rFonts w:ascii="Calibri" w:hAnsi="Calibri" w:cs="Calibri"/>
              </w:rPr>
              <w:lastRenderedPageBreak/>
              <w:t>l’installation) ;</w:t>
            </w:r>
            <w:r>
              <w:rPr>
                <w:rFonts w:ascii="Calibri" w:hAnsi="Calibri" w:cs="Calibri"/>
              </w:rPr>
              <w:t xml:space="preserve"> (production réelle, matière première à la charge du fournisseur)</w:t>
            </w:r>
          </w:p>
          <w:p w14:paraId="7AF9D856" w14:textId="77777777" w:rsidR="009B21E5" w:rsidRPr="005C7C51" w:rsidRDefault="009B21E5" w:rsidP="009B21E5">
            <w:pPr>
              <w:rPr>
                <w:rFonts w:ascii="Calibri Light" w:hAnsi="Calibri Light"/>
                <w:color w:val="000000"/>
              </w:rPr>
            </w:pPr>
          </w:p>
        </w:tc>
        <w:tc>
          <w:tcPr>
            <w:tcW w:w="1483" w:type="dxa"/>
            <w:tcBorders>
              <w:top w:val="single" w:sz="4" w:space="0" w:color="auto"/>
              <w:left w:val="nil"/>
              <w:bottom w:val="single" w:sz="4" w:space="0" w:color="auto"/>
              <w:right w:val="single" w:sz="4" w:space="0" w:color="auto"/>
            </w:tcBorders>
            <w:shd w:val="clear" w:color="auto" w:fill="auto"/>
          </w:tcPr>
          <w:p w14:paraId="5DED421E"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20E61D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CCD9436"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65BB9A2E"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1921F576" w14:textId="77777777" w:rsidTr="009B21E5">
        <w:tblPrEx>
          <w:tblBorders>
            <w:top w:val="none" w:sz="0" w:space="0" w:color="auto"/>
          </w:tblBorders>
          <w:tblLook w:val="0600" w:firstRow="0" w:lastRow="0" w:firstColumn="0" w:lastColumn="0" w:noHBand="1" w:noVBand="1"/>
        </w:tblPrEx>
        <w:trPr>
          <w:trHeight w:val="1045"/>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2A59D68A" w14:textId="77777777" w:rsidR="009B21E5" w:rsidRDefault="009B21E5" w:rsidP="009B21E5">
            <w:pPr>
              <w:jc w:val="center"/>
              <w:rPr>
                <w:rFonts w:ascii="Century Gothic" w:hAnsi="Century Gothic"/>
                <w:b/>
                <w:sz w:val="22"/>
                <w:szCs w:val="22"/>
              </w:rPr>
            </w:pPr>
            <w:r>
              <w:rPr>
                <w:rFonts w:ascii="Century Gothic" w:hAnsi="Century Gothic"/>
                <w:b/>
                <w:sz w:val="22"/>
                <w:szCs w:val="22"/>
              </w:rPr>
              <w:lastRenderedPageBreak/>
              <w:t>4</w:t>
            </w:r>
          </w:p>
        </w:tc>
        <w:tc>
          <w:tcPr>
            <w:tcW w:w="6926" w:type="dxa"/>
            <w:tcBorders>
              <w:top w:val="nil"/>
              <w:left w:val="single" w:sz="4" w:space="0" w:color="auto"/>
              <w:bottom w:val="single" w:sz="4" w:space="0" w:color="000000"/>
              <w:right w:val="single" w:sz="4" w:space="0" w:color="auto"/>
            </w:tcBorders>
            <w:shd w:val="clear" w:color="auto" w:fill="auto"/>
          </w:tcPr>
          <w:p w14:paraId="53882514" w14:textId="77777777" w:rsidR="009B21E5" w:rsidRDefault="009B21E5" w:rsidP="009B21E5">
            <w:pPr>
              <w:rPr>
                <w:rFonts w:ascii="Calibri" w:hAnsi="Calibri" w:cs="Calibri"/>
                <w:b/>
                <w:bCs/>
              </w:rPr>
            </w:pPr>
            <w:r>
              <w:rPr>
                <w:rFonts w:ascii="Calibri" w:hAnsi="Calibri" w:cs="Calibri"/>
                <w:b/>
                <w:bCs/>
              </w:rPr>
              <w:t>Chariot avec des grilles perforées en inox sur 20 niveaux, livré avec 20 grilles </w:t>
            </w:r>
          </w:p>
          <w:p w14:paraId="29034BE8" w14:textId="77777777" w:rsidR="009B21E5" w:rsidRDefault="009B21E5" w:rsidP="009B21E5">
            <w:pPr>
              <w:rPr>
                <w:rFonts w:ascii="Calibri" w:hAnsi="Calibri" w:cs="Calibri"/>
              </w:rPr>
            </w:pPr>
          </w:p>
          <w:p w14:paraId="7E83BC60" w14:textId="77777777" w:rsidR="009B21E5" w:rsidRDefault="009B21E5" w:rsidP="009B21E5">
            <w:pPr>
              <w:tabs>
                <w:tab w:val="left" w:pos="1740"/>
              </w:tabs>
              <w:rPr>
                <w:rFonts w:ascii="Calibri Light" w:hAnsi="Calibri Light"/>
                <w:color w:val="000000"/>
                <w:sz w:val="14"/>
              </w:rPr>
            </w:pPr>
            <w:r>
              <w:rPr>
                <w:rFonts w:ascii="Calibri" w:hAnsi="Calibri" w:cs="Calibri"/>
              </w:rPr>
              <w:t>Dimensions MIN : largeur 660 mm x Profondeur 435 mm x Hauteur 1785 mm ;</w:t>
            </w:r>
            <w:r>
              <w:rPr>
                <w:rFonts w:ascii="Calibri" w:hAnsi="Calibri" w:cs="Calibri"/>
              </w:rPr>
              <w:br/>
              <w:t>Dimensions MAX : Largeur 685 mm x Profondeur 590 mm x Hauteur 1787 mm ;</w:t>
            </w:r>
            <w:r>
              <w:rPr>
                <w:rFonts w:ascii="Calibri" w:hAnsi="Calibri" w:cs="Calibri"/>
              </w:rPr>
              <w:br/>
              <w:t>-Glissière antichute avec butée 2 côtés ;</w:t>
            </w:r>
            <w:r>
              <w:rPr>
                <w:rFonts w:ascii="Calibri" w:hAnsi="Calibri" w:cs="Calibri"/>
              </w:rPr>
              <w:br/>
              <w:t>20 Grilles de 600*400 mm en inox alimentaire ;</w:t>
            </w:r>
            <w:r>
              <w:rPr>
                <w:rFonts w:ascii="Calibri" w:hAnsi="Calibri" w:cs="Calibri"/>
              </w:rPr>
              <w:br/>
              <w:t>-Compatible pour porter des grilles de 600 X 400 mm ;</w:t>
            </w:r>
            <w:r>
              <w:rPr>
                <w:rFonts w:ascii="Calibri" w:hAnsi="Calibri" w:cs="Calibri"/>
              </w:rPr>
              <w:br/>
              <w:t>-Fabriqué en acier inoxydable ;</w:t>
            </w:r>
            <w:r>
              <w:rPr>
                <w:rFonts w:ascii="Calibri" w:hAnsi="Calibri" w:cs="Calibri"/>
              </w:rPr>
              <w:br/>
              <w:t>-4 Roulettes résistantes, à roulage facile, pivotantes, avec pare-chocs, avec 2 freins ;</w:t>
            </w:r>
            <w:r>
              <w:rPr>
                <w:rFonts w:ascii="Calibri" w:hAnsi="Calibri" w:cs="Calibri"/>
              </w:rPr>
              <w:br/>
              <w:t>-Galets d'attaque en polyamide haute résistance ;</w:t>
            </w:r>
            <w:r>
              <w:rPr>
                <w:rFonts w:ascii="Calibri" w:hAnsi="Calibri" w:cs="Calibri"/>
              </w:rPr>
              <w:br/>
              <w:t>-Très bon rapport Rigidité / Poids ;</w:t>
            </w:r>
            <w:r w:rsidRPr="00630600">
              <w:rPr>
                <w:rFonts w:ascii="Calibri Light" w:hAnsi="Calibri Light"/>
                <w:color w:val="000000"/>
                <w:sz w:val="14"/>
              </w:rPr>
              <w:t xml:space="preserve"> </w:t>
            </w:r>
          </w:p>
          <w:p w14:paraId="1EDE9874" w14:textId="77777777" w:rsidR="009B21E5" w:rsidRDefault="009B21E5" w:rsidP="009B21E5">
            <w:pPr>
              <w:rPr>
                <w:rFonts w:ascii="Calibri" w:hAnsi="Calibri" w:cs="Calibri"/>
              </w:rPr>
            </w:pP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5C8B4B11" w14:textId="77777777" w:rsidR="009B21E5" w:rsidRPr="00630600" w:rsidRDefault="009B21E5" w:rsidP="009B21E5">
            <w:pPr>
              <w:tabs>
                <w:tab w:val="left" w:pos="1740"/>
              </w:tabs>
              <w:rPr>
                <w:rFonts w:ascii="Calibri Light" w:hAnsi="Calibri Light"/>
                <w:color w:val="000000"/>
                <w:sz w:val="14"/>
              </w:rPr>
            </w:pPr>
          </w:p>
        </w:tc>
        <w:tc>
          <w:tcPr>
            <w:tcW w:w="1483" w:type="dxa"/>
            <w:tcBorders>
              <w:top w:val="single" w:sz="4" w:space="0" w:color="auto"/>
              <w:left w:val="nil"/>
              <w:bottom w:val="single" w:sz="4" w:space="0" w:color="auto"/>
              <w:right w:val="single" w:sz="4" w:space="0" w:color="auto"/>
            </w:tcBorders>
            <w:shd w:val="clear" w:color="auto" w:fill="auto"/>
          </w:tcPr>
          <w:p w14:paraId="66CBBC77"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0A13A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AA088CA"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2BACA425"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C24999D"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46D2776C" w14:textId="77777777" w:rsidR="009B21E5" w:rsidRDefault="009B21E5" w:rsidP="009B21E5">
            <w:pPr>
              <w:jc w:val="center"/>
              <w:rPr>
                <w:rFonts w:ascii="Century Gothic" w:hAnsi="Century Gothic"/>
                <w:b/>
                <w:sz w:val="22"/>
                <w:szCs w:val="22"/>
              </w:rPr>
            </w:pPr>
            <w:r>
              <w:rPr>
                <w:rFonts w:ascii="Century Gothic" w:hAnsi="Century Gothic"/>
                <w:b/>
                <w:sz w:val="22"/>
                <w:szCs w:val="22"/>
              </w:rPr>
              <w:t>5</w:t>
            </w:r>
          </w:p>
        </w:tc>
        <w:tc>
          <w:tcPr>
            <w:tcW w:w="6926" w:type="dxa"/>
            <w:tcBorders>
              <w:top w:val="nil"/>
              <w:left w:val="single" w:sz="4" w:space="0" w:color="auto"/>
              <w:bottom w:val="single" w:sz="4" w:space="0" w:color="000000"/>
              <w:right w:val="single" w:sz="4" w:space="0" w:color="auto"/>
            </w:tcBorders>
            <w:shd w:val="clear" w:color="auto" w:fill="auto"/>
          </w:tcPr>
          <w:p w14:paraId="133C55FC" w14:textId="77777777" w:rsidR="009B21E5" w:rsidRPr="0081773E" w:rsidRDefault="009B21E5" w:rsidP="009B21E5">
            <w:pPr>
              <w:rPr>
                <w:b/>
                <w:bCs/>
                <w:color w:val="000000"/>
                <w:sz w:val="14"/>
                <w:u w:val="single"/>
              </w:rPr>
            </w:pPr>
          </w:p>
          <w:p w14:paraId="0CBB5FAB" w14:textId="77777777" w:rsidR="009B21E5" w:rsidRDefault="009B21E5" w:rsidP="009B21E5">
            <w:pPr>
              <w:rPr>
                <w:rFonts w:ascii="Calibri" w:hAnsi="Calibri" w:cs="Calibri"/>
                <w:b/>
                <w:bCs/>
              </w:rPr>
            </w:pPr>
            <w:r>
              <w:rPr>
                <w:rFonts w:ascii="Calibri" w:hAnsi="Calibri" w:cs="Calibri"/>
                <w:b/>
                <w:bCs/>
              </w:rPr>
              <w:t xml:space="preserve">Four électrique à vapeur </w:t>
            </w:r>
          </w:p>
          <w:p w14:paraId="0B51E2AA" w14:textId="77777777" w:rsidR="009B21E5" w:rsidRDefault="009B21E5" w:rsidP="009B21E5">
            <w:pPr>
              <w:rPr>
                <w:rFonts w:ascii="Calibri" w:hAnsi="Calibri" w:cs="Calibri"/>
              </w:rPr>
            </w:pPr>
            <w:r>
              <w:rPr>
                <w:rFonts w:ascii="Calibri" w:hAnsi="Calibri" w:cs="Calibri"/>
                <w:b/>
                <w:bCs/>
              </w:rPr>
              <w:br/>
            </w:r>
            <w:r>
              <w:rPr>
                <w:rFonts w:ascii="Calibri" w:hAnsi="Calibri" w:cs="Calibri"/>
              </w:rPr>
              <w:t>- Dimensions four (L*P*H mm) :  730*850*850 ± 10%</w:t>
            </w:r>
          </w:p>
          <w:p w14:paraId="5F71486E" w14:textId="77777777" w:rsidR="009B21E5" w:rsidRDefault="009B21E5" w:rsidP="009B21E5">
            <w:pPr>
              <w:rPr>
                <w:rFonts w:ascii="Calibri" w:hAnsi="Calibri" w:cs="Calibri"/>
              </w:rPr>
            </w:pPr>
            <w:r>
              <w:rPr>
                <w:rFonts w:ascii="Calibri" w:hAnsi="Calibri" w:cs="Calibri"/>
              </w:rPr>
              <w:t>- Capacité : N° 7 plaques/grille 1/1 GN</w:t>
            </w:r>
          </w:p>
          <w:p w14:paraId="17F49867" w14:textId="77777777" w:rsidR="009B21E5" w:rsidRPr="00330E48" w:rsidRDefault="009B21E5" w:rsidP="009B21E5">
            <w:pPr>
              <w:rPr>
                <w:rFonts w:ascii="Calibri" w:hAnsi="Calibri" w:cs="Calibri"/>
              </w:rPr>
            </w:pPr>
            <w:r>
              <w:rPr>
                <w:rFonts w:ascii="Calibri" w:hAnsi="Calibri" w:cs="Calibri"/>
              </w:rPr>
              <w:t>-</w:t>
            </w:r>
            <w:r>
              <w:rPr>
                <w:rFonts w:ascii="Calibri" w:hAnsi="Calibri" w:cs="Calibri"/>
                <w:b/>
                <w:bCs/>
              </w:rPr>
              <w:t xml:space="preserve"> </w:t>
            </w:r>
            <w:r w:rsidRPr="00330E48">
              <w:rPr>
                <w:rFonts w:ascii="Calibri" w:hAnsi="Calibri" w:cs="Calibri"/>
              </w:rPr>
              <w:t>Température</w:t>
            </w:r>
            <w:r>
              <w:rPr>
                <w:rFonts w:ascii="Calibri" w:hAnsi="Calibri" w:cs="Calibri"/>
              </w:rPr>
              <w:t> : 50-270 °C</w:t>
            </w:r>
            <w:r w:rsidRPr="00330E48">
              <w:rPr>
                <w:rFonts w:ascii="Calibri" w:hAnsi="Calibri" w:cs="Calibri"/>
              </w:rPr>
              <w:t>.</w:t>
            </w:r>
          </w:p>
          <w:p w14:paraId="1D87653C" w14:textId="77777777" w:rsidR="009B21E5" w:rsidRDefault="009B21E5" w:rsidP="009B21E5">
            <w:pPr>
              <w:rPr>
                <w:rFonts w:ascii="Calibri" w:hAnsi="Calibri" w:cs="Calibri"/>
              </w:rPr>
            </w:pPr>
            <w:r w:rsidRPr="00330E48">
              <w:rPr>
                <w:rFonts w:ascii="Calibri" w:hAnsi="Calibri" w:cs="Calibri"/>
              </w:rPr>
              <w:t xml:space="preserve">- </w:t>
            </w:r>
            <w:r>
              <w:rPr>
                <w:rFonts w:ascii="Calibri" w:hAnsi="Calibri" w:cs="Calibri"/>
              </w:rPr>
              <w:t>Préchauffage disponible.</w:t>
            </w:r>
          </w:p>
          <w:p w14:paraId="6E438304" w14:textId="77777777" w:rsidR="009B21E5" w:rsidRDefault="009B21E5" w:rsidP="009B21E5">
            <w:pPr>
              <w:rPr>
                <w:rFonts w:ascii="Calibri" w:hAnsi="Calibri" w:cs="Calibri"/>
              </w:rPr>
            </w:pPr>
            <w:r>
              <w:rPr>
                <w:rFonts w:ascii="Calibri" w:hAnsi="Calibri" w:cs="Calibri"/>
              </w:rPr>
              <w:t>-Contrôle de la température : Sonde numérique.</w:t>
            </w:r>
          </w:p>
          <w:p w14:paraId="2F061096" w14:textId="77777777" w:rsidR="009B21E5" w:rsidRDefault="009B21E5" w:rsidP="009B21E5">
            <w:pPr>
              <w:rPr>
                <w:rFonts w:ascii="Calibri" w:hAnsi="Calibri" w:cs="Calibri"/>
              </w:rPr>
            </w:pPr>
            <w:r>
              <w:rPr>
                <w:rFonts w:ascii="Calibri" w:hAnsi="Calibri" w:cs="Calibri"/>
              </w:rPr>
              <w:t>- Vapeur direct avec réglage automatique via le sélecteur d’écran tactile.</w:t>
            </w:r>
            <w:r>
              <w:rPr>
                <w:rFonts w:ascii="Calibri" w:hAnsi="Calibri" w:cs="Calibri"/>
              </w:rPr>
              <w:br/>
              <w:t>- Panneau de commande à boutons avec écran tactile;</w:t>
            </w:r>
            <w:r>
              <w:rPr>
                <w:rFonts w:ascii="Calibri" w:hAnsi="Calibri" w:cs="Calibri"/>
              </w:rPr>
              <w:br/>
              <w:t>- Indicateur de température numérique dans la chambre de cuisson ;</w:t>
            </w:r>
            <w:r>
              <w:rPr>
                <w:rFonts w:ascii="Calibri" w:hAnsi="Calibri" w:cs="Calibri"/>
              </w:rPr>
              <w:br/>
              <w:t>- Possibilité de variation du temps de cuisson ;</w:t>
            </w:r>
            <w:r>
              <w:rPr>
                <w:rFonts w:ascii="Calibri" w:hAnsi="Calibri" w:cs="Calibri"/>
              </w:rPr>
              <w:br/>
              <w:t>- Affichage numérique du temps de cuisson ;</w:t>
            </w:r>
            <w:r>
              <w:rPr>
                <w:rFonts w:ascii="Calibri" w:hAnsi="Calibri" w:cs="Calibri"/>
              </w:rPr>
              <w:br/>
              <w:t>- Cuisson semi-statique  ;</w:t>
            </w:r>
            <w:r>
              <w:rPr>
                <w:rFonts w:ascii="Calibri" w:hAnsi="Calibri" w:cs="Calibri"/>
              </w:rPr>
              <w:br/>
              <w:t>- Empilable avec pieds réglables.</w:t>
            </w:r>
            <w:r>
              <w:rPr>
                <w:rFonts w:ascii="Calibri" w:hAnsi="Calibri" w:cs="Calibri"/>
              </w:rPr>
              <w:br/>
              <w:t>- Porte avec ouverture latérale, avec charnières à droite ventilée et vitre de contrôle;</w:t>
            </w:r>
            <w:r>
              <w:rPr>
                <w:rFonts w:ascii="Calibri" w:hAnsi="Calibri" w:cs="Calibri"/>
              </w:rPr>
              <w:br/>
              <w:t>- Hotte d’aspiration à condensation;</w:t>
            </w:r>
            <w:r>
              <w:rPr>
                <w:rFonts w:ascii="Calibri" w:hAnsi="Calibri" w:cs="Calibri"/>
              </w:rPr>
              <w:br/>
              <w:t>- Doté de purgeur pour la récupération des condensats ;</w:t>
            </w:r>
            <w:r>
              <w:rPr>
                <w:rFonts w:ascii="Calibri" w:hAnsi="Calibri" w:cs="Calibri"/>
              </w:rPr>
              <w:br/>
            </w:r>
            <w:r>
              <w:rPr>
                <w:rFonts w:ascii="Calibri" w:hAnsi="Calibri" w:cs="Calibri"/>
              </w:rPr>
              <w:lastRenderedPageBreak/>
              <w:t xml:space="preserve">- Récupération des huiles et graisses générées pendant la cuisson;                                                                                                                                                                                                                                                                                                                                                       </w:t>
            </w:r>
            <w:r>
              <w:rPr>
                <w:rFonts w:ascii="Calibri" w:hAnsi="Calibri" w:cs="Calibri"/>
              </w:rPr>
              <w:br/>
              <w:t xml:space="preserve">-Equipé de système d'adoucissement d'eau d'alimentation pour le générateur à vapeur ;                                                                                                                                   </w:t>
            </w:r>
            <w:r>
              <w:rPr>
                <w:rFonts w:ascii="Calibri" w:hAnsi="Calibri" w:cs="Calibri"/>
              </w:rPr>
              <w:br/>
              <w:t>- Construction en acier inoxydable alimentaire (AISI 304);</w:t>
            </w:r>
            <w:r>
              <w:rPr>
                <w:rFonts w:ascii="Calibri" w:hAnsi="Calibri" w:cs="Calibri"/>
              </w:rPr>
              <w:br/>
              <w:t xml:space="preserve">- Alimentation 380 V, 50Hz ;  </w:t>
            </w:r>
            <w:r>
              <w:rPr>
                <w:rFonts w:ascii="Calibri" w:hAnsi="Calibri" w:cs="Calibri"/>
              </w:rPr>
              <w:br/>
              <w:t>- Notice technique en français ;</w:t>
            </w:r>
            <w:r>
              <w:rPr>
                <w:rFonts w:ascii="Calibri" w:hAnsi="Calibri" w:cs="Calibri"/>
              </w:rPr>
              <w:br/>
              <w:t xml:space="preserve"> </w:t>
            </w: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16B72622" w14:textId="77777777" w:rsidR="009B21E5" w:rsidRDefault="009B21E5" w:rsidP="009B21E5">
            <w:pPr>
              <w:rPr>
                <w:rFonts w:ascii="Calibri" w:hAnsi="Calibri" w:cs="Calibri"/>
              </w:rPr>
            </w:pPr>
          </w:p>
          <w:p w14:paraId="0B3E9F73" w14:textId="77777777" w:rsidR="009B21E5" w:rsidRDefault="009B21E5" w:rsidP="009B21E5">
            <w:pPr>
              <w:rPr>
                <w:rFonts w:ascii="Calibri" w:hAnsi="Calibri" w:cs="Calibri"/>
              </w:rPr>
            </w:pPr>
            <w:r>
              <w:t>-</w:t>
            </w:r>
            <w:r w:rsidRPr="00BC1062">
              <w:rPr>
                <w:rFonts w:ascii="Calibri" w:hAnsi="Calibri" w:cs="Calibri"/>
              </w:rPr>
              <w:t>Une fiche technique qui présente de manière claire et concise les spécifications, caractéristiques, et informations essentielles du produit.</w:t>
            </w:r>
          </w:p>
          <w:p w14:paraId="7C77C1FC" w14:textId="77777777" w:rsidR="009B21E5" w:rsidRPr="000548A3" w:rsidRDefault="009B21E5" w:rsidP="009B21E5">
            <w:pPr>
              <w:rPr>
                <w:rFonts w:ascii="Calibri Light" w:hAnsi="Calibri Light"/>
                <w:color w:val="000000"/>
              </w:rPr>
            </w:pPr>
          </w:p>
        </w:tc>
        <w:tc>
          <w:tcPr>
            <w:tcW w:w="1483" w:type="dxa"/>
            <w:tcBorders>
              <w:top w:val="single" w:sz="4" w:space="0" w:color="auto"/>
              <w:left w:val="nil"/>
              <w:bottom w:val="single" w:sz="4" w:space="0" w:color="auto"/>
              <w:right w:val="single" w:sz="4" w:space="0" w:color="auto"/>
            </w:tcBorders>
            <w:shd w:val="clear" w:color="auto" w:fill="auto"/>
          </w:tcPr>
          <w:p w14:paraId="1959DE21"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7AB5BF3"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3F34973"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5755A841"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1A509014" w14:textId="77777777" w:rsidTr="009B21E5">
        <w:tblPrEx>
          <w:tblBorders>
            <w:top w:val="none" w:sz="0" w:space="0" w:color="auto"/>
          </w:tblBorders>
          <w:tblLook w:val="0600" w:firstRow="0" w:lastRow="0" w:firstColumn="0" w:lastColumn="0" w:noHBand="1" w:noVBand="1"/>
        </w:tblPrEx>
        <w:trPr>
          <w:trHeight w:val="1366"/>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tcPr>
          <w:p w14:paraId="7325C0E6" w14:textId="77777777" w:rsidR="009B21E5" w:rsidRDefault="009B21E5" w:rsidP="009B21E5">
            <w:pPr>
              <w:jc w:val="center"/>
              <w:rPr>
                <w:rFonts w:ascii="Century Gothic" w:hAnsi="Century Gothic"/>
                <w:b/>
                <w:sz w:val="22"/>
                <w:szCs w:val="22"/>
              </w:rPr>
            </w:pPr>
          </w:p>
          <w:p w14:paraId="0A661F7C" w14:textId="77777777" w:rsidR="009B21E5" w:rsidRDefault="009B21E5" w:rsidP="009B21E5">
            <w:pPr>
              <w:jc w:val="center"/>
              <w:rPr>
                <w:rFonts w:ascii="Century Gothic" w:hAnsi="Century Gothic"/>
                <w:b/>
                <w:sz w:val="22"/>
                <w:szCs w:val="22"/>
              </w:rPr>
            </w:pPr>
          </w:p>
          <w:p w14:paraId="0AD28921" w14:textId="77777777" w:rsidR="009B21E5" w:rsidRDefault="009B21E5" w:rsidP="009B21E5">
            <w:pPr>
              <w:jc w:val="center"/>
              <w:rPr>
                <w:rFonts w:ascii="Century Gothic" w:hAnsi="Century Gothic"/>
                <w:b/>
                <w:sz w:val="22"/>
                <w:szCs w:val="22"/>
              </w:rPr>
            </w:pPr>
          </w:p>
          <w:p w14:paraId="49E3697D" w14:textId="77777777" w:rsidR="009B21E5" w:rsidRDefault="009B21E5" w:rsidP="009B21E5">
            <w:pPr>
              <w:jc w:val="center"/>
              <w:rPr>
                <w:rFonts w:ascii="Century Gothic" w:hAnsi="Century Gothic"/>
                <w:b/>
                <w:sz w:val="22"/>
                <w:szCs w:val="22"/>
              </w:rPr>
            </w:pPr>
          </w:p>
          <w:p w14:paraId="3452CA96" w14:textId="77777777" w:rsidR="009B21E5" w:rsidRDefault="009B21E5" w:rsidP="009B21E5">
            <w:pPr>
              <w:jc w:val="center"/>
              <w:rPr>
                <w:rFonts w:ascii="Century Gothic" w:hAnsi="Century Gothic"/>
                <w:b/>
                <w:sz w:val="22"/>
                <w:szCs w:val="22"/>
              </w:rPr>
            </w:pPr>
            <w:r>
              <w:rPr>
                <w:rFonts w:ascii="Century Gothic" w:hAnsi="Century Gothic"/>
                <w:b/>
                <w:sz w:val="22"/>
                <w:szCs w:val="22"/>
              </w:rPr>
              <w:t>6</w:t>
            </w:r>
          </w:p>
        </w:tc>
        <w:tc>
          <w:tcPr>
            <w:tcW w:w="6926" w:type="dxa"/>
            <w:tcBorders>
              <w:top w:val="single" w:sz="4" w:space="0" w:color="auto"/>
              <w:left w:val="single" w:sz="4" w:space="0" w:color="auto"/>
              <w:bottom w:val="single" w:sz="4" w:space="0" w:color="auto"/>
              <w:right w:val="single" w:sz="4" w:space="0" w:color="auto"/>
            </w:tcBorders>
            <w:shd w:val="clear" w:color="auto" w:fill="auto"/>
            <w:vAlign w:val="center"/>
          </w:tcPr>
          <w:p w14:paraId="67329EBA" w14:textId="77777777" w:rsidR="009B21E5" w:rsidRDefault="009B21E5" w:rsidP="009B21E5">
            <w:pPr>
              <w:rPr>
                <w:rFonts w:ascii="Calibri" w:hAnsi="Calibri" w:cs="Calibri"/>
              </w:rPr>
            </w:pPr>
            <w:r>
              <w:rPr>
                <w:rFonts w:ascii="Calibri" w:hAnsi="Calibri" w:cs="Calibri"/>
                <w:b/>
                <w:bCs/>
              </w:rPr>
              <w:t>Fardeleuse :</w:t>
            </w:r>
            <w:r>
              <w:rPr>
                <w:rFonts w:ascii="Calibri" w:hAnsi="Calibri" w:cs="Calibri"/>
              </w:rPr>
              <w:t xml:space="preserve"> </w:t>
            </w:r>
          </w:p>
          <w:p w14:paraId="1C00354A" w14:textId="77777777" w:rsidR="009B21E5" w:rsidRDefault="009B21E5" w:rsidP="009B21E5">
            <w:pPr>
              <w:rPr>
                <w:rFonts w:ascii="Calibri" w:hAnsi="Calibri" w:cs="Calibri"/>
              </w:rPr>
            </w:pPr>
            <w:r>
              <w:rPr>
                <w:rFonts w:ascii="Calibri" w:hAnsi="Calibri" w:cs="Calibri"/>
              </w:rPr>
              <w:br/>
              <w:t>-Fardeleuse semi-automatique pour emballer les produits de façon perpendiculaire (boites métalliques, cannettes, flacons, etc…).</w:t>
            </w:r>
            <w:r>
              <w:rPr>
                <w:rFonts w:ascii="Calibri" w:hAnsi="Calibri" w:cs="Calibri"/>
              </w:rPr>
              <w:br/>
              <w:t>- L'amenée des produits se fait manuellement, à l'aide d'un pousseur pneumatique commandé par un bouton.</w:t>
            </w:r>
            <w:r>
              <w:rPr>
                <w:rFonts w:ascii="Calibri" w:hAnsi="Calibri" w:cs="Calibri"/>
              </w:rPr>
              <w:br/>
              <w:t xml:space="preserve">- Soudage et rétraction du film en une seule étape </w:t>
            </w:r>
            <w:r>
              <w:rPr>
                <w:rFonts w:ascii="Calibri" w:hAnsi="Calibri" w:cs="Calibri"/>
              </w:rPr>
              <w:br/>
              <w:t>- Dimensions du barre de soudure environ : 700 mm</w:t>
            </w:r>
            <w:r>
              <w:rPr>
                <w:rFonts w:ascii="Calibri" w:hAnsi="Calibri" w:cs="Calibri"/>
              </w:rPr>
              <w:br/>
              <w:t>- Dimensions environ du produit (mm): L450xL300xH200 ;</w:t>
            </w:r>
            <w:r>
              <w:rPr>
                <w:rFonts w:ascii="Calibri" w:hAnsi="Calibri" w:cs="Calibri"/>
              </w:rPr>
              <w:br/>
              <w:t>- Dimensions environ de la machine (mm) : L2500Xl1100xH1900 ;</w:t>
            </w:r>
            <w:r>
              <w:rPr>
                <w:rFonts w:ascii="Calibri" w:hAnsi="Calibri" w:cs="Calibri"/>
              </w:rPr>
              <w:br/>
              <w:t xml:space="preserve">-Alimentation 380 V, 50Hz ; </w:t>
            </w:r>
            <w:r>
              <w:rPr>
                <w:rFonts w:ascii="Calibri" w:hAnsi="Calibri" w:cs="Calibri"/>
              </w:rPr>
              <w:br/>
              <w:t>- Livraison de 3 bobines de film rétractable PVC adaptées aux dimensions de la fardeleuse ;</w:t>
            </w:r>
          </w:p>
          <w:p w14:paraId="4F092B0D"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Barre à chaud type de barre de soudure avec découpe du film au moyen d’une lame à froid</w:t>
            </w:r>
          </w:p>
          <w:p w14:paraId="2DC58364"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Photocellule de sécurité qui bloque la barre de soudure si elle trouve un obstacle sur sa trajectoire</w:t>
            </w:r>
          </w:p>
          <w:p w14:paraId="0D4E5BDD"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Ouverture du passage sous la barre de soudure de 380 mm</w:t>
            </w:r>
          </w:p>
          <w:p w14:paraId="1226DA2C"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Système automatique supérieur et inférieur pour le débobinage du film avec rouleaux d’entraînement</w:t>
            </w:r>
          </w:p>
          <w:p w14:paraId="778C75E4"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 xml:space="preserve">Tunnel de </w:t>
            </w:r>
            <w:r>
              <w:rPr>
                <w:rFonts w:ascii="Calibri" w:hAnsi="Calibri" w:cs="Calibri"/>
              </w:rPr>
              <w:t>thermo-</w:t>
            </w:r>
            <w:r w:rsidRPr="00205306">
              <w:rPr>
                <w:rFonts w:ascii="Calibri" w:hAnsi="Calibri" w:cs="Calibri"/>
              </w:rPr>
              <w:t>rétraction de 1300 mm</w:t>
            </w:r>
            <w:r>
              <w:rPr>
                <w:rFonts w:ascii="Calibri" w:hAnsi="Calibri" w:cs="Calibri"/>
              </w:rPr>
              <w:t xml:space="preserve"> </w:t>
            </w:r>
            <w:r w:rsidRPr="00205306">
              <w:rPr>
                <w:rFonts w:ascii="Calibri" w:hAnsi="Calibri" w:cs="Calibri"/>
              </w:rPr>
              <w:t>de long avec un système de recirculation de l’air</w:t>
            </w:r>
          </w:p>
          <w:p w14:paraId="62939699"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Vitesse réglable de la bande transporteuse à l’intérieur du tunnel</w:t>
            </w:r>
          </w:p>
          <w:p w14:paraId="530565A4"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Consommation d’air 15 nl/min</w:t>
            </w:r>
          </w:p>
          <w:p w14:paraId="11191A4D" w14:textId="77777777" w:rsidR="009B21E5" w:rsidRPr="00205306" w:rsidRDefault="009B21E5" w:rsidP="009B21E5">
            <w:pPr>
              <w:rPr>
                <w:rFonts w:ascii="Calibri" w:hAnsi="Calibri" w:cs="Calibri"/>
              </w:rPr>
            </w:pPr>
            <w:r>
              <w:rPr>
                <w:rFonts w:ascii="Calibri" w:hAnsi="Calibri" w:cs="Calibri"/>
              </w:rPr>
              <w:t>-</w:t>
            </w:r>
            <w:r w:rsidRPr="00205306">
              <w:rPr>
                <w:rFonts w:ascii="Calibri" w:hAnsi="Calibri" w:cs="Calibri"/>
              </w:rPr>
              <w:t>Composants pneumatiques qui fonctionnent avec de l’air non lubrifié à sec</w:t>
            </w:r>
          </w:p>
          <w:p w14:paraId="0B12A7A9" w14:textId="77777777" w:rsidR="009B21E5" w:rsidRDefault="009B21E5" w:rsidP="009B21E5">
            <w:pPr>
              <w:rPr>
                <w:rFonts w:ascii="Calibri" w:hAnsi="Calibri" w:cs="Calibri"/>
              </w:rPr>
            </w:pPr>
            <w:r>
              <w:rPr>
                <w:rFonts w:ascii="Calibri" w:hAnsi="Calibri" w:cs="Calibri"/>
              </w:rPr>
              <w:t>-</w:t>
            </w:r>
            <w:r w:rsidRPr="00205306">
              <w:rPr>
                <w:rFonts w:ascii="Calibri" w:hAnsi="Calibri" w:cs="Calibri"/>
              </w:rPr>
              <w:t>Interrupteur pour le fonctionnement manuel ou semi</w:t>
            </w:r>
            <w:r>
              <w:rPr>
                <w:rFonts w:ascii="Calibri" w:hAnsi="Calibri" w:cs="Calibri"/>
              </w:rPr>
              <w:t>-</w:t>
            </w:r>
            <w:r w:rsidRPr="00205306">
              <w:rPr>
                <w:rFonts w:ascii="Calibri" w:hAnsi="Calibri" w:cs="Calibri"/>
              </w:rPr>
              <w:t>automatique</w:t>
            </w:r>
          </w:p>
          <w:p w14:paraId="65B6ADE6" w14:textId="77777777" w:rsidR="009B21E5" w:rsidRDefault="009B21E5" w:rsidP="009B21E5">
            <w:pPr>
              <w:rPr>
                <w:rFonts w:ascii="Calibri" w:hAnsi="Calibri" w:cs="Calibri"/>
              </w:rPr>
            </w:pPr>
          </w:p>
          <w:p w14:paraId="2C3A308A" w14:textId="77777777" w:rsidR="009B21E5" w:rsidRDefault="009B21E5" w:rsidP="009B21E5">
            <w:pPr>
              <w:rPr>
                <w:rFonts w:ascii="Calibri" w:hAnsi="Calibri" w:cs="Calibri"/>
              </w:rPr>
            </w:pPr>
            <w:r>
              <w:rPr>
                <w:rFonts w:ascii="Calibri" w:hAnsi="Calibri" w:cs="Calibri"/>
              </w:rPr>
              <w:t>- Notice technique en français ;</w:t>
            </w:r>
            <w:r>
              <w:rPr>
                <w:rFonts w:ascii="Calibri" w:hAnsi="Calibri" w:cs="Calibri"/>
              </w:rPr>
              <w:br/>
              <w:t>-</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4F64EBC2" w14:textId="77777777" w:rsidR="009B21E5" w:rsidRDefault="009B21E5" w:rsidP="009B21E5">
            <w:pPr>
              <w:rPr>
                <w:rFonts w:ascii="Calibri" w:hAnsi="Calibri" w:cs="Calibri"/>
              </w:rPr>
            </w:pPr>
          </w:p>
          <w:p w14:paraId="6DB55235" w14:textId="77777777" w:rsidR="009B21E5" w:rsidRDefault="009B21E5" w:rsidP="009B21E5">
            <w:pPr>
              <w:rPr>
                <w:rFonts w:ascii="Calibri" w:hAnsi="Calibri" w:cs="Calibri"/>
              </w:rPr>
            </w:pPr>
            <w:r>
              <w:t>-</w:t>
            </w:r>
            <w:r w:rsidRPr="00BC1062">
              <w:rPr>
                <w:rFonts w:ascii="Calibri" w:hAnsi="Calibri" w:cs="Calibri"/>
              </w:rPr>
              <w:t>Une fiche technique qui présente de manière claire et concise les spécifications, caractéristiques, et informations essentielles du produit.</w:t>
            </w:r>
          </w:p>
          <w:p w14:paraId="601FA833" w14:textId="77777777" w:rsidR="009B21E5" w:rsidRPr="00205306" w:rsidRDefault="009B21E5" w:rsidP="009B21E5">
            <w:pPr>
              <w:rPr>
                <w:rFonts w:ascii="Calibri" w:hAnsi="Calibri" w:cs="Calibri"/>
              </w:rPr>
            </w:pPr>
          </w:p>
          <w:p w14:paraId="39848A90" w14:textId="77777777" w:rsidR="009B21E5" w:rsidRPr="00630600" w:rsidRDefault="009B21E5" w:rsidP="009B21E5">
            <w:pPr>
              <w:rPr>
                <w:b/>
                <w:bCs/>
                <w:color w:val="000000"/>
                <w:sz w:val="6"/>
                <w:u w:val="single"/>
              </w:rPr>
            </w:pPr>
          </w:p>
          <w:p w14:paraId="2CC48E94" w14:textId="77777777" w:rsidR="009B21E5" w:rsidRPr="00630600" w:rsidRDefault="009B21E5" w:rsidP="009B21E5">
            <w:pPr>
              <w:rPr>
                <w:color w:val="000000"/>
                <w:sz w:val="14"/>
              </w:rPr>
            </w:pPr>
          </w:p>
        </w:tc>
        <w:tc>
          <w:tcPr>
            <w:tcW w:w="1483" w:type="dxa"/>
            <w:tcBorders>
              <w:top w:val="single" w:sz="4" w:space="0" w:color="auto"/>
              <w:left w:val="nil"/>
              <w:bottom w:val="single" w:sz="4" w:space="0" w:color="auto"/>
              <w:right w:val="single" w:sz="4" w:space="0" w:color="auto"/>
            </w:tcBorders>
            <w:shd w:val="clear" w:color="auto" w:fill="auto"/>
          </w:tcPr>
          <w:p w14:paraId="0B9E9C8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EE8D6CA"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584F01B"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77FC04C9"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50F2C9E"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408E3" w14:textId="77777777" w:rsidR="009B21E5" w:rsidRPr="00E848C5" w:rsidRDefault="009B21E5" w:rsidP="009B21E5">
            <w:pPr>
              <w:rPr>
                <w:bCs/>
                <w:color w:val="000000"/>
                <w:sz w:val="8"/>
                <w:u w:val="single"/>
              </w:rPr>
            </w:pPr>
            <w:r>
              <w:rPr>
                <w:rFonts w:ascii="Century Gothic" w:hAnsi="Century Gothic"/>
                <w:b/>
                <w:sz w:val="22"/>
                <w:szCs w:val="22"/>
              </w:rPr>
              <w:lastRenderedPageBreak/>
              <w:t xml:space="preserve">            7</w:t>
            </w:r>
          </w:p>
          <w:p w14:paraId="58C5BA17" w14:textId="77777777" w:rsidR="009B21E5" w:rsidRPr="005C7C51" w:rsidRDefault="009B21E5" w:rsidP="009B21E5">
            <w:pPr>
              <w:rPr>
                <w:rFonts w:ascii="Calibri Light" w:hAnsi="Calibri Light"/>
                <w:color w:val="000000"/>
              </w:rPr>
            </w:pPr>
          </w:p>
        </w:tc>
        <w:tc>
          <w:tcPr>
            <w:tcW w:w="6926" w:type="dxa"/>
            <w:tcBorders>
              <w:top w:val="nil"/>
              <w:left w:val="single" w:sz="4" w:space="0" w:color="auto"/>
              <w:bottom w:val="single" w:sz="4" w:space="0" w:color="auto"/>
              <w:right w:val="single" w:sz="4" w:space="0" w:color="auto"/>
            </w:tcBorders>
            <w:shd w:val="clear" w:color="auto" w:fill="auto"/>
            <w:vAlign w:val="center"/>
          </w:tcPr>
          <w:p w14:paraId="3480E517" w14:textId="77777777" w:rsidR="009B21E5" w:rsidRPr="0064622B" w:rsidRDefault="009B21E5" w:rsidP="009B21E5">
            <w:pPr>
              <w:rPr>
                <w:b/>
                <w:bCs/>
                <w:color w:val="000000"/>
                <w:sz w:val="8"/>
                <w:u w:val="single"/>
              </w:rPr>
            </w:pPr>
          </w:p>
          <w:p w14:paraId="4FE169F0" w14:textId="77777777" w:rsidR="009B21E5" w:rsidRDefault="009B21E5" w:rsidP="009B21E5">
            <w:pPr>
              <w:rPr>
                <w:b/>
                <w:bCs/>
                <w:color w:val="000000"/>
              </w:rPr>
            </w:pPr>
            <w:r w:rsidRPr="004E793F">
              <w:rPr>
                <w:b/>
                <w:bCs/>
                <w:color w:val="000000"/>
              </w:rPr>
              <w:t>Compresseur mobile à roulettes,</w:t>
            </w:r>
          </w:p>
          <w:p w14:paraId="15A9FA13" w14:textId="77777777" w:rsidR="009B21E5" w:rsidRPr="004E793F" w:rsidRDefault="009B21E5" w:rsidP="009B21E5">
            <w:pPr>
              <w:rPr>
                <w:b/>
                <w:bCs/>
                <w:color w:val="000000"/>
              </w:rPr>
            </w:pPr>
          </w:p>
          <w:p w14:paraId="34EB753B" w14:textId="77777777" w:rsidR="009B21E5" w:rsidRPr="004E793F" w:rsidRDefault="009B21E5" w:rsidP="009B21E5">
            <w:pPr>
              <w:rPr>
                <w:color w:val="000000"/>
              </w:rPr>
            </w:pPr>
            <w:r>
              <w:rPr>
                <w:color w:val="000000"/>
              </w:rPr>
              <w:t>-</w:t>
            </w:r>
            <w:r w:rsidRPr="004E793F">
              <w:rPr>
                <w:color w:val="000000"/>
              </w:rPr>
              <w:t>Réservoir ≥ 200 L, Pression ≥ 6 bars</w:t>
            </w:r>
          </w:p>
          <w:p w14:paraId="47FD3977" w14:textId="77777777" w:rsidR="009B21E5" w:rsidRPr="004E793F" w:rsidRDefault="009B21E5" w:rsidP="009B21E5">
            <w:pPr>
              <w:rPr>
                <w:color w:val="000000"/>
              </w:rPr>
            </w:pPr>
            <w:r>
              <w:rPr>
                <w:color w:val="000000"/>
              </w:rPr>
              <w:t>-</w:t>
            </w:r>
            <w:r w:rsidRPr="004E793F">
              <w:rPr>
                <w:color w:val="000000"/>
              </w:rPr>
              <w:t>Avec 10m de tuyau d’air et crépine pour bullage d’air</w:t>
            </w:r>
          </w:p>
          <w:p w14:paraId="58926CAF" w14:textId="77777777" w:rsidR="009B21E5" w:rsidRPr="004E793F" w:rsidRDefault="009B21E5" w:rsidP="009B21E5">
            <w:pPr>
              <w:rPr>
                <w:color w:val="000000"/>
              </w:rPr>
            </w:pPr>
            <w:r>
              <w:rPr>
                <w:color w:val="000000"/>
              </w:rPr>
              <w:t xml:space="preserve">-Alimentation : 220- 50/60 Hz </w:t>
            </w:r>
          </w:p>
          <w:p w14:paraId="04606958" w14:textId="77777777" w:rsidR="009B21E5" w:rsidRPr="004E793F" w:rsidRDefault="009B21E5" w:rsidP="009B21E5">
            <w:pPr>
              <w:rPr>
                <w:color w:val="000000"/>
              </w:rPr>
            </w:pPr>
            <w:r>
              <w:rPr>
                <w:color w:val="000000"/>
              </w:rPr>
              <w:t xml:space="preserve">-Notice technique en français </w:t>
            </w:r>
          </w:p>
          <w:p w14:paraId="01B5FA70" w14:textId="77777777" w:rsidR="009B21E5" w:rsidRDefault="009B21E5" w:rsidP="009B21E5">
            <w:pPr>
              <w:rPr>
                <w:b/>
                <w:bCs/>
                <w:color w:val="000000"/>
                <w:u w:val="single"/>
              </w:rPr>
            </w:pPr>
            <w:r>
              <w:rPr>
                <w:color w:val="000000"/>
              </w:rPr>
              <w:t>-</w:t>
            </w:r>
            <w:r w:rsidRPr="004E793F">
              <w:rPr>
                <w:color w:val="000000"/>
              </w:rPr>
              <w:t>Installation et mise en service</w:t>
            </w:r>
          </w:p>
          <w:p w14:paraId="3D554745" w14:textId="77777777" w:rsidR="009B21E5" w:rsidRPr="0064622B" w:rsidRDefault="009B21E5" w:rsidP="009B21E5">
            <w:pPr>
              <w:rPr>
                <w:rFonts w:ascii="Calibri Light" w:hAnsi="Calibri Light"/>
                <w:color w:val="000000"/>
                <w:sz w:val="10"/>
              </w:rPr>
            </w:pPr>
          </w:p>
        </w:tc>
        <w:tc>
          <w:tcPr>
            <w:tcW w:w="1483" w:type="dxa"/>
            <w:tcBorders>
              <w:top w:val="single" w:sz="4" w:space="0" w:color="auto"/>
              <w:left w:val="nil"/>
              <w:bottom w:val="single" w:sz="4" w:space="0" w:color="auto"/>
              <w:right w:val="single" w:sz="4" w:space="0" w:color="auto"/>
            </w:tcBorders>
            <w:shd w:val="clear" w:color="auto" w:fill="auto"/>
          </w:tcPr>
          <w:p w14:paraId="0B9BFED5"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A8BF6E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68C3810"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2C4F9B8D"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14:paraId="028E6283"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F6C50"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8</w:t>
            </w:r>
          </w:p>
        </w:tc>
        <w:tc>
          <w:tcPr>
            <w:tcW w:w="6926" w:type="dxa"/>
            <w:tcBorders>
              <w:top w:val="nil"/>
              <w:left w:val="single" w:sz="4" w:space="0" w:color="auto"/>
              <w:bottom w:val="single" w:sz="4" w:space="0" w:color="auto"/>
              <w:right w:val="single" w:sz="4" w:space="0" w:color="auto"/>
            </w:tcBorders>
            <w:shd w:val="clear" w:color="auto" w:fill="auto"/>
            <w:vAlign w:val="center"/>
          </w:tcPr>
          <w:p w14:paraId="605AF467" w14:textId="77777777" w:rsidR="009B21E5" w:rsidRPr="004E793F" w:rsidRDefault="009B21E5" w:rsidP="009B21E5">
            <w:pPr>
              <w:rPr>
                <w:b/>
                <w:bCs/>
                <w:color w:val="000000"/>
              </w:rPr>
            </w:pPr>
            <w:r w:rsidRPr="004E793F">
              <w:rPr>
                <w:b/>
                <w:bCs/>
                <w:color w:val="000000"/>
              </w:rPr>
              <w:t xml:space="preserve">Doseuse volumétrique </w:t>
            </w:r>
          </w:p>
          <w:p w14:paraId="1C5F0E3A" w14:textId="77777777" w:rsidR="009B21E5" w:rsidRDefault="009B21E5" w:rsidP="009B21E5">
            <w:pPr>
              <w:rPr>
                <w:color w:val="000000"/>
              </w:rPr>
            </w:pPr>
          </w:p>
          <w:p w14:paraId="05B195C0" w14:textId="77777777" w:rsidR="009B21E5" w:rsidRPr="004E793F" w:rsidRDefault="009B21E5" w:rsidP="009B21E5">
            <w:pPr>
              <w:rPr>
                <w:color w:val="000000"/>
              </w:rPr>
            </w:pPr>
            <w:r>
              <w:rPr>
                <w:color w:val="000000"/>
              </w:rPr>
              <w:t>-E</w:t>
            </w:r>
            <w:r w:rsidRPr="004E793F">
              <w:rPr>
                <w:color w:val="000000"/>
              </w:rPr>
              <w:t>quipée de convoyeur compatible à l’usage dans l</w:t>
            </w:r>
            <w:r>
              <w:rPr>
                <w:color w:val="000000"/>
              </w:rPr>
              <w:t>es conserveries de poisson</w:t>
            </w:r>
          </w:p>
          <w:p w14:paraId="08CA8F97" w14:textId="77777777" w:rsidR="009B21E5" w:rsidRPr="004E793F" w:rsidRDefault="009B21E5" w:rsidP="009B21E5">
            <w:pPr>
              <w:rPr>
                <w:color w:val="000000"/>
              </w:rPr>
            </w:pPr>
            <w:r w:rsidRPr="004E793F">
              <w:rPr>
                <w:color w:val="000000"/>
              </w:rPr>
              <w:t>-Doseuse à piston ;</w:t>
            </w:r>
          </w:p>
          <w:p w14:paraId="5DF3471B" w14:textId="77777777" w:rsidR="009B21E5" w:rsidRPr="004E793F" w:rsidRDefault="009B21E5" w:rsidP="009B21E5">
            <w:pPr>
              <w:rPr>
                <w:color w:val="000000"/>
              </w:rPr>
            </w:pPr>
            <w:r w:rsidRPr="004E793F">
              <w:rPr>
                <w:color w:val="000000"/>
              </w:rPr>
              <w:t xml:space="preserve">- Doseuse à deux buses de dosage ; </w:t>
            </w:r>
          </w:p>
          <w:p w14:paraId="58FBB9F0" w14:textId="77777777" w:rsidR="009B21E5" w:rsidRPr="004E793F" w:rsidRDefault="009B21E5" w:rsidP="009B21E5">
            <w:pPr>
              <w:rPr>
                <w:color w:val="000000"/>
              </w:rPr>
            </w:pPr>
            <w:r w:rsidRPr="004E793F">
              <w:rPr>
                <w:color w:val="000000"/>
              </w:rPr>
              <w:t>- Tuyauterie et trémie d’alimentation ou d’aspiration de qualité alimentaire ;</w:t>
            </w:r>
          </w:p>
          <w:p w14:paraId="4C1911F1" w14:textId="77777777" w:rsidR="009B21E5" w:rsidRPr="004E793F" w:rsidRDefault="009B21E5" w:rsidP="009B21E5">
            <w:pPr>
              <w:rPr>
                <w:color w:val="000000"/>
              </w:rPr>
            </w:pPr>
            <w:r w:rsidRPr="004E793F">
              <w:rPr>
                <w:color w:val="000000"/>
              </w:rPr>
              <w:t>-Volume dosage réglable : de 10 ml à 1000 ml ;</w:t>
            </w:r>
          </w:p>
          <w:p w14:paraId="78D217A6" w14:textId="77777777" w:rsidR="009B21E5" w:rsidRPr="004E793F" w:rsidRDefault="009B21E5" w:rsidP="009B21E5">
            <w:pPr>
              <w:rPr>
                <w:color w:val="000000"/>
              </w:rPr>
            </w:pPr>
            <w:r w:rsidRPr="004E793F">
              <w:rPr>
                <w:color w:val="000000"/>
              </w:rPr>
              <w:t>-Munie d’une bande transporteuse ou convoyeur qui positionne les boites à remplir sous les doseuses, en les centrant parfaitement ;</w:t>
            </w:r>
          </w:p>
          <w:p w14:paraId="2EE237FD" w14:textId="77777777" w:rsidR="009B21E5" w:rsidRPr="004E793F" w:rsidRDefault="009B21E5" w:rsidP="009B21E5">
            <w:pPr>
              <w:rPr>
                <w:color w:val="000000"/>
              </w:rPr>
            </w:pPr>
            <w:r w:rsidRPr="004E793F">
              <w:rPr>
                <w:color w:val="000000"/>
              </w:rPr>
              <w:t>-Après le dosage la bande transporte les boites au plan de récupération de boite au même niveau e la bande pour éviter le diversement du produit à l’extérieur des boites ;</w:t>
            </w:r>
          </w:p>
          <w:p w14:paraId="378AA1FA" w14:textId="77777777" w:rsidR="009B21E5" w:rsidRPr="004E793F" w:rsidRDefault="009B21E5" w:rsidP="009B21E5">
            <w:pPr>
              <w:rPr>
                <w:color w:val="000000"/>
              </w:rPr>
            </w:pPr>
            <w:r w:rsidRPr="004E793F">
              <w:rPr>
                <w:color w:val="000000"/>
              </w:rPr>
              <w:t>-Les doseurs sont facilement réglables à partir du panneau de commande et peuvent être facilement retirés et nettoyés ;</w:t>
            </w:r>
          </w:p>
          <w:p w14:paraId="5C74CF15" w14:textId="77777777" w:rsidR="009B21E5" w:rsidRPr="004E793F" w:rsidRDefault="009B21E5" w:rsidP="009B21E5">
            <w:pPr>
              <w:rPr>
                <w:color w:val="000000"/>
              </w:rPr>
            </w:pPr>
            <w:r w:rsidRPr="004E793F">
              <w:rPr>
                <w:color w:val="000000"/>
              </w:rPr>
              <w:t xml:space="preserve">-Panneau de commande très résistant et très étanche à l’eau et poussière, adapté au milieu de travail humide ; </w:t>
            </w:r>
          </w:p>
          <w:p w14:paraId="08393B9D" w14:textId="77777777" w:rsidR="009B21E5" w:rsidRPr="004E793F" w:rsidRDefault="009B21E5" w:rsidP="009B21E5">
            <w:pPr>
              <w:rPr>
                <w:color w:val="000000"/>
              </w:rPr>
            </w:pPr>
            <w:r w:rsidRPr="004E793F">
              <w:rPr>
                <w:color w:val="000000"/>
              </w:rPr>
              <w:t>-Alimentation 220V, 50Hz ;</w:t>
            </w:r>
          </w:p>
          <w:p w14:paraId="16B0A77E" w14:textId="77777777" w:rsidR="009B21E5" w:rsidRPr="004E793F" w:rsidRDefault="009B21E5" w:rsidP="009B21E5">
            <w:pPr>
              <w:rPr>
                <w:color w:val="000000"/>
              </w:rPr>
            </w:pPr>
            <w:r w:rsidRPr="004E793F">
              <w:rPr>
                <w:color w:val="000000"/>
              </w:rPr>
              <w:t>- Construction en acier inoxydable de qualité alimentaire ;</w:t>
            </w:r>
          </w:p>
          <w:p w14:paraId="12163BC2" w14:textId="77777777" w:rsidR="009B21E5" w:rsidRPr="004E793F" w:rsidRDefault="009B21E5" w:rsidP="009B21E5">
            <w:pPr>
              <w:rPr>
                <w:color w:val="000000"/>
              </w:rPr>
            </w:pPr>
            <w:r w:rsidRPr="004E793F">
              <w:rPr>
                <w:color w:val="000000"/>
              </w:rPr>
              <w:t>- Notice technique en français</w:t>
            </w:r>
          </w:p>
          <w:p w14:paraId="79FF30AE" w14:textId="77777777" w:rsidR="009B21E5" w:rsidRPr="00007568" w:rsidRDefault="009B21E5" w:rsidP="009B21E5">
            <w:pPr>
              <w:rPr>
                <w:color w:val="000000"/>
              </w:rPr>
            </w:pPr>
            <w:r w:rsidRPr="00662086">
              <w:rPr>
                <w:rFonts w:ascii="Calibri" w:hAnsi="Calibri" w:cs="Calibri"/>
              </w:rPr>
              <w:t xml:space="preserve">- </w:t>
            </w:r>
            <w:r w:rsidRPr="00007568">
              <w:rPr>
                <w:color w:val="000000"/>
              </w:rPr>
              <w:t xml:space="preserve">Installation, raccordement et mise en service par le fournisseur (y compris toutes suggestions nécessaire au bon fonctionnement de </w:t>
            </w:r>
            <w:r w:rsidRPr="00007568">
              <w:rPr>
                <w:color w:val="000000"/>
              </w:rPr>
              <w:lastRenderedPageBreak/>
              <w:t>l’installation) ; (production réelle, matière première à la charge du fournisseur)</w:t>
            </w:r>
          </w:p>
          <w:p w14:paraId="4DFB6DAF" w14:textId="77777777" w:rsidR="009B21E5" w:rsidRPr="004E793F" w:rsidRDefault="009B21E5" w:rsidP="009B21E5">
            <w:pPr>
              <w:rPr>
                <w:color w:val="000000"/>
              </w:rPr>
            </w:pPr>
          </w:p>
        </w:tc>
        <w:tc>
          <w:tcPr>
            <w:tcW w:w="1483" w:type="dxa"/>
            <w:tcBorders>
              <w:top w:val="single" w:sz="4" w:space="0" w:color="auto"/>
              <w:left w:val="nil"/>
              <w:bottom w:val="single" w:sz="4" w:space="0" w:color="auto"/>
              <w:right w:val="single" w:sz="4" w:space="0" w:color="auto"/>
            </w:tcBorders>
            <w:shd w:val="clear" w:color="auto" w:fill="auto"/>
          </w:tcPr>
          <w:p w14:paraId="41ABB0C2"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2A8E8AD"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4F32BC2"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0FE29582"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091EB59"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5FD9A"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9</w:t>
            </w:r>
          </w:p>
        </w:tc>
        <w:tc>
          <w:tcPr>
            <w:tcW w:w="6926" w:type="dxa"/>
            <w:tcBorders>
              <w:top w:val="nil"/>
              <w:left w:val="single" w:sz="4" w:space="0" w:color="auto"/>
              <w:bottom w:val="single" w:sz="4" w:space="0" w:color="auto"/>
              <w:right w:val="single" w:sz="4" w:space="0" w:color="auto"/>
            </w:tcBorders>
            <w:shd w:val="clear" w:color="auto" w:fill="auto"/>
            <w:vAlign w:val="center"/>
          </w:tcPr>
          <w:p w14:paraId="02BED7C4" w14:textId="77777777" w:rsidR="009B21E5" w:rsidRPr="004E793F" w:rsidRDefault="009B21E5" w:rsidP="009B21E5">
            <w:pPr>
              <w:rPr>
                <w:b/>
                <w:bCs/>
                <w:color w:val="000000"/>
                <w:sz w:val="8"/>
                <w:u w:val="single"/>
              </w:rPr>
            </w:pPr>
          </w:p>
          <w:p w14:paraId="6E682403" w14:textId="77777777" w:rsidR="009B21E5" w:rsidRDefault="009B21E5" w:rsidP="009B21E5">
            <w:pPr>
              <w:rPr>
                <w:rFonts w:ascii="Calibri" w:hAnsi="Calibri" w:cs="Calibri"/>
                <w:b/>
                <w:bCs/>
              </w:rPr>
            </w:pPr>
            <w:r>
              <w:rPr>
                <w:rFonts w:ascii="Calibri" w:hAnsi="Calibri" w:cs="Calibri"/>
                <w:b/>
                <w:bCs/>
              </w:rPr>
              <w:t xml:space="preserve">Sertisseuse pour les boites </w:t>
            </w:r>
            <w:r w:rsidRPr="00084922">
              <w:rPr>
                <w:rFonts w:ascii="Calibri" w:hAnsi="Calibri" w:cs="Calibri"/>
                <w:b/>
                <w:bCs/>
                <w:sz w:val="28"/>
                <w:szCs w:val="28"/>
              </w:rPr>
              <w:t xml:space="preserve">¼ </w:t>
            </w:r>
            <w:r>
              <w:rPr>
                <w:rFonts w:ascii="Calibri" w:hAnsi="Calibri" w:cs="Calibri"/>
                <w:b/>
                <w:bCs/>
              </w:rPr>
              <w:t xml:space="preserve">club </w:t>
            </w:r>
          </w:p>
          <w:p w14:paraId="2C3A6E92" w14:textId="77777777" w:rsidR="009B21E5" w:rsidRDefault="009B21E5" w:rsidP="009B21E5">
            <w:pPr>
              <w:rPr>
                <w:rFonts w:ascii="Calibri" w:hAnsi="Calibri" w:cs="Calibri"/>
                <w:b/>
                <w:bCs/>
              </w:rPr>
            </w:pPr>
          </w:p>
          <w:p w14:paraId="58B09B99" w14:textId="77777777" w:rsidR="009B21E5" w:rsidRDefault="009B21E5" w:rsidP="009B21E5">
            <w:pPr>
              <w:rPr>
                <w:rFonts w:ascii="Calibri" w:hAnsi="Calibri" w:cs="Calibri"/>
              </w:rPr>
            </w:pPr>
            <w:r>
              <w:rPr>
                <w:rFonts w:ascii="Calibri" w:hAnsi="Calibri" w:cs="Calibri"/>
              </w:rPr>
              <w:t>Fonction : Sertissage de boîtes de conserves</w:t>
            </w:r>
            <w:r>
              <w:rPr>
                <w:rFonts w:ascii="Calibri" w:hAnsi="Calibri" w:cs="Calibri"/>
              </w:rPr>
              <w:br/>
              <w:t xml:space="preserve">- Sertisseuse montée sur bâti acier inoxydable avec hauteur minimale de 140 cm </w:t>
            </w:r>
          </w:p>
          <w:p w14:paraId="0A4E1E24" w14:textId="77777777" w:rsidR="009B21E5" w:rsidRDefault="009B21E5" w:rsidP="009B21E5">
            <w:pPr>
              <w:rPr>
                <w:rFonts w:ascii="Calibri" w:hAnsi="Calibri" w:cs="Calibri"/>
              </w:rPr>
            </w:pPr>
            <w:r>
              <w:rPr>
                <w:rFonts w:ascii="Calibri" w:hAnsi="Calibri" w:cs="Calibri"/>
              </w:rPr>
              <w:t>- Tête tournante par 4 molettes.</w:t>
            </w:r>
            <w:r>
              <w:rPr>
                <w:rFonts w:ascii="Calibri" w:hAnsi="Calibri" w:cs="Calibri"/>
              </w:rPr>
              <w:br/>
              <w:t>-  Sertis semi-automatique pour boîtes ¼ Club</w:t>
            </w:r>
            <w:r>
              <w:rPr>
                <w:rFonts w:ascii="Calibri" w:hAnsi="Calibri" w:cs="Calibri"/>
              </w:rPr>
              <w:br/>
              <w:t xml:space="preserve">- Ajustement et blocage rapide de la hauteur de sertis </w:t>
            </w:r>
            <w:r>
              <w:rPr>
                <w:rFonts w:ascii="Calibri" w:hAnsi="Calibri" w:cs="Calibri"/>
              </w:rPr>
              <w:br/>
              <w:t xml:space="preserve">- Livrée avec 4 mandrins et 10 molettes correspondantes en inox                                           </w:t>
            </w:r>
            <w:r>
              <w:rPr>
                <w:rFonts w:ascii="Calibri" w:hAnsi="Calibri" w:cs="Calibri"/>
              </w:rPr>
              <w:br/>
              <w:t xml:space="preserve">- Mise en pression de la boite par Pédale  </w:t>
            </w:r>
            <w:r>
              <w:rPr>
                <w:rFonts w:ascii="Calibri" w:hAnsi="Calibri" w:cs="Calibri"/>
              </w:rPr>
              <w:br/>
              <w:t>- Fourniture de 1000 boites avec couvercle</w:t>
            </w:r>
            <w:r>
              <w:rPr>
                <w:rFonts w:ascii="Calibri" w:hAnsi="Calibri" w:cs="Calibri"/>
              </w:rPr>
              <w:br/>
              <w:t>- Pédale montée sur pied ;</w:t>
            </w:r>
            <w:r>
              <w:rPr>
                <w:rFonts w:ascii="Calibri" w:hAnsi="Calibri" w:cs="Calibri"/>
              </w:rPr>
              <w:br/>
              <w:t>- Vitre de protection ;</w:t>
            </w:r>
            <w:r>
              <w:rPr>
                <w:rFonts w:ascii="Calibri" w:hAnsi="Calibri" w:cs="Calibri"/>
              </w:rPr>
              <w:br/>
              <w:t>- Arrêt d’urgence</w:t>
            </w:r>
            <w:r>
              <w:rPr>
                <w:rFonts w:ascii="Calibri" w:hAnsi="Calibri" w:cs="Calibri"/>
              </w:rPr>
              <w:br/>
              <w:t xml:space="preserve">-Alimentation 220V, 50Hz.  </w:t>
            </w:r>
            <w:r>
              <w:rPr>
                <w:rFonts w:ascii="Calibri" w:hAnsi="Calibri" w:cs="Calibri"/>
              </w:rPr>
              <w:br/>
              <w:t>- Notice technique en français</w:t>
            </w:r>
            <w:r>
              <w:rPr>
                <w:rFonts w:ascii="Calibri" w:hAnsi="Calibri" w:cs="Calibri"/>
              </w:rPr>
              <w:br/>
            </w: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71E71195" w14:textId="77777777" w:rsidR="009B21E5" w:rsidRDefault="009B21E5" w:rsidP="009B21E5">
            <w:pPr>
              <w:rPr>
                <w:rFonts w:ascii="Calibri" w:hAnsi="Calibri" w:cs="Calibri"/>
              </w:rPr>
            </w:pPr>
          </w:p>
          <w:p w14:paraId="489A7E69"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69F05098"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350B7E0"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AAF25B"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5B2048B3"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40191B2"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E7385" w14:textId="77777777" w:rsidR="009B21E5" w:rsidRDefault="009B21E5" w:rsidP="009B21E5">
            <w:pPr>
              <w:rPr>
                <w:rFonts w:ascii="Century Gothic" w:hAnsi="Century Gothic"/>
                <w:b/>
                <w:sz w:val="22"/>
                <w:szCs w:val="22"/>
              </w:rPr>
            </w:pPr>
            <w:r>
              <w:rPr>
                <w:rFonts w:ascii="Century Gothic" w:hAnsi="Century Gothic"/>
                <w:b/>
                <w:sz w:val="22"/>
                <w:szCs w:val="22"/>
              </w:rPr>
              <w:t>10</w:t>
            </w:r>
          </w:p>
        </w:tc>
        <w:tc>
          <w:tcPr>
            <w:tcW w:w="6926" w:type="dxa"/>
            <w:tcBorders>
              <w:top w:val="nil"/>
              <w:left w:val="single" w:sz="4" w:space="0" w:color="auto"/>
              <w:bottom w:val="single" w:sz="4" w:space="0" w:color="auto"/>
              <w:right w:val="single" w:sz="4" w:space="0" w:color="auto"/>
            </w:tcBorders>
            <w:shd w:val="clear" w:color="auto" w:fill="auto"/>
            <w:vAlign w:val="center"/>
          </w:tcPr>
          <w:p w14:paraId="54A2AC61" w14:textId="77777777" w:rsidR="009B21E5" w:rsidRPr="00084922" w:rsidRDefault="009B21E5" w:rsidP="009B21E5">
            <w:pPr>
              <w:rPr>
                <w:rFonts w:ascii="Calibri" w:hAnsi="Calibri" w:cs="Calibri"/>
                <w:b/>
                <w:bCs/>
              </w:rPr>
            </w:pPr>
            <w:r>
              <w:rPr>
                <w:rFonts w:ascii="Calibri" w:hAnsi="Calibri" w:cs="Calibri"/>
                <w:b/>
                <w:bCs/>
              </w:rPr>
              <w:t xml:space="preserve">Sertisseuse pour les </w:t>
            </w:r>
            <w:r w:rsidRPr="00084922">
              <w:rPr>
                <w:rFonts w:ascii="Calibri" w:hAnsi="Calibri" w:cs="Calibri"/>
                <w:b/>
                <w:bCs/>
              </w:rPr>
              <w:t xml:space="preserve">boites </w:t>
            </w:r>
            <w:r w:rsidRPr="001E6A91">
              <w:rPr>
                <w:rFonts w:ascii="Calibri" w:hAnsi="Calibri" w:cs="Calibri"/>
                <w:b/>
                <w:bCs/>
              </w:rPr>
              <w:t>rondes.</w:t>
            </w:r>
          </w:p>
          <w:p w14:paraId="7FBBDC60" w14:textId="77777777" w:rsidR="009B21E5" w:rsidRDefault="009B21E5" w:rsidP="009B21E5">
            <w:pPr>
              <w:rPr>
                <w:rFonts w:ascii="Calibri" w:hAnsi="Calibri" w:cs="Calibri"/>
                <w:b/>
                <w:bCs/>
              </w:rPr>
            </w:pPr>
          </w:p>
          <w:p w14:paraId="65025897" w14:textId="77777777" w:rsidR="009B21E5" w:rsidRDefault="009B21E5" w:rsidP="009B21E5">
            <w:pPr>
              <w:rPr>
                <w:rFonts w:ascii="Calibri" w:hAnsi="Calibri" w:cs="Calibri"/>
              </w:rPr>
            </w:pPr>
            <w:r>
              <w:rPr>
                <w:rFonts w:ascii="Calibri" w:hAnsi="Calibri" w:cs="Calibri"/>
              </w:rPr>
              <w:t>Fonction : Sertissage de boîtes de conserves</w:t>
            </w:r>
            <w:r>
              <w:rPr>
                <w:rFonts w:ascii="Calibri" w:hAnsi="Calibri" w:cs="Calibri"/>
              </w:rPr>
              <w:br/>
              <w:t>Descriptif :</w:t>
            </w:r>
            <w:r>
              <w:rPr>
                <w:rFonts w:ascii="Calibri" w:hAnsi="Calibri" w:cs="Calibri"/>
              </w:rPr>
              <w:br/>
              <w:t xml:space="preserve">- Sertisseuse montée sur bâti acier inoxydable avec hauteur minimale de 140 cm </w:t>
            </w:r>
            <w:r>
              <w:rPr>
                <w:rFonts w:ascii="Calibri" w:hAnsi="Calibri" w:cs="Calibri"/>
              </w:rPr>
              <w:br/>
              <w:t xml:space="preserve">-  Sertis semi-automatique pour boîtes de diamètre entre 55 et 150 mm </w:t>
            </w:r>
            <w:r>
              <w:rPr>
                <w:rFonts w:ascii="Calibri" w:hAnsi="Calibri" w:cs="Calibri"/>
              </w:rPr>
              <w:br/>
              <w:t xml:space="preserve">-  Adaptée pour les boites ½ haute et </w:t>
            </w:r>
            <w:r w:rsidRPr="001E6A91">
              <w:rPr>
                <w:rFonts w:ascii="Calibri" w:hAnsi="Calibri" w:cs="Calibri"/>
                <w:sz w:val="18"/>
                <w:szCs w:val="18"/>
              </w:rPr>
              <w:t>1/10</w:t>
            </w:r>
            <w:r>
              <w:rPr>
                <w:rFonts w:ascii="Calibri" w:hAnsi="Calibri" w:cs="Calibri"/>
              </w:rPr>
              <w:t xml:space="preserve"> basse</w:t>
            </w:r>
            <w:r>
              <w:rPr>
                <w:rFonts w:ascii="Calibri" w:hAnsi="Calibri" w:cs="Calibri"/>
              </w:rPr>
              <w:br/>
              <w:t xml:space="preserve">- Préréglage sur chaque diamètre de boîte </w:t>
            </w:r>
            <w:r>
              <w:rPr>
                <w:rFonts w:ascii="Calibri" w:hAnsi="Calibri" w:cs="Calibri"/>
              </w:rPr>
              <w:br/>
              <w:t xml:space="preserve">-  Hauteur 350 mm maximum de sertis </w:t>
            </w:r>
            <w:r>
              <w:rPr>
                <w:rFonts w:ascii="Calibri" w:hAnsi="Calibri" w:cs="Calibri"/>
              </w:rPr>
              <w:br/>
              <w:t xml:space="preserve">- Ajustement et blocage rapide de la hauteur de sertis </w:t>
            </w:r>
            <w:r>
              <w:rPr>
                <w:rFonts w:ascii="Calibri" w:hAnsi="Calibri" w:cs="Calibri"/>
              </w:rPr>
              <w:br/>
              <w:t xml:space="preserve">- Livrée avec 4 mandrins (diamètre entre 55 et 150) et 10 molettes correspondantes à chaque diamètre en inox.                                         </w:t>
            </w:r>
            <w:r>
              <w:rPr>
                <w:rFonts w:ascii="Calibri" w:hAnsi="Calibri" w:cs="Calibri"/>
              </w:rPr>
              <w:br/>
              <w:t xml:space="preserve">- Mise en pression de la boite par Pédale  </w:t>
            </w:r>
            <w:r>
              <w:rPr>
                <w:rFonts w:ascii="Calibri" w:hAnsi="Calibri" w:cs="Calibri"/>
              </w:rPr>
              <w:br/>
              <w:t>- Fourniture de 1000 boites avec couvercle pour chaque mandrin</w:t>
            </w:r>
            <w:r>
              <w:rPr>
                <w:rFonts w:ascii="Calibri" w:hAnsi="Calibri" w:cs="Calibri"/>
              </w:rPr>
              <w:br/>
              <w:t>- Pédale montée sur pied ;</w:t>
            </w:r>
            <w:r>
              <w:rPr>
                <w:rFonts w:ascii="Calibri" w:hAnsi="Calibri" w:cs="Calibri"/>
              </w:rPr>
              <w:br/>
            </w:r>
            <w:r>
              <w:rPr>
                <w:rFonts w:ascii="Calibri" w:hAnsi="Calibri" w:cs="Calibri"/>
              </w:rPr>
              <w:lastRenderedPageBreak/>
              <w:t>- Vitre de protection ;</w:t>
            </w:r>
            <w:r>
              <w:rPr>
                <w:rFonts w:ascii="Calibri" w:hAnsi="Calibri" w:cs="Calibri"/>
              </w:rPr>
              <w:br/>
              <w:t>- Arrêt d’urgence</w:t>
            </w:r>
            <w:r>
              <w:rPr>
                <w:rFonts w:ascii="Calibri" w:hAnsi="Calibri" w:cs="Calibri"/>
              </w:rPr>
              <w:br/>
              <w:t xml:space="preserve">-Alimentation 220V, 50Hz.  </w:t>
            </w:r>
            <w:r>
              <w:rPr>
                <w:rFonts w:ascii="Calibri" w:hAnsi="Calibri" w:cs="Calibri"/>
              </w:rPr>
              <w:br/>
              <w:t>- Notice technique en français</w:t>
            </w:r>
          </w:p>
          <w:p w14:paraId="260D93AA" w14:textId="77777777" w:rsidR="009B21E5" w:rsidRDefault="009B21E5" w:rsidP="009B21E5">
            <w:pPr>
              <w:rPr>
                <w:rFonts w:ascii="Calibri" w:hAnsi="Calibri" w:cs="Calibri"/>
              </w:rPr>
            </w:pP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71E6AF6E" w14:textId="77777777" w:rsidR="009B21E5" w:rsidRPr="00662086" w:rsidRDefault="009B21E5" w:rsidP="009B21E5">
            <w:pPr>
              <w:rPr>
                <w:rFonts w:ascii="Calibri" w:hAnsi="Calibri" w:cs="Calibri"/>
              </w:rPr>
            </w:pPr>
          </w:p>
          <w:p w14:paraId="39E50486"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21EB625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E299A3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D0F4484"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4DC46FCB"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3062948D"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F1010"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11</w:t>
            </w:r>
          </w:p>
        </w:tc>
        <w:tc>
          <w:tcPr>
            <w:tcW w:w="6926" w:type="dxa"/>
            <w:tcBorders>
              <w:top w:val="nil"/>
              <w:left w:val="single" w:sz="4" w:space="0" w:color="auto"/>
              <w:bottom w:val="single" w:sz="4" w:space="0" w:color="auto"/>
              <w:right w:val="single" w:sz="4" w:space="0" w:color="auto"/>
            </w:tcBorders>
            <w:shd w:val="clear" w:color="auto" w:fill="auto"/>
            <w:vAlign w:val="center"/>
          </w:tcPr>
          <w:p w14:paraId="4D580AB5" w14:textId="77777777" w:rsidR="009B21E5" w:rsidRDefault="009B21E5" w:rsidP="009B21E5">
            <w:pPr>
              <w:rPr>
                <w:rFonts w:ascii="Calibri" w:hAnsi="Calibri" w:cs="Calibri"/>
                <w:b/>
                <w:bCs/>
              </w:rPr>
            </w:pPr>
            <w:r>
              <w:rPr>
                <w:rFonts w:ascii="Calibri" w:hAnsi="Calibri" w:cs="Calibri"/>
                <w:b/>
                <w:bCs/>
              </w:rPr>
              <w:t>Boites vides avec couvercle:</w:t>
            </w:r>
          </w:p>
          <w:p w14:paraId="459F93E0" w14:textId="77777777" w:rsidR="009B21E5" w:rsidRDefault="009B21E5" w:rsidP="009B21E5">
            <w:pPr>
              <w:rPr>
                <w:rFonts w:ascii="Calibri" w:hAnsi="Calibri" w:cs="Calibri"/>
              </w:rPr>
            </w:pPr>
            <w:r>
              <w:rPr>
                <w:rFonts w:ascii="Calibri" w:hAnsi="Calibri" w:cs="Calibri"/>
                <w:b/>
                <w:bCs/>
              </w:rPr>
              <w:br/>
            </w:r>
            <w:r>
              <w:rPr>
                <w:rFonts w:ascii="Calibri" w:hAnsi="Calibri" w:cs="Calibri"/>
              </w:rPr>
              <w:t xml:space="preserve">  *1/2 haute palette de 500 boites</w:t>
            </w:r>
            <w:r>
              <w:rPr>
                <w:rFonts w:ascii="Calibri" w:hAnsi="Calibri" w:cs="Calibri"/>
              </w:rPr>
              <w:br/>
              <w:t xml:space="preserve">  *1/10 basse palette de 500 boites</w:t>
            </w:r>
            <w:r>
              <w:rPr>
                <w:rFonts w:ascii="Calibri" w:hAnsi="Calibri" w:cs="Calibri"/>
              </w:rPr>
              <w:br/>
              <w:t xml:space="preserve">  *1 /4 club palette de 500 boites</w:t>
            </w:r>
          </w:p>
          <w:p w14:paraId="15F8D537" w14:textId="77777777" w:rsidR="009B21E5" w:rsidRDefault="009B21E5" w:rsidP="009B21E5">
            <w:pPr>
              <w:rPr>
                <w:rFonts w:ascii="Calibri" w:hAnsi="Calibri" w:cs="Calibri"/>
              </w:rPr>
            </w:pPr>
            <w:r>
              <w:rPr>
                <w:rFonts w:ascii="Calibri" w:hAnsi="Calibri" w:cs="Calibri"/>
              </w:rPr>
              <w:t>-Fiche technique pour chaque boite, comprenant les critères suivants :</w:t>
            </w:r>
          </w:p>
          <w:p w14:paraId="0618547C" w14:textId="77777777" w:rsidR="009B21E5" w:rsidRPr="00B4653C" w:rsidRDefault="009B21E5" w:rsidP="008E2718">
            <w:pPr>
              <w:pStyle w:val="Paragraphedeliste"/>
              <w:numPr>
                <w:ilvl w:val="0"/>
                <w:numId w:val="23"/>
              </w:numPr>
              <w:contextualSpacing/>
              <w:rPr>
                <w:rFonts w:ascii="Calibri" w:hAnsi="Calibri" w:cs="Calibri"/>
              </w:rPr>
            </w:pPr>
            <w:r w:rsidRPr="00B4653C">
              <w:rPr>
                <w:rFonts w:ascii="Calibri" w:hAnsi="Calibri" w:cs="Calibri"/>
              </w:rPr>
              <w:t>Spécification du fond</w:t>
            </w:r>
          </w:p>
          <w:p w14:paraId="6E6DC0AE" w14:textId="77777777" w:rsidR="009B21E5" w:rsidRPr="00B4653C" w:rsidRDefault="009B21E5" w:rsidP="008E2718">
            <w:pPr>
              <w:pStyle w:val="Paragraphedeliste"/>
              <w:numPr>
                <w:ilvl w:val="0"/>
                <w:numId w:val="23"/>
              </w:numPr>
              <w:contextualSpacing/>
              <w:rPr>
                <w:rFonts w:ascii="Calibri" w:hAnsi="Calibri" w:cs="Calibri"/>
              </w:rPr>
            </w:pPr>
            <w:r w:rsidRPr="00B4653C">
              <w:rPr>
                <w:rFonts w:ascii="Calibri" w:hAnsi="Calibri" w:cs="Calibri"/>
              </w:rPr>
              <w:t>Résistance mécanique</w:t>
            </w:r>
          </w:p>
          <w:p w14:paraId="0385D6CA" w14:textId="77777777" w:rsidR="009B21E5" w:rsidRPr="00B4653C" w:rsidRDefault="009B21E5" w:rsidP="008E2718">
            <w:pPr>
              <w:pStyle w:val="Paragraphedeliste"/>
              <w:numPr>
                <w:ilvl w:val="0"/>
                <w:numId w:val="23"/>
              </w:numPr>
              <w:contextualSpacing/>
              <w:rPr>
                <w:rFonts w:ascii="Calibri" w:hAnsi="Calibri" w:cs="Calibri"/>
              </w:rPr>
            </w:pPr>
            <w:r w:rsidRPr="00B4653C">
              <w:rPr>
                <w:rFonts w:ascii="Calibri" w:hAnsi="Calibri" w:cs="Calibri"/>
              </w:rPr>
              <w:t>Paramètre critique du serti</w:t>
            </w:r>
          </w:p>
          <w:p w14:paraId="408DB55C" w14:textId="77777777" w:rsidR="009B21E5" w:rsidRDefault="009B21E5" w:rsidP="008E2718">
            <w:pPr>
              <w:pStyle w:val="Paragraphedeliste"/>
              <w:numPr>
                <w:ilvl w:val="0"/>
                <w:numId w:val="23"/>
              </w:numPr>
              <w:contextualSpacing/>
              <w:rPr>
                <w:rFonts w:ascii="Calibri" w:hAnsi="Calibri" w:cs="Calibri"/>
              </w:rPr>
            </w:pPr>
            <w:r w:rsidRPr="00B4653C">
              <w:rPr>
                <w:rFonts w:ascii="Calibri" w:hAnsi="Calibri" w:cs="Calibri"/>
              </w:rPr>
              <w:t>Paramètre recommandés du serti</w:t>
            </w:r>
          </w:p>
          <w:p w14:paraId="17736A2F" w14:textId="77777777" w:rsidR="009B21E5" w:rsidRPr="00B4653C" w:rsidRDefault="009B21E5" w:rsidP="008E2718">
            <w:pPr>
              <w:pStyle w:val="Paragraphedeliste"/>
              <w:numPr>
                <w:ilvl w:val="0"/>
                <w:numId w:val="23"/>
              </w:numPr>
              <w:contextualSpacing/>
              <w:rPr>
                <w:rFonts w:ascii="Calibri" w:hAnsi="Calibri" w:cs="Calibri"/>
              </w:rPr>
            </w:pPr>
            <w:r>
              <w:rPr>
                <w:rFonts w:ascii="Calibri" w:hAnsi="Calibri" w:cs="Calibri"/>
              </w:rPr>
              <w:t>Conditionnement</w:t>
            </w:r>
          </w:p>
          <w:p w14:paraId="41BD45CC"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152B69D8"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c>
          <w:tcPr>
            <w:tcW w:w="1318" w:type="dxa"/>
            <w:gridSpan w:val="5"/>
            <w:tcBorders>
              <w:top w:val="single" w:sz="4" w:space="0" w:color="auto"/>
              <w:left w:val="nil"/>
              <w:bottom w:val="single" w:sz="4" w:space="0" w:color="auto"/>
              <w:right w:val="single" w:sz="4" w:space="0" w:color="auto"/>
            </w:tcBorders>
            <w:shd w:val="clear" w:color="auto" w:fill="auto"/>
          </w:tcPr>
          <w:p w14:paraId="3D8848EE"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6E5D0589"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9A0A4" w14:textId="77777777" w:rsidR="009B21E5" w:rsidRDefault="009B21E5" w:rsidP="009B21E5">
            <w:pPr>
              <w:rPr>
                <w:rFonts w:ascii="Century Gothic" w:hAnsi="Century Gothic"/>
                <w:b/>
                <w:sz w:val="22"/>
                <w:szCs w:val="22"/>
              </w:rPr>
            </w:pPr>
            <w:r>
              <w:rPr>
                <w:rFonts w:ascii="Century Gothic" w:hAnsi="Century Gothic"/>
                <w:b/>
                <w:sz w:val="22"/>
                <w:szCs w:val="22"/>
              </w:rPr>
              <w:t>12</w:t>
            </w:r>
          </w:p>
        </w:tc>
        <w:tc>
          <w:tcPr>
            <w:tcW w:w="6926" w:type="dxa"/>
            <w:tcBorders>
              <w:top w:val="nil"/>
              <w:left w:val="single" w:sz="4" w:space="0" w:color="auto"/>
              <w:bottom w:val="single" w:sz="4" w:space="0" w:color="auto"/>
              <w:right w:val="single" w:sz="4" w:space="0" w:color="auto"/>
            </w:tcBorders>
            <w:shd w:val="clear" w:color="auto" w:fill="auto"/>
            <w:vAlign w:val="center"/>
          </w:tcPr>
          <w:p w14:paraId="2DC48EFE" w14:textId="77777777" w:rsidR="009B21E5" w:rsidRDefault="009B21E5" w:rsidP="009B21E5">
            <w:pPr>
              <w:rPr>
                <w:rFonts w:ascii="Calibri" w:hAnsi="Calibri" w:cs="Calibri"/>
                <w:b/>
                <w:bCs/>
              </w:rPr>
            </w:pPr>
            <w:r>
              <w:rPr>
                <w:rFonts w:ascii="Calibri" w:hAnsi="Calibri" w:cs="Calibri"/>
                <w:b/>
                <w:bCs/>
              </w:rPr>
              <w:t>Palettes</w:t>
            </w:r>
          </w:p>
          <w:p w14:paraId="68AE70D3" w14:textId="77777777" w:rsidR="009B21E5" w:rsidRDefault="009B21E5" w:rsidP="009B21E5">
            <w:pPr>
              <w:rPr>
                <w:rFonts w:ascii="Calibri" w:hAnsi="Calibri" w:cs="Calibri"/>
              </w:rPr>
            </w:pPr>
          </w:p>
          <w:p w14:paraId="072B4498" w14:textId="77777777" w:rsidR="009B21E5" w:rsidRDefault="009B21E5" w:rsidP="009B21E5">
            <w:pPr>
              <w:rPr>
                <w:rFonts w:ascii="Calibri" w:hAnsi="Calibri" w:cs="Calibri"/>
              </w:rPr>
            </w:pPr>
            <w:r>
              <w:rPr>
                <w:rFonts w:ascii="Calibri" w:hAnsi="Calibri" w:cs="Calibri"/>
              </w:rPr>
              <w:t>-Dimensions (L*W*H) : 1 200*800*145 mm</w:t>
            </w:r>
            <w:r>
              <w:rPr>
                <w:rFonts w:ascii="Calibri" w:hAnsi="Calibri" w:cs="Calibri"/>
              </w:rPr>
              <w:br/>
              <w:t>-Palette en polyéthylène haute densité de qualité alimentaire.</w:t>
            </w:r>
          </w:p>
          <w:p w14:paraId="21F32AF3" w14:textId="77777777" w:rsidR="009B21E5" w:rsidRDefault="009B21E5" w:rsidP="009B21E5">
            <w:pPr>
              <w:rPr>
                <w:rFonts w:ascii="Calibri" w:hAnsi="Calibri" w:cs="Calibri"/>
              </w:rPr>
            </w:pPr>
            <w:r>
              <w:rPr>
                <w:rFonts w:ascii="Calibri" w:hAnsi="Calibri" w:cs="Calibri"/>
              </w:rPr>
              <w:t>-Résistent aux hautes températures (-40 °C à + 70 °C)</w:t>
            </w:r>
          </w:p>
          <w:p w14:paraId="08C37ACE" w14:textId="77777777" w:rsidR="009B21E5" w:rsidRDefault="009B21E5" w:rsidP="009B21E5">
            <w:pPr>
              <w:rPr>
                <w:rFonts w:ascii="Calibri" w:hAnsi="Calibri" w:cs="Calibri"/>
              </w:rPr>
            </w:pPr>
            <w:r>
              <w:rPr>
                <w:rFonts w:ascii="Calibri" w:hAnsi="Calibri" w:cs="Calibri"/>
              </w:rPr>
              <w:t>-Inattaquables par les moisissures et l’humidité et adaptées aux secteurs alimentaires ;</w:t>
            </w:r>
          </w:p>
          <w:p w14:paraId="4E4AF219" w14:textId="77777777" w:rsidR="009B21E5" w:rsidRDefault="009B21E5" w:rsidP="009B21E5">
            <w:pPr>
              <w:rPr>
                <w:rFonts w:ascii="Calibri" w:hAnsi="Calibri" w:cs="Calibri"/>
              </w:rPr>
            </w:pPr>
            <w:r>
              <w:rPr>
                <w:rFonts w:ascii="Calibri" w:hAnsi="Calibri" w:cs="Calibri"/>
              </w:rPr>
              <w:t>- robuste et facile à transporter</w:t>
            </w:r>
          </w:p>
          <w:p w14:paraId="2C368AF1" w14:textId="77777777" w:rsidR="009B21E5" w:rsidRDefault="009B21E5" w:rsidP="009B21E5">
            <w:pPr>
              <w:rPr>
                <w:rFonts w:ascii="Calibri" w:hAnsi="Calibri" w:cs="Calibri"/>
              </w:rPr>
            </w:pPr>
            <w:r>
              <w:rPr>
                <w:rFonts w:ascii="Calibri" w:hAnsi="Calibri" w:cs="Calibri"/>
              </w:rPr>
              <w:t>-Couleur : Blanche</w:t>
            </w:r>
          </w:p>
          <w:p w14:paraId="437CFB92" w14:textId="77777777" w:rsidR="009B21E5" w:rsidRDefault="009B21E5" w:rsidP="009B21E5">
            <w:pPr>
              <w:rPr>
                <w:rFonts w:ascii="Calibri" w:hAnsi="Calibri" w:cs="Calibri"/>
              </w:rPr>
            </w:pPr>
            <w:r>
              <w:rPr>
                <w:rFonts w:ascii="Calibri" w:hAnsi="Calibri" w:cs="Calibri"/>
              </w:rPr>
              <w:t>-Poids (Environ) : 7 kg</w:t>
            </w:r>
            <w:r>
              <w:rPr>
                <w:rFonts w:ascii="Calibri" w:hAnsi="Calibri" w:cs="Calibri"/>
              </w:rPr>
              <w:br/>
              <w:t>-Charge dynamique : 1000 kg maxi.</w:t>
            </w:r>
          </w:p>
          <w:p w14:paraId="2CCBD679" w14:textId="77777777" w:rsidR="009B21E5" w:rsidRDefault="009B21E5" w:rsidP="009B21E5">
            <w:pPr>
              <w:rPr>
                <w:rFonts w:ascii="Calibri" w:hAnsi="Calibri" w:cs="Calibri"/>
              </w:rPr>
            </w:pPr>
            <w:r>
              <w:rPr>
                <w:rFonts w:ascii="Calibri" w:hAnsi="Calibri" w:cs="Calibri"/>
              </w:rPr>
              <w:t>-Charge statique :</w:t>
            </w:r>
          </w:p>
          <w:p w14:paraId="22EFAFE8" w14:textId="77777777" w:rsidR="009B21E5" w:rsidRDefault="009B21E5" w:rsidP="009B21E5">
            <w:pPr>
              <w:rPr>
                <w:rFonts w:ascii="Calibri" w:hAnsi="Calibri" w:cs="Calibri"/>
              </w:rPr>
            </w:pPr>
          </w:p>
          <w:p w14:paraId="603C29DA"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7F1E707A"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c>
          <w:tcPr>
            <w:tcW w:w="1318" w:type="dxa"/>
            <w:gridSpan w:val="5"/>
            <w:tcBorders>
              <w:top w:val="single" w:sz="4" w:space="0" w:color="auto"/>
              <w:left w:val="nil"/>
              <w:bottom w:val="single" w:sz="4" w:space="0" w:color="auto"/>
              <w:right w:val="single" w:sz="4" w:space="0" w:color="auto"/>
            </w:tcBorders>
            <w:shd w:val="clear" w:color="auto" w:fill="auto"/>
          </w:tcPr>
          <w:p w14:paraId="4DCDE1D2"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684FC69"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A4738" w14:textId="77777777" w:rsidR="009B21E5" w:rsidRDefault="009B21E5" w:rsidP="009B21E5">
            <w:pPr>
              <w:rPr>
                <w:rFonts w:ascii="Century Gothic" w:hAnsi="Century Gothic"/>
                <w:b/>
                <w:sz w:val="22"/>
                <w:szCs w:val="22"/>
              </w:rPr>
            </w:pPr>
            <w:r>
              <w:rPr>
                <w:rFonts w:ascii="Century Gothic" w:hAnsi="Century Gothic"/>
                <w:b/>
                <w:sz w:val="22"/>
                <w:szCs w:val="22"/>
              </w:rPr>
              <w:t>13</w:t>
            </w:r>
          </w:p>
        </w:tc>
        <w:tc>
          <w:tcPr>
            <w:tcW w:w="6926" w:type="dxa"/>
            <w:tcBorders>
              <w:top w:val="nil"/>
              <w:left w:val="single" w:sz="4" w:space="0" w:color="auto"/>
              <w:bottom w:val="single" w:sz="4" w:space="0" w:color="auto"/>
              <w:right w:val="single" w:sz="4" w:space="0" w:color="auto"/>
            </w:tcBorders>
            <w:shd w:val="clear" w:color="auto" w:fill="auto"/>
            <w:vAlign w:val="center"/>
          </w:tcPr>
          <w:p w14:paraId="7C7AD8ED" w14:textId="77777777" w:rsidR="009B21E5" w:rsidRDefault="009B21E5" w:rsidP="009B21E5">
            <w:pPr>
              <w:rPr>
                <w:rFonts w:ascii="Calibri" w:hAnsi="Calibri" w:cs="Calibri"/>
                <w:b/>
                <w:bCs/>
              </w:rPr>
            </w:pPr>
            <w:r>
              <w:rPr>
                <w:rFonts w:ascii="Calibri" w:hAnsi="Calibri" w:cs="Calibri"/>
                <w:b/>
                <w:bCs/>
              </w:rPr>
              <w:t>Caisses en plastique avec logo de l’OFPPT</w:t>
            </w:r>
          </w:p>
          <w:p w14:paraId="0FE0F509" w14:textId="77777777" w:rsidR="009B21E5" w:rsidRDefault="009B21E5" w:rsidP="009B21E5">
            <w:pPr>
              <w:rPr>
                <w:rFonts w:ascii="Calibri" w:hAnsi="Calibri" w:cs="Calibri"/>
              </w:rPr>
            </w:pPr>
          </w:p>
          <w:p w14:paraId="44251FBA" w14:textId="77777777" w:rsidR="009B21E5" w:rsidRDefault="009B21E5" w:rsidP="009B21E5">
            <w:pPr>
              <w:rPr>
                <w:rFonts w:ascii="Calibri" w:hAnsi="Calibri" w:cs="Calibri"/>
              </w:rPr>
            </w:pPr>
            <w:r>
              <w:rPr>
                <w:rFonts w:ascii="Calibri" w:hAnsi="Calibri" w:cs="Calibri"/>
              </w:rPr>
              <w:t>-En polyéthylène haute densité de qualité alimentaire.</w:t>
            </w:r>
          </w:p>
          <w:p w14:paraId="5F3F0B05" w14:textId="77777777" w:rsidR="009B21E5" w:rsidRDefault="009B21E5" w:rsidP="009B21E5">
            <w:pPr>
              <w:rPr>
                <w:rFonts w:ascii="Calibri" w:hAnsi="Calibri" w:cs="Calibri"/>
              </w:rPr>
            </w:pPr>
            <w:r>
              <w:rPr>
                <w:rFonts w:ascii="Calibri" w:hAnsi="Calibri" w:cs="Calibri"/>
              </w:rPr>
              <w:t>-Résistent aux hautes températures (-20 °C à + 70 °C)</w:t>
            </w:r>
          </w:p>
          <w:p w14:paraId="1096A09A" w14:textId="77777777" w:rsidR="009B21E5" w:rsidRDefault="009B21E5" w:rsidP="009B21E5">
            <w:pPr>
              <w:rPr>
                <w:rFonts w:ascii="Calibri" w:hAnsi="Calibri" w:cs="Calibri"/>
              </w:rPr>
            </w:pPr>
            <w:r>
              <w:rPr>
                <w:rFonts w:ascii="Calibri" w:hAnsi="Calibri" w:cs="Calibri"/>
              </w:rPr>
              <w:t>-Inattaquables par les moisissures et l’humidité et adaptées aux secteurs alimentaires ;</w:t>
            </w:r>
          </w:p>
          <w:p w14:paraId="7D9BE8FE" w14:textId="77777777" w:rsidR="009B21E5" w:rsidRDefault="009B21E5" w:rsidP="009B21E5">
            <w:pPr>
              <w:rPr>
                <w:rFonts w:ascii="Calibri" w:hAnsi="Calibri" w:cs="Calibri"/>
              </w:rPr>
            </w:pPr>
            <w:r>
              <w:rPr>
                <w:rFonts w:ascii="Calibri" w:hAnsi="Calibri" w:cs="Calibri"/>
              </w:rPr>
              <w:t>- Couleur : Blanche</w:t>
            </w:r>
          </w:p>
          <w:p w14:paraId="61464930" w14:textId="77777777" w:rsidR="009B21E5" w:rsidRDefault="009B21E5" w:rsidP="009B21E5">
            <w:pPr>
              <w:rPr>
                <w:rFonts w:ascii="Calibri" w:hAnsi="Calibri" w:cs="Calibri"/>
              </w:rPr>
            </w:pPr>
            <w:r>
              <w:rPr>
                <w:rFonts w:ascii="Calibri" w:hAnsi="Calibri" w:cs="Calibri"/>
              </w:rPr>
              <w:lastRenderedPageBreak/>
              <w:t>- robuste et facile à transporter</w:t>
            </w:r>
            <w:r>
              <w:rPr>
                <w:rFonts w:ascii="Calibri" w:hAnsi="Calibri" w:cs="Calibri"/>
              </w:rPr>
              <w:br/>
              <w:t>-Dimensions environ : Largeur 600x Profondeur 400 x Hauteur 150 mm ;</w:t>
            </w:r>
          </w:p>
          <w:p w14:paraId="6072AC73" w14:textId="77777777" w:rsidR="009B21E5" w:rsidRPr="00D52B7E" w:rsidRDefault="009B21E5" w:rsidP="009B21E5">
            <w:pPr>
              <w:rPr>
                <w:b/>
                <w:bCs/>
                <w:color w:val="000000"/>
                <w:sz w:val="8"/>
                <w:u w:val="single"/>
              </w:rPr>
            </w:pPr>
            <w:r>
              <w:rPr>
                <w:rFonts w:ascii="Calibri" w:hAnsi="Calibri" w:cs="Calibri"/>
              </w:rPr>
              <w:t>-Capacité : 20 litres.</w:t>
            </w:r>
            <w:r>
              <w:rPr>
                <w:rFonts w:ascii="Calibri" w:hAnsi="Calibri" w:cs="Calibri"/>
              </w:rPr>
              <w:br/>
              <w:t>-Poids 1,5 kg</w:t>
            </w:r>
          </w:p>
          <w:p w14:paraId="2A4E94D7"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23B0C683"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c>
          <w:tcPr>
            <w:tcW w:w="1318" w:type="dxa"/>
            <w:gridSpan w:val="5"/>
            <w:tcBorders>
              <w:top w:val="single" w:sz="4" w:space="0" w:color="auto"/>
              <w:left w:val="nil"/>
              <w:bottom w:val="single" w:sz="4" w:space="0" w:color="auto"/>
              <w:right w:val="single" w:sz="4" w:space="0" w:color="auto"/>
            </w:tcBorders>
            <w:shd w:val="clear" w:color="auto" w:fill="auto"/>
          </w:tcPr>
          <w:p w14:paraId="4FBC513A"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64FE3C61"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3EF8F" w14:textId="77777777" w:rsidR="009B21E5" w:rsidRDefault="009B21E5" w:rsidP="009B21E5">
            <w:pPr>
              <w:rPr>
                <w:rFonts w:ascii="Century Gothic" w:hAnsi="Century Gothic"/>
                <w:b/>
                <w:sz w:val="22"/>
                <w:szCs w:val="22"/>
              </w:rPr>
            </w:pPr>
          </w:p>
          <w:p w14:paraId="7B9A0940" w14:textId="77777777" w:rsidR="009B21E5" w:rsidRDefault="009B21E5" w:rsidP="009B21E5">
            <w:pPr>
              <w:rPr>
                <w:rFonts w:ascii="Century Gothic" w:hAnsi="Century Gothic"/>
                <w:b/>
                <w:sz w:val="22"/>
                <w:szCs w:val="22"/>
              </w:rPr>
            </w:pPr>
          </w:p>
          <w:p w14:paraId="5F61E751" w14:textId="77777777" w:rsidR="009B21E5" w:rsidRDefault="009B21E5" w:rsidP="009B21E5">
            <w:pPr>
              <w:rPr>
                <w:rFonts w:ascii="Century Gothic" w:hAnsi="Century Gothic"/>
                <w:b/>
                <w:sz w:val="22"/>
                <w:szCs w:val="22"/>
              </w:rPr>
            </w:pPr>
          </w:p>
          <w:p w14:paraId="49F3ED0F" w14:textId="77777777" w:rsidR="009B21E5" w:rsidRDefault="009B21E5" w:rsidP="009B21E5">
            <w:pPr>
              <w:rPr>
                <w:rFonts w:ascii="Century Gothic" w:hAnsi="Century Gothic"/>
                <w:b/>
                <w:sz w:val="22"/>
                <w:szCs w:val="22"/>
              </w:rPr>
            </w:pPr>
          </w:p>
          <w:p w14:paraId="2DDA4219" w14:textId="77777777" w:rsidR="009B21E5" w:rsidRDefault="009B21E5" w:rsidP="009B21E5">
            <w:pPr>
              <w:rPr>
                <w:rFonts w:ascii="Century Gothic" w:hAnsi="Century Gothic"/>
                <w:b/>
                <w:sz w:val="22"/>
                <w:szCs w:val="22"/>
              </w:rPr>
            </w:pPr>
            <w:r>
              <w:rPr>
                <w:rFonts w:ascii="Century Gothic" w:hAnsi="Century Gothic"/>
                <w:b/>
                <w:sz w:val="22"/>
                <w:szCs w:val="22"/>
              </w:rPr>
              <w:t>14</w:t>
            </w:r>
          </w:p>
        </w:tc>
        <w:tc>
          <w:tcPr>
            <w:tcW w:w="6926" w:type="dxa"/>
            <w:tcBorders>
              <w:top w:val="nil"/>
              <w:left w:val="single" w:sz="4" w:space="0" w:color="auto"/>
              <w:bottom w:val="single" w:sz="4" w:space="0" w:color="auto"/>
              <w:right w:val="single" w:sz="4" w:space="0" w:color="auto"/>
            </w:tcBorders>
            <w:shd w:val="clear" w:color="auto" w:fill="auto"/>
            <w:vAlign w:val="center"/>
          </w:tcPr>
          <w:p w14:paraId="29269745" w14:textId="77777777" w:rsidR="009B21E5" w:rsidRDefault="009B21E5" w:rsidP="009B21E5">
            <w:pPr>
              <w:rPr>
                <w:rFonts w:ascii="Calibri" w:hAnsi="Calibri" w:cs="Calibri"/>
                <w:b/>
                <w:bCs/>
              </w:rPr>
            </w:pPr>
            <w:r>
              <w:rPr>
                <w:rFonts w:ascii="Calibri" w:hAnsi="Calibri" w:cs="Calibri"/>
                <w:b/>
                <w:bCs/>
              </w:rPr>
              <w:t>Ciseaux pour étêter ; éviscérer et équeuter le poisson :</w:t>
            </w:r>
          </w:p>
          <w:p w14:paraId="4885F1E8" w14:textId="77777777" w:rsidR="009B21E5" w:rsidRDefault="009B21E5" w:rsidP="009B21E5">
            <w:pPr>
              <w:rPr>
                <w:rFonts w:ascii="Calibri" w:hAnsi="Calibri" w:cs="Calibri"/>
              </w:rPr>
            </w:pPr>
            <w:r>
              <w:rPr>
                <w:rFonts w:ascii="Calibri" w:hAnsi="Calibri" w:cs="Calibri"/>
              </w:rPr>
              <w:br/>
              <w:t xml:space="preserve">-Permet de sectionner partiellement la tête de la sardine, de sorte que les viscères y restent solidaires, puis, par un mouvement de traction, de retirer l’ensemble tête et viscères. Il ne nécessite qu’une légère rotation du poignet tenant la sardine. </w:t>
            </w:r>
            <w:r>
              <w:rPr>
                <w:rFonts w:ascii="Calibri" w:hAnsi="Calibri" w:cs="Calibri"/>
              </w:rPr>
              <w:br/>
              <w:t>-La qualité et la productivité de ces opérations sont identiques à celles réalisées avec un couteau. Facile à utiliser ;</w:t>
            </w:r>
            <w:r>
              <w:rPr>
                <w:rFonts w:ascii="Calibri" w:hAnsi="Calibri" w:cs="Calibri"/>
              </w:rPr>
              <w:br/>
              <w:t>-Fabriquer en inox acier inoxydable (conforme aux normes alimentaires) avec poignée et becs surmoulés.</w:t>
            </w:r>
            <w:r>
              <w:rPr>
                <w:rFonts w:ascii="Calibri" w:hAnsi="Calibri" w:cs="Calibri"/>
              </w:rPr>
              <w:br/>
              <w:t xml:space="preserve"> -Ciseaux démontable pour faciliter le nettoyage.</w:t>
            </w:r>
          </w:p>
          <w:p w14:paraId="559E21D4"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2E84A5F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E000C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98A720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4F46AA40"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489F847F"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F3AFF" w14:textId="77777777" w:rsidR="009B21E5" w:rsidRPr="004E793F" w:rsidRDefault="009B21E5" w:rsidP="009B21E5">
            <w:pPr>
              <w:rPr>
                <w:rFonts w:ascii="Century Gothic" w:hAnsi="Century Gothic"/>
                <w:b/>
                <w:sz w:val="22"/>
                <w:szCs w:val="22"/>
              </w:rPr>
            </w:pPr>
            <w:r>
              <w:rPr>
                <w:rFonts w:ascii="Century Gothic" w:hAnsi="Century Gothic"/>
                <w:b/>
                <w:sz w:val="22"/>
                <w:szCs w:val="22"/>
              </w:rPr>
              <w:t xml:space="preserve"> 15</w:t>
            </w:r>
          </w:p>
          <w:p w14:paraId="4866EF60" w14:textId="77777777" w:rsidR="009B21E5" w:rsidRPr="004E793F" w:rsidRDefault="009B21E5" w:rsidP="009B21E5">
            <w:pPr>
              <w:rPr>
                <w:rFonts w:ascii="Century Gothic" w:hAnsi="Century Gothic"/>
                <w:b/>
                <w:sz w:val="22"/>
                <w:szCs w:val="22"/>
              </w:rPr>
            </w:pPr>
          </w:p>
        </w:tc>
        <w:tc>
          <w:tcPr>
            <w:tcW w:w="6926" w:type="dxa"/>
            <w:tcBorders>
              <w:top w:val="nil"/>
              <w:left w:val="single" w:sz="4" w:space="0" w:color="auto"/>
              <w:bottom w:val="single" w:sz="4" w:space="0" w:color="auto"/>
              <w:right w:val="single" w:sz="4" w:space="0" w:color="auto"/>
            </w:tcBorders>
            <w:shd w:val="clear" w:color="auto" w:fill="auto"/>
            <w:vAlign w:val="center"/>
          </w:tcPr>
          <w:p w14:paraId="2FFA0C32" w14:textId="77777777" w:rsidR="009B21E5" w:rsidRPr="0064622B" w:rsidRDefault="009B21E5" w:rsidP="009B21E5">
            <w:pPr>
              <w:rPr>
                <w:b/>
                <w:bCs/>
                <w:color w:val="000000"/>
                <w:sz w:val="8"/>
                <w:u w:val="single"/>
              </w:rPr>
            </w:pPr>
          </w:p>
          <w:p w14:paraId="26B2973C" w14:textId="77777777" w:rsidR="009B21E5" w:rsidRDefault="009B21E5" w:rsidP="009B21E5">
            <w:pPr>
              <w:rPr>
                <w:rFonts w:ascii="Calibri" w:hAnsi="Calibri" w:cs="Calibri"/>
              </w:rPr>
            </w:pPr>
            <w:r>
              <w:rPr>
                <w:rFonts w:ascii="Calibri" w:hAnsi="Calibri" w:cs="Calibri"/>
                <w:b/>
                <w:bCs/>
              </w:rPr>
              <w:t>Couteaux pour filetage de poisson :</w:t>
            </w:r>
            <w:r>
              <w:rPr>
                <w:rFonts w:ascii="Calibri" w:hAnsi="Calibri" w:cs="Calibri"/>
              </w:rPr>
              <w:t xml:space="preserve"> </w:t>
            </w:r>
          </w:p>
          <w:p w14:paraId="2C608DB3" w14:textId="77777777" w:rsidR="009B21E5" w:rsidRDefault="009B21E5" w:rsidP="009B21E5">
            <w:pPr>
              <w:rPr>
                <w:rFonts w:ascii="Calibri" w:hAnsi="Calibri" w:cs="Calibri"/>
              </w:rPr>
            </w:pPr>
            <w:r>
              <w:rPr>
                <w:rFonts w:ascii="Calibri" w:hAnsi="Calibri" w:cs="Calibri"/>
              </w:rPr>
              <w:br/>
              <w:t xml:space="preserve">-Matériaux de la lame :  en acier inoxydable alimentaire </w:t>
            </w:r>
            <w:r>
              <w:rPr>
                <w:rFonts w:ascii="Calibri" w:hAnsi="Calibri" w:cs="Calibri"/>
              </w:rPr>
              <w:br/>
              <w:t xml:space="preserve">-Matériaux de poignée : poignée en plastique </w:t>
            </w:r>
            <w:r>
              <w:rPr>
                <w:rFonts w:ascii="Calibri" w:hAnsi="Calibri" w:cs="Calibri"/>
              </w:rPr>
              <w:br/>
              <w:t>-Longueur de la lame environ : 150 mm</w:t>
            </w:r>
            <w:r>
              <w:rPr>
                <w:rFonts w:ascii="Calibri" w:hAnsi="Calibri" w:cs="Calibri"/>
              </w:rPr>
              <w:br/>
              <w:t>-Longueur de la poignée environ : 120mm</w:t>
            </w:r>
          </w:p>
          <w:p w14:paraId="0F28C8A6" w14:textId="77777777" w:rsidR="009B21E5" w:rsidRDefault="009B21E5" w:rsidP="009B21E5">
            <w:pPr>
              <w:rPr>
                <w:rFonts w:ascii="Calibri" w:hAnsi="Calibri" w:cs="Calibri"/>
              </w:rPr>
            </w:pPr>
          </w:p>
          <w:p w14:paraId="2AA639C2" w14:textId="77777777" w:rsidR="009B21E5" w:rsidRDefault="009B21E5" w:rsidP="009B21E5">
            <w:pPr>
              <w:rPr>
                <w:rFonts w:ascii="Calibri" w:hAnsi="Calibri" w:cs="Calibri"/>
              </w:rPr>
            </w:pPr>
          </w:p>
          <w:p w14:paraId="46029CD2" w14:textId="77777777" w:rsidR="009B21E5" w:rsidRPr="0064622B" w:rsidRDefault="009B21E5" w:rsidP="009B21E5">
            <w:pPr>
              <w:rPr>
                <w:rFonts w:ascii="Calibri Light" w:hAnsi="Calibri Light"/>
                <w:color w:val="000000"/>
                <w:sz w:val="10"/>
              </w:rPr>
            </w:pPr>
          </w:p>
        </w:tc>
        <w:tc>
          <w:tcPr>
            <w:tcW w:w="1483" w:type="dxa"/>
            <w:tcBorders>
              <w:top w:val="single" w:sz="4" w:space="0" w:color="auto"/>
              <w:left w:val="nil"/>
              <w:bottom w:val="single" w:sz="4" w:space="0" w:color="auto"/>
              <w:right w:val="single" w:sz="4" w:space="0" w:color="auto"/>
            </w:tcBorders>
            <w:shd w:val="clear" w:color="auto" w:fill="auto"/>
          </w:tcPr>
          <w:p w14:paraId="6D46F9DB"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6EC3108"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E21DE17"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3451FE8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14:paraId="3D2F85D5"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AE018" w14:textId="77777777" w:rsidR="009B21E5" w:rsidRPr="00BA24DE" w:rsidRDefault="009B21E5" w:rsidP="009B21E5">
            <w:pPr>
              <w:rPr>
                <w:rFonts w:ascii="Century Gothic" w:hAnsi="Century Gothic"/>
                <w:b/>
                <w:sz w:val="22"/>
                <w:szCs w:val="22"/>
              </w:rPr>
            </w:pPr>
            <w:r>
              <w:rPr>
                <w:rFonts w:ascii="Century Gothic" w:hAnsi="Century Gothic"/>
                <w:b/>
                <w:sz w:val="22"/>
                <w:szCs w:val="22"/>
              </w:rPr>
              <w:t>16</w:t>
            </w:r>
          </w:p>
        </w:tc>
        <w:tc>
          <w:tcPr>
            <w:tcW w:w="6926" w:type="dxa"/>
            <w:tcBorders>
              <w:top w:val="nil"/>
              <w:left w:val="single" w:sz="4" w:space="0" w:color="auto"/>
              <w:bottom w:val="single" w:sz="4" w:space="0" w:color="auto"/>
              <w:right w:val="single" w:sz="4" w:space="0" w:color="auto"/>
            </w:tcBorders>
            <w:shd w:val="clear" w:color="auto" w:fill="auto"/>
            <w:vAlign w:val="center"/>
          </w:tcPr>
          <w:p w14:paraId="7863B808" w14:textId="77777777" w:rsidR="009B21E5" w:rsidRDefault="009B21E5" w:rsidP="009B21E5">
            <w:pPr>
              <w:rPr>
                <w:rFonts w:ascii="Calibri" w:hAnsi="Calibri" w:cs="Calibri"/>
              </w:rPr>
            </w:pPr>
            <w:r>
              <w:rPr>
                <w:rFonts w:ascii="Calibri" w:hAnsi="Calibri" w:cs="Calibri"/>
                <w:b/>
                <w:bCs/>
              </w:rPr>
              <w:t xml:space="preserve">Balance plateforme </w:t>
            </w:r>
            <w:r>
              <w:rPr>
                <w:rFonts w:ascii="Calibri" w:hAnsi="Calibri" w:cs="Calibri"/>
              </w:rPr>
              <w:t xml:space="preserve">   </w:t>
            </w:r>
          </w:p>
          <w:p w14:paraId="2497F768" w14:textId="77777777" w:rsidR="009B21E5" w:rsidRDefault="009B21E5" w:rsidP="009B21E5">
            <w:pPr>
              <w:rPr>
                <w:rFonts w:ascii="Calibri" w:hAnsi="Calibri" w:cs="Calibri"/>
              </w:rPr>
            </w:pPr>
            <w:r>
              <w:rPr>
                <w:rFonts w:ascii="Calibri" w:hAnsi="Calibri" w:cs="Calibri"/>
              </w:rPr>
              <w:t xml:space="preserve">  </w:t>
            </w:r>
            <w:r>
              <w:rPr>
                <w:rFonts w:ascii="Calibri" w:hAnsi="Calibri" w:cs="Calibri"/>
              </w:rPr>
              <w:br/>
              <w:t xml:space="preserve">-Portée : 0- 50 kg ± 10% ; </w:t>
            </w:r>
          </w:p>
          <w:p w14:paraId="74FB04DA" w14:textId="77777777" w:rsidR="009B21E5" w:rsidRDefault="009B21E5" w:rsidP="009B21E5">
            <w:pPr>
              <w:rPr>
                <w:rFonts w:ascii="Calibri" w:hAnsi="Calibri" w:cs="Calibri"/>
              </w:rPr>
            </w:pPr>
            <w:r>
              <w:rPr>
                <w:rFonts w:ascii="Calibri" w:hAnsi="Calibri" w:cs="Calibri"/>
              </w:rPr>
              <w:t>-précision :10 g ;                                                                                                                                                                  -Plateau inox ;                                                                                                                                                            -Calibrage externe de la tare.                                                                                                                                                                         -Alimentation 220V, 50HZ.</w:t>
            </w:r>
          </w:p>
          <w:p w14:paraId="5CF6289D" w14:textId="77777777" w:rsidR="009B21E5" w:rsidRDefault="009B21E5" w:rsidP="009B21E5">
            <w:pPr>
              <w:rPr>
                <w:rFonts w:ascii="Calibri" w:hAnsi="Calibri" w:cs="Calibri"/>
              </w:rPr>
            </w:pPr>
            <w:r>
              <w:rPr>
                <w:rFonts w:ascii="Calibri" w:hAnsi="Calibri" w:cs="Calibri"/>
              </w:rPr>
              <w:t>-Homologué et étalonné (Livrée avec certificat d'étalonnage).</w:t>
            </w:r>
          </w:p>
          <w:p w14:paraId="6A80EDF8" w14:textId="77777777" w:rsidR="009B21E5" w:rsidRPr="002D77F4" w:rsidRDefault="009B21E5" w:rsidP="009B21E5">
            <w:pPr>
              <w:rPr>
                <w:rFonts w:ascii="Calibri" w:hAnsi="Calibri" w:cs="Calibri"/>
              </w:rPr>
            </w:pPr>
            <w:r w:rsidRPr="002D77F4">
              <w:rPr>
                <w:rFonts w:ascii="Calibri" w:hAnsi="Calibri" w:cs="Calibri"/>
              </w:rPr>
              <w:t xml:space="preserve">-Dimensions plateforme de pesée (L×P×H) :600*400*120 mm </w:t>
            </w:r>
            <w:r>
              <w:rPr>
                <w:rFonts w:ascii="Calibri" w:hAnsi="Calibri" w:cs="Calibri"/>
              </w:rPr>
              <w:t>± 10%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8"/>
              <w:gridCol w:w="1017"/>
            </w:tblGrid>
            <w:tr w:rsidR="009B21E5" w:rsidRPr="002D77F4" w14:paraId="718615D6" w14:textId="77777777" w:rsidTr="009B21E5">
              <w:trPr>
                <w:tblCellSpacing w:w="15" w:type="dxa"/>
              </w:trPr>
              <w:tc>
                <w:tcPr>
                  <w:tcW w:w="0" w:type="auto"/>
                  <w:vAlign w:val="center"/>
                  <w:hideMark/>
                </w:tcPr>
                <w:p w14:paraId="6F362240" w14:textId="77777777" w:rsidR="009B21E5" w:rsidRPr="002D77F4" w:rsidRDefault="009B21E5" w:rsidP="009B21E5">
                  <w:pPr>
                    <w:rPr>
                      <w:rFonts w:ascii="Calibri" w:hAnsi="Calibri" w:cs="Calibri"/>
                    </w:rPr>
                  </w:pPr>
                  <w:r>
                    <w:rPr>
                      <w:rFonts w:ascii="Calibri" w:hAnsi="Calibri" w:cs="Calibri"/>
                    </w:rPr>
                    <w:t>-</w:t>
                  </w:r>
                  <w:r w:rsidRPr="002D77F4">
                    <w:rPr>
                      <w:rFonts w:ascii="Calibri" w:hAnsi="Calibri" w:cs="Calibri"/>
                    </w:rPr>
                    <w:t>Lecture [d]</w:t>
                  </w:r>
                </w:p>
              </w:tc>
              <w:tc>
                <w:tcPr>
                  <w:tcW w:w="0" w:type="auto"/>
                  <w:vAlign w:val="center"/>
                  <w:hideMark/>
                </w:tcPr>
                <w:p w14:paraId="0ACCE551" w14:textId="77777777" w:rsidR="009B21E5" w:rsidRPr="002D77F4" w:rsidRDefault="009B21E5" w:rsidP="009B21E5">
                  <w:pPr>
                    <w:rPr>
                      <w:rFonts w:ascii="Calibri" w:hAnsi="Calibri" w:cs="Calibri"/>
                    </w:rPr>
                  </w:pPr>
                  <w:r w:rsidRPr="002D77F4">
                    <w:rPr>
                      <w:rFonts w:ascii="Calibri" w:hAnsi="Calibri" w:cs="Calibri"/>
                    </w:rPr>
                    <w:t>: 0,005 kg</w:t>
                  </w:r>
                </w:p>
              </w:tc>
            </w:tr>
          </w:tbl>
          <w:p w14:paraId="4000A289" w14:textId="77777777" w:rsidR="009B21E5" w:rsidRDefault="009B21E5" w:rsidP="009B21E5">
            <w:pPr>
              <w:rPr>
                <w:color w:val="000000"/>
              </w:rPr>
            </w:pPr>
            <w:r w:rsidRPr="00930D95">
              <w:rPr>
                <w:color w:val="000000"/>
              </w:rPr>
              <w:t>- Installation et mise en service par le fournisseur ;</w:t>
            </w:r>
          </w:p>
          <w:p w14:paraId="73683BE8" w14:textId="77777777" w:rsidR="009B21E5" w:rsidRDefault="009B21E5" w:rsidP="009B21E5">
            <w:r>
              <w:rPr>
                <w:color w:val="000000"/>
              </w:rPr>
              <w:t xml:space="preserve">- </w:t>
            </w:r>
            <w:r>
              <w:t>Une fiche technique qui présente de manière claire et concise les spécifications, caractéristiques, et informations essentielles du produit.</w:t>
            </w:r>
          </w:p>
          <w:p w14:paraId="00CF20D5" w14:textId="77777777" w:rsidR="009B21E5" w:rsidRDefault="009B21E5" w:rsidP="009B21E5">
            <w:pPr>
              <w:rPr>
                <w:rFonts w:ascii="Calibri" w:hAnsi="Calibri" w:cs="Calibri"/>
              </w:rPr>
            </w:pPr>
          </w:p>
          <w:p w14:paraId="252B2E13" w14:textId="77777777" w:rsidR="009B21E5" w:rsidRPr="00F7758A"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04934634"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0F8F9D1"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949C9C"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0248C80F"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407C4859"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E1C2D" w14:textId="77777777" w:rsidR="009B21E5" w:rsidRDefault="009B21E5" w:rsidP="009B21E5">
            <w:pPr>
              <w:rPr>
                <w:rFonts w:ascii="Century Gothic" w:hAnsi="Century Gothic"/>
                <w:b/>
                <w:sz w:val="22"/>
                <w:szCs w:val="22"/>
              </w:rPr>
            </w:pPr>
            <w:r>
              <w:rPr>
                <w:rFonts w:ascii="Century Gothic" w:hAnsi="Century Gothic"/>
                <w:b/>
                <w:sz w:val="22"/>
                <w:szCs w:val="22"/>
              </w:rPr>
              <w:t>17</w:t>
            </w:r>
          </w:p>
        </w:tc>
        <w:tc>
          <w:tcPr>
            <w:tcW w:w="6926" w:type="dxa"/>
            <w:tcBorders>
              <w:top w:val="nil"/>
              <w:left w:val="single" w:sz="4" w:space="0" w:color="auto"/>
              <w:bottom w:val="single" w:sz="4" w:space="0" w:color="auto"/>
              <w:right w:val="single" w:sz="4" w:space="0" w:color="auto"/>
            </w:tcBorders>
            <w:shd w:val="clear" w:color="auto" w:fill="auto"/>
            <w:vAlign w:val="center"/>
          </w:tcPr>
          <w:p w14:paraId="7AFBD0B2" w14:textId="77777777" w:rsidR="009B21E5" w:rsidRDefault="009B21E5" w:rsidP="009B21E5">
            <w:pPr>
              <w:rPr>
                <w:rFonts w:ascii="Calibri" w:hAnsi="Calibri" w:cs="Calibri"/>
                <w:b/>
                <w:bCs/>
              </w:rPr>
            </w:pPr>
            <w:r>
              <w:rPr>
                <w:rFonts w:ascii="Calibri" w:hAnsi="Calibri" w:cs="Calibri"/>
                <w:b/>
                <w:bCs/>
              </w:rPr>
              <w:t>Balance de 5kg :</w:t>
            </w:r>
          </w:p>
          <w:p w14:paraId="29824183" w14:textId="77777777" w:rsidR="009B21E5" w:rsidRDefault="009B21E5" w:rsidP="009B21E5">
            <w:pPr>
              <w:rPr>
                <w:rFonts w:ascii="Calibri" w:hAnsi="Calibri" w:cs="Calibri"/>
              </w:rPr>
            </w:pPr>
            <w:r>
              <w:rPr>
                <w:rFonts w:ascii="Calibri" w:hAnsi="Calibri" w:cs="Calibri"/>
                <w:b/>
                <w:bCs/>
              </w:rPr>
              <w:lastRenderedPageBreak/>
              <w:br/>
            </w:r>
            <w:r>
              <w:rPr>
                <w:rFonts w:ascii="Calibri" w:hAnsi="Calibri" w:cs="Calibri"/>
              </w:rPr>
              <w:t>Balance de laboratoire de table, portée 5 kg minimum</w:t>
            </w:r>
            <w:r>
              <w:rPr>
                <w:rFonts w:ascii="Calibri" w:hAnsi="Calibri" w:cs="Calibri"/>
              </w:rPr>
              <w:br/>
              <w:t>Fonction(s)</w:t>
            </w:r>
            <w:r>
              <w:rPr>
                <w:rFonts w:ascii="Calibri" w:hAnsi="Calibri" w:cs="Calibri"/>
              </w:rPr>
              <w:br/>
              <w:t xml:space="preserve">-Pesée réactifs </w:t>
            </w:r>
            <w:r>
              <w:rPr>
                <w:rFonts w:ascii="Calibri" w:hAnsi="Calibri" w:cs="Calibri"/>
              </w:rPr>
              <w:br/>
              <w:t>-Préparation milieux de culture microbiologiques</w:t>
            </w:r>
            <w:r>
              <w:rPr>
                <w:rFonts w:ascii="Calibri" w:hAnsi="Calibri" w:cs="Calibri"/>
              </w:rPr>
              <w:br/>
              <w:t>-Pesée petits ingrédients.</w:t>
            </w:r>
            <w:r>
              <w:rPr>
                <w:rFonts w:ascii="Calibri" w:hAnsi="Calibri" w:cs="Calibri"/>
              </w:rPr>
              <w:br/>
              <w:t xml:space="preserve">Descriptif </w:t>
            </w:r>
            <w:r>
              <w:rPr>
                <w:rFonts w:ascii="Calibri" w:hAnsi="Calibri" w:cs="Calibri"/>
              </w:rPr>
              <w:br/>
              <w:t xml:space="preserve">• Portée : 5000 g ± 10% ; </w:t>
            </w:r>
            <w:r>
              <w:rPr>
                <w:rFonts w:ascii="Calibri" w:hAnsi="Calibri" w:cs="Calibri"/>
              </w:rPr>
              <w:br/>
              <w:t>• Précision minimale : max 0,01 g</w:t>
            </w:r>
            <w:r>
              <w:rPr>
                <w:rFonts w:ascii="Calibri" w:hAnsi="Calibri" w:cs="Calibri"/>
              </w:rPr>
              <w:br/>
              <w:t xml:space="preserve">• Affichage digital </w:t>
            </w:r>
            <w:r>
              <w:rPr>
                <w:rFonts w:ascii="Calibri" w:hAnsi="Calibri" w:cs="Calibri"/>
              </w:rPr>
              <w:br/>
              <w:t>• Pieds réglables</w:t>
            </w:r>
            <w:r>
              <w:rPr>
                <w:rFonts w:ascii="Calibri" w:hAnsi="Calibri" w:cs="Calibri"/>
              </w:rPr>
              <w:br/>
              <w:t>• Plateau inox</w:t>
            </w:r>
            <w:r>
              <w:rPr>
                <w:rFonts w:ascii="Calibri" w:hAnsi="Calibri" w:cs="Calibri"/>
              </w:rPr>
              <w:br/>
              <w:t xml:space="preserve">Accessoires </w:t>
            </w:r>
            <w:r>
              <w:rPr>
                <w:rFonts w:ascii="Calibri" w:hAnsi="Calibri" w:cs="Calibri"/>
              </w:rPr>
              <w:br/>
              <w:t xml:space="preserve">• Poids de calibrage. </w:t>
            </w:r>
            <w:r>
              <w:rPr>
                <w:rFonts w:ascii="Calibri" w:hAnsi="Calibri" w:cs="Calibri"/>
              </w:rPr>
              <w:br/>
              <w:t>Livré avec :</w:t>
            </w:r>
            <w:r>
              <w:rPr>
                <w:rFonts w:ascii="Calibri" w:hAnsi="Calibri" w:cs="Calibri"/>
              </w:rPr>
              <w:br/>
              <w:t>Jeu de poids d’ajustage pour balance :</w:t>
            </w:r>
            <w:r>
              <w:rPr>
                <w:rFonts w:ascii="Calibri" w:hAnsi="Calibri" w:cs="Calibri"/>
              </w:rPr>
              <w:br/>
              <w:t xml:space="preserve">- 5kg, </w:t>
            </w:r>
            <w:r>
              <w:rPr>
                <w:rFonts w:ascii="Calibri" w:hAnsi="Calibri" w:cs="Calibri"/>
              </w:rPr>
              <w:br/>
              <w:t xml:space="preserve">- 1kg, </w:t>
            </w:r>
            <w:r>
              <w:rPr>
                <w:rFonts w:ascii="Calibri" w:hAnsi="Calibri" w:cs="Calibri"/>
              </w:rPr>
              <w:br/>
              <w:t xml:space="preserve">- 200g, </w:t>
            </w:r>
            <w:r>
              <w:rPr>
                <w:rFonts w:ascii="Calibri" w:hAnsi="Calibri" w:cs="Calibri"/>
              </w:rPr>
              <w:br/>
              <w:t xml:space="preserve">- 100g, </w:t>
            </w:r>
            <w:r>
              <w:rPr>
                <w:rFonts w:ascii="Calibri" w:hAnsi="Calibri" w:cs="Calibri"/>
              </w:rPr>
              <w:br/>
              <w:t>- 100g</w:t>
            </w:r>
            <w:r>
              <w:rPr>
                <w:rFonts w:ascii="Calibri" w:hAnsi="Calibri" w:cs="Calibri"/>
              </w:rPr>
              <w:br/>
              <w:t>- Les poids sont fournis en étuis individuel avec gants et pince de manipulation</w:t>
            </w:r>
            <w:r>
              <w:rPr>
                <w:rFonts w:ascii="Calibri" w:hAnsi="Calibri" w:cs="Calibri"/>
              </w:rPr>
              <w:br/>
              <w:t>- Alimentation 220V, 50HZ.</w:t>
            </w:r>
          </w:p>
          <w:p w14:paraId="05181A62" w14:textId="77777777" w:rsidR="009B21E5" w:rsidRDefault="009B21E5" w:rsidP="009B21E5">
            <w:pPr>
              <w:rPr>
                <w:color w:val="000000"/>
              </w:rPr>
            </w:pPr>
            <w:r w:rsidRPr="00930D95">
              <w:rPr>
                <w:color w:val="000000"/>
              </w:rPr>
              <w:t>- Installation et mise en service par le fournisseur ;</w:t>
            </w:r>
          </w:p>
          <w:p w14:paraId="08B8C246" w14:textId="77777777" w:rsidR="009B21E5" w:rsidRDefault="009B21E5" w:rsidP="009B21E5">
            <w:r>
              <w:rPr>
                <w:color w:val="000000"/>
              </w:rPr>
              <w:t xml:space="preserve">- </w:t>
            </w:r>
            <w:r>
              <w:t>Une fiche technique qui présente de manière claire et concise les spécifications, caractéristiques, et informations essentielles du produit.</w:t>
            </w:r>
          </w:p>
          <w:p w14:paraId="3301B266" w14:textId="77777777" w:rsidR="009B21E5" w:rsidRDefault="009B21E5" w:rsidP="009B21E5">
            <w:pPr>
              <w:rPr>
                <w:rFonts w:ascii="Calibri" w:hAnsi="Calibri" w:cs="Calibri"/>
              </w:rPr>
            </w:pPr>
          </w:p>
          <w:p w14:paraId="6325CB05" w14:textId="77777777" w:rsidR="009B21E5" w:rsidRPr="00F7758A"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3BEA621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9C2266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8484F02"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lastRenderedPageBreak/>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290BB06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66FE4101"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056BF"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18</w:t>
            </w:r>
          </w:p>
        </w:tc>
        <w:tc>
          <w:tcPr>
            <w:tcW w:w="6926" w:type="dxa"/>
            <w:tcBorders>
              <w:top w:val="nil"/>
              <w:left w:val="single" w:sz="4" w:space="0" w:color="auto"/>
              <w:bottom w:val="single" w:sz="4" w:space="0" w:color="auto"/>
              <w:right w:val="single" w:sz="4" w:space="0" w:color="auto"/>
            </w:tcBorders>
            <w:shd w:val="clear" w:color="auto" w:fill="auto"/>
            <w:vAlign w:val="center"/>
          </w:tcPr>
          <w:p w14:paraId="713CC41C" w14:textId="77777777" w:rsidR="009B21E5" w:rsidRDefault="009B21E5" w:rsidP="009B21E5">
            <w:pPr>
              <w:rPr>
                <w:rFonts w:ascii="Calibri" w:hAnsi="Calibri" w:cs="Calibri"/>
              </w:rPr>
            </w:pPr>
            <w:r>
              <w:rPr>
                <w:rFonts w:ascii="Calibri" w:hAnsi="Calibri" w:cs="Calibri"/>
                <w:b/>
                <w:bCs/>
              </w:rPr>
              <w:t>Thermomètre à sonde</w:t>
            </w:r>
            <w:r>
              <w:rPr>
                <w:rFonts w:ascii="Calibri" w:hAnsi="Calibri" w:cs="Calibri"/>
              </w:rPr>
              <w:t xml:space="preserve"> : </w:t>
            </w:r>
          </w:p>
          <w:p w14:paraId="433C6793" w14:textId="77777777" w:rsidR="009B21E5" w:rsidRDefault="009B21E5" w:rsidP="009B21E5">
            <w:pPr>
              <w:rPr>
                <w:rFonts w:ascii="Calibri" w:hAnsi="Calibri" w:cs="Calibri"/>
              </w:rPr>
            </w:pPr>
            <w:r>
              <w:rPr>
                <w:rFonts w:ascii="Calibri" w:hAnsi="Calibri" w:cs="Calibri"/>
              </w:rPr>
              <w:br/>
              <w:t>- Sonde de plage de mesure  - 30 ° C et 250 °C</w:t>
            </w:r>
            <w:r>
              <w:rPr>
                <w:rFonts w:ascii="Calibri" w:hAnsi="Calibri" w:cs="Calibri"/>
              </w:rPr>
              <w:br/>
              <w:t>- Etanche</w:t>
            </w:r>
            <w:r>
              <w:rPr>
                <w:rFonts w:ascii="Calibri" w:hAnsi="Calibri" w:cs="Calibri"/>
              </w:rPr>
              <w:br/>
              <w:t>- Sonde de pénétration</w:t>
            </w:r>
            <w:r>
              <w:rPr>
                <w:rFonts w:ascii="Calibri" w:hAnsi="Calibri" w:cs="Calibri"/>
              </w:rPr>
              <w:br/>
              <w:t xml:space="preserve">- Précision : 0.03°C  sinon 0.05% lecture ( sur la chaîne de mesure complète),  </w:t>
            </w:r>
          </w:p>
          <w:p w14:paraId="7F5E408D" w14:textId="77777777" w:rsidR="009B21E5" w:rsidRDefault="009B21E5" w:rsidP="009B21E5">
            <w:pPr>
              <w:rPr>
                <w:b/>
                <w:bCs/>
                <w:color w:val="000000"/>
                <w:sz w:val="8"/>
                <w:u w:val="single"/>
              </w:rPr>
            </w:pPr>
            <w:r>
              <w:rPr>
                <w:rFonts w:ascii="Calibri" w:hAnsi="Calibri" w:cs="Calibri"/>
              </w:rPr>
              <w:t>-Résolution : 0,01 °C</w:t>
            </w:r>
            <w:r>
              <w:rPr>
                <w:rFonts w:ascii="Calibri" w:hAnsi="Calibri" w:cs="Calibri"/>
              </w:rPr>
              <w:br/>
              <w:t>- Longueur sonde environ 14 cm</w:t>
            </w:r>
            <w:r>
              <w:rPr>
                <w:rFonts w:ascii="Calibri" w:hAnsi="Calibri" w:cs="Calibri"/>
              </w:rPr>
              <w:br/>
              <w:t>- Dimensions de boite digital environ  L 90 x H 200 x P 40 mm</w:t>
            </w:r>
            <w:r>
              <w:rPr>
                <w:rFonts w:ascii="Calibri" w:hAnsi="Calibri" w:cs="Calibri"/>
              </w:rPr>
              <w:br/>
              <w:t xml:space="preserve">- Affichage : Grand afficheur LCD pour l'affichage des valeurs et d'informations supplémentaires ; </w:t>
            </w:r>
            <w:r>
              <w:rPr>
                <w:rFonts w:ascii="Calibri" w:hAnsi="Calibri" w:cs="Calibri"/>
              </w:rPr>
              <w:br/>
              <w:t>- Livré avec étui de protection sonde</w:t>
            </w:r>
            <w:r>
              <w:rPr>
                <w:rFonts w:ascii="Calibri" w:hAnsi="Calibri" w:cs="Calibri"/>
              </w:rPr>
              <w:br/>
            </w:r>
            <w:r>
              <w:rPr>
                <w:rFonts w:ascii="Calibri" w:hAnsi="Calibri" w:cs="Calibri"/>
              </w:rPr>
              <w:lastRenderedPageBreak/>
              <w:t xml:space="preserve">- Enregistreur de données intégré </w:t>
            </w:r>
            <w:r>
              <w:rPr>
                <w:rFonts w:ascii="Calibri" w:hAnsi="Calibri" w:cs="Calibri"/>
              </w:rPr>
              <w:br/>
              <w:t>- Incluant un certificat d'étalonnage</w:t>
            </w:r>
            <w:r w:rsidRPr="00F7758A">
              <w:rPr>
                <w:b/>
                <w:bCs/>
                <w:color w:val="000000"/>
                <w:sz w:val="8"/>
                <w:u w:val="single"/>
              </w:rPr>
              <w:t xml:space="preserve"> </w:t>
            </w:r>
          </w:p>
          <w:p w14:paraId="5DDF4C5E" w14:textId="77777777" w:rsidR="009B21E5" w:rsidRDefault="009B21E5" w:rsidP="009B21E5">
            <w:pPr>
              <w:rPr>
                <w:color w:val="000000"/>
              </w:rPr>
            </w:pPr>
            <w:r w:rsidRPr="00930D95">
              <w:rPr>
                <w:color w:val="000000"/>
              </w:rPr>
              <w:t>- Installation et mise en service par le fournisseur ;</w:t>
            </w:r>
          </w:p>
          <w:p w14:paraId="5A81A8C2" w14:textId="77777777" w:rsidR="009B21E5" w:rsidRDefault="009B21E5" w:rsidP="009B21E5">
            <w:r>
              <w:rPr>
                <w:color w:val="000000"/>
              </w:rPr>
              <w:t xml:space="preserve">- </w:t>
            </w:r>
            <w:r>
              <w:t>Une fiche technique qui présente de manière claire et concise les spécifications, caractéristiques, et informations essentielles du produit.</w:t>
            </w:r>
          </w:p>
          <w:p w14:paraId="3B3408EC" w14:textId="77777777" w:rsidR="009B21E5" w:rsidRDefault="009B21E5" w:rsidP="009B21E5">
            <w:pPr>
              <w:rPr>
                <w:b/>
                <w:bCs/>
                <w:color w:val="000000"/>
                <w:sz w:val="8"/>
                <w:u w:val="single"/>
              </w:rPr>
            </w:pPr>
          </w:p>
          <w:p w14:paraId="56471588" w14:textId="77777777" w:rsidR="009B21E5" w:rsidRDefault="009B21E5" w:rsidP="009B21E5">
            <w:pPr>
              <w:rPr>
                <w:b/>
                <w:bCs/>
                <w:color w:val="000000"/>
                <w:sz w:val="8"/>
                <w:u w:val="single"/>
              </w:rPr>
            </w:pPr>
          </w:p>
          <w:p w14:paraId="0011ED68" w14:textId="77777777" w:rsidR="009B21E5" w:rsidRPr="00F7758A"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4ACD70F1"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672B64D"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9C88CE7"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5DD24718"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79F4ABB"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0A2AC"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19</w:t>
            </w:r>
          </w:p>
        </w:tc>
        <w:tc>
          <w:tcPr>
            <w:tcW w:w="6926" w:type="dxa"/>
            <w:tcBorders>
              <w:top w:val="nil"/>
              <w:left w:val="single" w:sz="4" w:space="0" w:color="auto"/>
              <w:bottom w:val="single" w:sz="4" w:space="0" w:color="auto"/>
              <w:right w:val="single" w:sz="4" w:space="0" w:color="auto"/>
            </w:tcBorders>
            <w:shd w:val="clear" w:color="auto" w:fill="auto"/>
            <w:vAlign w:val="center"/>
          </w:tcPr>
          <w:p w14:paraId="703D7C1E" w14:textId="77777777" w:rsidR="009B21E5" w:rsidRPr="00214E1C" w:rsidRDefault="009B21E5" w:rsidP="009B21E5">
            <w:pPr>
              <w:rPr>
                <w:rFonts w:ascii="Calibri" w:hAnsi="Calibri" w:cs="Calibri"/>
                <w:b/>
                <w:bCs/>
              </w:rPr>
            </w:pPr>
            <w:r w:rsidRPr="00214E1C">
              <w:rPr>
                <w:rFonts w:ascii="Calibri" w:hAnsi="Calibri" w:cs="Calibri"/>
                <w:b/>
                <w:bCs/>
              </w:rPr>
              <w:t xml:space="preserve">Moniteur automatique d’analyse de sertis : </w:t>
            </w:r>
          </w:p>
          <w:p w14:paraId="01CF90B9" w14:textId="77777777" w:rsidR="009B21E5" w:rsidRDefault="009B21E5" w:rsidP="009B21E5">
            <w:pPr>
              <w:rPr>
                <w:rFonts w:ascii="Calibri" w:hAnsi="Calibri" w:cs="Calibri"/>
              </w:rPr>
            </w:pPr>
          </w:p>
          <w:p w14:paraId="12EFCC92" w14:textId="77777777" w:rsidR="009B21E5" w:rsidRPr="00721CCE" w:rsidRDefault="009B21E5" w:rsidP="009B21E5">
            <w:pPr>
              <w:rPr>
                <w:rFonts w:ascii="Calibri" w:hAnsi="Calibri" w:cs="Calibri"/>
              </w:rPr>
            </w:pPr>
            <w:r w:rsidRPr="00721CCE">
              <w:rPr>
                <w:rFonts w:ascii="Calibri" w:hAnsi="Calibri" w:cs="Calibri"/>
              </w:rPr>
              <w:t>-Le moniteur doit être équipé d’un caméra CCD UHD</w:t>
            </w:r>
            <w:r>
              <w:rPr>
                <w:rFonts w:ascii="Calibri" w:hAnsi="Calibri" w:cs="Calibri"/>
              </w:rPr>
              <w:t xml:space="preserve"> et </w:t>
            </w:r>
            <w:r w:rsidRPr="00721CCE">
              <w:rPr>
                <w:rFonts w:ascii="Calibri" w:hAnsi="Calibri" w:cs="Calibri"/>
              </w:rPr>
              <w:t xml:space="preserve">d’un Logiciel d’analyses et traitements des images et mesures. </w:t>
            </w:r>
          </w:p>
          <w:p w14:paraId="1487BBD6" w14:textId="77777777" w:rsidR="009B21E5" w:rsidRPr="00721CCE" w:rsidRDefault="009B21E5" w:rsidP="009B21E5">
            <w:pPr>
              <w:rPr>
                <w:rFonts w:ascii="Calibri" w:hAnsi="Calibri" w:cs="Calibri"/>
              </w:rPr>
            </w:pPr>
            <w:r w:rsidRPr="00721CCE">
              <w:rPr>
                <w:rFonts w:ascii="Calibri" w:hAnsi="Calibri" w:cs="Calibri"/>
              </w:rPr>
              <w:t>-La mesure doit être rapide et réalisée en automatique ou manuel.</w:t>
            </w:r>
          </w:p>
          <w:p w14:paraId="363DAD1A" w14:textId="77777777" w:rsidR="009B21E5" w:rsidRPr="00721CCE" w:rsidRDefault="009B21E5" w:rsidP="009B21E5">
            <w:pPr>
              <w:rPr>
                <w:rFonts w:ascii="Calibri" w:hAnsi="Calibri" w:cs="Calibri"/>
              </w:rPr>
            </w:pPr>
            <w:r w:rsidRPr="00721CCE">
              <w:rPr>
                <w:rFonts w:ascii="Calibri" w:hAnsi="Calibri" w:cs="Calibri"/>
              </w:rPr>
              <w:t>-12 points de mesure : longueur du sertissage, longueur crochet du corps, longueur du crochet du capot, épaisseur de sertissage, longueur du recouvrement, taux de recouvrement, taux débutée du crochet du corps, taux de la butée du crochet capot, épaisseur du bord de sertis, profondeur de cuvette, croisure, jeu du serti, hauteur du serti, cochet de couvercle, profondeur du serti, épaisseur de couvercle.</w:t>
            </w:r>
          </w:p>
          <w:p w14:paraId="7726864C" w14:textId="77777777" w:rsidR="009B21E5" w:rsidRPr="00721CCE" w:rsidRDefault="009B21E5" w:rsidP="009B21E5">
            <w:pPr>
              <w:rPr>
                <w:rFonts w:ascii="Calibri" w:hAnsi="Calibri" w:cs="Calibri"/>
              </w:rPr>
            </w:pPr>
            <w:r w:rsidRPr="00721CCE">
              <w:rPr>
                <w:rFonts w:ascii="Calibri" w:hAnsi="Calibri" w:cs="Calibri"/>
              </w:rPr>
              <w:t>- Doté d’une loupe pour agrandir l’image des essais ;</w:t>
            </w:r>
          </w:p>
          <w:p w14:paraId="1BFB193B" w14:textId="77777777" w:rsidR="009B21E5" w:rsidRPr="00721CCE" w:rsidRDefault="009B21E5" w:rsidP="009B21E5">
            <w:pPr>
              <w:rPr>
                <w:rFonts w:ascii="Calibri" w:hAnsi="Calibri" w:cs="Calibri"/>
              </w:rPr>
            </w:pPr>
            <w:r>
              <w:rPr>
                <w:rFonts w:ascii="Calibri" w:hAnsi="Calibri" w:cs="Calibri"/>
              </w:rPr>
              <w:t>-L</w:t>
            </w:r>
            <w:r w:rsidRPr="00721CCE">
              <w:rPr>
                <w:rFonts w:ascii="Calibri" w:hAnsi="Calibri" w:cs="Calibri"/>
              </w:rPr>
              <w:t>’image du sertissage peut être imprimée et stockée ;</w:t>
            </w:r>
          </w:p>
          <w:p w14:paraId="0B03BD96" w14:textId="77777777" w:rsidR="009B21E5" w:rsidRPr="00721CCE" w:rsidRDefault="009B21E5" w:rsidP="009B21E5">
            <w:pPr>
              <w:rPr>
                <w:rFonts w:ascii="Calibri" w:hAnsi="Calibri" w:cs="Calibri"/>
              </w:rPr>
            </w:pPr>
            <w:r>
              <w:rPr>
                <w:rFonts w:ascii="Calibri" w:hAnsi="Calibri" w:cs="Calibri"/>
              </w:rPr>
              <w:t>-L</w:t>
            </w:r>
            <w:r w:rsidRPr="00721CCE">
              <w:rPr>
                <w:rFonts w:ascii="Calibri" w:hAnsi="Calibri" w:cs="Calibri"/>
              </w:rPr>
              <w:t>’appareil est fourni avec une pièce à étalonnage à tout moment ;</w:t>
            </w:r>
          </w:p>
          <w:p w14:paraId="298CCC1B" w14:textId="77777777" w:rsidR="009B21E5" w:rsidRPr="00721CCE" w:rsidRDefault="009B21E5" w:rsidP="009B21E5">
            <w:pPr>
              <w:rPr>
                <w:rFonts w:ascii="Calibri" w:hAnsi="Calibri" w:cs="Calibri"/>
              </w:rPr>
            </w:pPr>
            <w:r w:rsidRPr="00721CCE">
              <w:rPr>
                <w:rFonts w:ascii="Calibri" w:hAnsi="Calibri" w:cs="Calibri"/>
              </w:rPr>
              <w:t>- Doté d’une alarme qui se déclenche si les valeurs ne correspondent pas aux spécifications.</w:t>
            </w:r>
          </w:p>
          <w:p w14:paraId="197EEC85" w14:textId="77777777" w:rsidR="009B21E5" w:rsidRPr="00721CCE" w:rsidRDefault="009B21E5" w:rsidP="009B21E5">
            <w:pPr>
              <w:rPr>
                <w:rFonts w:ascii="Calibri" w:hAnsi="Calibri" w:cs="Calibri"/>
              </w:rPr>
            </w:pPr>
            <w:r w:rsidRPr="00721CCE">
              <w:rPr>
                <w:rFonts w:ascii="Calibri" w:hAnsi="Calibri" w:cs="Calibri"/>
              </w:rPr>
              <w:t>-Luminosité ajustable</w:t>
            </w:r>
          </w:p>
          <w:p w14:paraId="35447373" w14:textId="77777777" w:rsidR="009B21E5" w:rsidRPr="00721CCE" w:rsidRDefault="009B21E5" w:rsidP="009B21E5">
            <w:pPr>
              <w:rPr>
                <w:rFonts w:ascii="Calibri" w:hAnsi="Calibri" w:cs="Calibri"/>
              </w:rPr>
            </w:pPr>
            <w:r w:rsidRPr="00721CCE">
              <w:rPr>
                <w:rFonts w:ascii="Calibri" w:hAnsi="Calibri" w:cs="Calibri"/>
              </w:rPr>
              <w:t>-Plateforme ajustable</w:t>
            </w:r>
          </w:p>
          <w:p w14:paraId="1E0DC10C" w14:textId="77777777" w:rsidR="009B21E5" w:rsidRDefault="009B21E5" w:rsidP="009B21E5">
            <w:pPr>
              <w:rPr>
                <w:rFonts w:ascii="Calibri" w:hAnsi="Calibri" w:cs="Calibri"/>
              </w:rPr>
            </w:pPr>
            <w:r w:rsidRPr="00721CCE">
              <w:rPr>
                <w:rFonts w:ascii="Calibri" w:hAnsi="Calibri" w:cs="Calibri"/>
              </w:rPr>
              <w:t>-Le logiciel doit être doté d’une fonction statique graphique qui analyse automatiquement et compare les résultats de mesure.</w:t>
            </w:r>
          </w:p>
          <w:p w14:paraId="10B39AAA" w14:textId="77777777" w:rsidR="009B21E5" w:rsidRDefault="009B21E5" w:rsidP="009B21E5">
            <w:pPr>
              <w:rPr>
                <w:rFonts w:ascii="Calibri" w:hAnsi="Calibri" w:cs="Calibri"/>
              </w:rPr>
            </w:pPr>
            <w:r>
              <w:rPr>
                <w:rFonts w:ascii="Calibri" w:hAnsi="Calibri" w:cs="Calibri"/>
              </w:rPr>
              <w:t>-Calibre d’étalonnage de 2 mm</w:t>
            </w:r>
          </w:p>
          <w:p w14:paraId="5541332A" w14:textId="77777777" w:rsidR="009B21E5" w:rsidRPr="00214E1C" w:rsidRDefault="009B21E5" w:rsidP="009B21E5">
            <w:pPr>
              <w:pStyle w:val="font80"/>
              <w:spacing w:before="0" w:beforeAutospacing="0" w:after="0" w:afterAutospacing="0"/>
              <w:rPr>
                <w:rFonts w:ascii="Calibri" w:hAnsi="Calibri" w:cs="Calibri"/>
              </w:rPr>
            </w:pPr>
            <w:r>
              <w:rPr>
                <w:rFonts w:ascii="Calibri" w:hAnsi="Calibri" w:cs="Calibri"/>
              </w:rPr>
              <w:t>-</w:t>
            </w:r>
            <w:r w:rsidRPr="00214E1C">
              <w:rPr>
                <w:rFonts w:ascii="Calibri" w:hAnsi="Calibri" w:cs="Calibri"/>
              </w:rPr>
              <w:t>Alimentation électrique :   240V / 50 - 60 Hz</w:t>
            </w:r>
          </w:p>
          <w:p w14:paraId="4154B011"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-Interface de série :  USB 2.0</w:t>
            </w:r>
          </w:p>
          <w:p w14:paraId="68F365E6"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 Résolution :  0,01 ou 0,001mm</w:t>
            </w:r>
          </w:p>
          <w:p w14:paraId="5C990DB5"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-Précision :  0,005 mm</w:t>
            </w:r>
          </w:p>
          <w:p w14:paraId="76AFBAD5"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-Zoom :   60 X</w:t>
            </w:r>
          </w:p>
          <w:p w14:paraId="4E9F74AA"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-Facteur de grossissement :  180 X</w:t>
            </w:r>
          </w:p>
          <w:p w14:paraId="564B7E31" w14:textId="77777777" w:rsidR="009B21E5" w:rsidRDefault="009B21E5" w:rsidP="009B21E5">
            <w:pPr>
              <w:pStyle w:val="font80"/>
              <w:spacing w:before="0" w:beforeAutospacing="0" w:after="0" w:afterAutospacing="0"/>
              <w:rPr>
                <w:rFonts w:ascii="Calibri" w:hAnsi="Calibri" w:cs="Calibri"/>
              </w:rPr>
            </w:pPr>
            <w:r w:rsidRPr="00214E1C">
              <w:rPr>
                <w:rFonts w:ascii="Calibri" w:hAnsi="Calibri" w:cs="Calibri"/>
              </w:rPr>
              <w:t xml:space="preserve">-Plage d'épaisseur de soudure :   0 - 2,6 mm </w:t>
            </w:r>
          </w:p>
          <w:p w14:paraId="2934EEE0"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w:t>
            </w:r>
            <w:r>
              <w:rPr>
                <w:rFonts w:ascii="Calibri" w:hAnsi="Calibri" w:cs="Calibri"/>
              </w:rPr>
              <w:t>Plage de longueur de soudure (</w:t>
            </w:r>
            <w:r w:rsidRPr="00214E1C">
              <w:rPr>
                <w:rFonts w:ascii="Calibri" w:hAnsi="Calibri" w:cs="Calibri"/>
              </w:rPr>
              <w:t>Hauteur de soudure) :   0 - 3</w:t>
            </w:r>
            <w:r>
              <w:rPr>
                <w:rFonts w:ascii="Calibri" w:hAnsi="Calibri" w:cs="Calibri"/>
              </w:rPr>
              <w:t xml:space="preserve">,6 mm </w:t>
            </w:r>
          </w:p>
          <w:p w14:paraId="6EBCCF61"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-Diamètre des boites :   </w:t>
            </w:r>
            <w:r>
              <w:rPr>
                <w:rFonts w:ascii="Calibri" w:hAnsi="Calibri" w:cs="Calibri"/>
              </w:rPr>
              <w:t>entre 50-20</w:t>
            </w:r>
            <w:r w:rsidRPr="00214E1C">
              <w:rPr>
                <w:rFonts w:ascii="Calibri" w:hAnsi="Calibri" w:cs="Calibri"/>
              </w:rPr>
              <w:t>0 mm</w:t>
            </w:r>
          </w:p>
          <w:p w14:paraId="5C6CAB6E"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-Dimensions : 420 x 200 x 95 mm</w:t>
            </w:r>
          </w:p>
          <w:p w14:paraId="4FF98A14" w14:textId="77777777" w:rsidR="009B21E5" w:rsidRPr="00214E1C" w:rsidRDefault="009B21E5" w:rsidP="009B21E5">
            <w:pPr>
              <w:pStyle w:val="font80"/>
              <w:spacing w:before="0" w:beforeAutospacing="0" w:after="0" w:afterAutospacing="0"/>
              <w:rPr>
                <w:rFonts w:ascii="Calibri" w:hAnsi="Calibri" w:cs="Calibri"/>
              </w:rPr>
            </w:pPr>
            <w:r w:rsidRPr="00214E1C">
              <w:rPr>
                <w:rFonts w:ascii="Calibri" w:hAnsi="Calibri" w:cs="Calibri"/>
              </w:rPr>
              <w:t>-Exigences du système d'exploitation :  Windows 7 SP1 ou supérieur, Windows 8/10</w:t>
            </w:r>
            <w:r w:rsidRPr="00214E1C">
              <w:rPr>
                <w:rFonts w:ascii="Calibri" w:hAnsi="Calibri" w:cs="Calibri"/>
              </w:rPr>
              <w:br/>
              <w:t xml:space="preserve"> -CPU : Dual core 1.5 GHz ou supérieur </w:t>
            </w:r>
            <w:r w:rsidRPr="00214E1C">
              <w:rPr>
                <w:rFonts w:ascii="Calibri" w:hAnsi="Calibri" w:cs="Calibri"/>
              </w:rPr>
              <w:br/>
              <w:t>-</w:t>
            </w:r>
            <w:r>
              <w:rPr>
                <w:rFonts w:ascii="Calibri" w:hAnsi="Calibri" w:cs="Calibri"/>
              </w:rPr>
              <w:t xml:space="preserve"> </w:t>
            </w:r>
            <w:r w:rsidRPr="00214E1C">
              <w:rPr>
                <w:rFonts w:ascii="Calibri" w:hAnsi="Calibri" w:cs="Calibri"/>
              </w:rPr>
              <w:t>RAM : 4 G ou plus</w:t>
            </w:r>
          </w:p>
          <w:p w14:paraId="3333096B" w14:textId="77777777" w:rsidR="009B21E5" w:rsidRDefault="009B21E5" w:rsidP="009B21E5">
            <w:pPr>
              <w:pStyle w:val="font80"/>
              <w:spacing w:before="0" w:beforeAutospacing="0" w:after="0" w:afterAutospacing="0"/>
              <w:rPr>
                <w:rFonts w:ascii="Calibri" w:hAnsi="Calibri" w:cs="Calibri"/>
              </w:rPr>
            </w:pPr>
            <w:r w:rsidRPr="00214E1C">
              <w:rPr>
                <w:rFonts w:ascii="Calibri" w:hAnsi="Calibri" w:cs="Calibri"/>
              </w:rPr>
              <w:lastRenderedPageBreak/>
              <w:t>-Capacité HDD (où le logicie</w:t>
            </w:r>
            <w:r>
              <w:rPr>
                <w:rFonts w:ascii="Calibri" w:hAnsi="Calibri" w:cs="Calibri"/>
              </w:rPr>
              <w:t>l est installé) : 120 GB ou plus.</w:t>
            </w:r>
          </w:p>
          <w:p w14:paraId="47FD13C7" w14:textId="77777777" w:rsidR="009B21E5" w:rsidRDefault="009B21E5" w:rsidP="009B21E5">
            <w:pPr>
              <w:pStyle w:val="font80"/>
              <w:spacing w:before="0" w:beforeAutospacing="0" w:after="0" w:afterAutospacing="0"/>
              <w:rPr>
                <w:rFonts w:ascii="Calibri" w:hAnsi="Calibri" w:cs="Calibri"/>
              </w:rPr>
            </w:pPr>
            <w:r>
              <w:rPr>
                <w:rFonts w:ascii="Calibri" w:hAnsi="Calibri" w:cs="Calibri"/>
              </w:rPr>
              <w:t>-Scie anti-bruit pour préparation</w:t>
            </w:r>
          </w:p>
          <w:p w14:paraId="52ECA530" w14:textId="77777777" w:rsidR="009B21E5" w:rsidRDefault="009B21E5" w:rsidP="009B21E5">
            <w:pPr>
              <w:pStyle w:val="font80"/>
              <w:spacing w:before="0" w:beforeAutospacing="0" w:after="0" w:afterAutospacing="0"/>
              <w:rPr>
                <w:rFonts w:ascii="Calibri" w:hAnsi="Calibri" w:cs="Calibri"/>
              </w:rPr>
            </w:pPr>
            <w:r>
              <w:rPr>
                <w:rFonts w:ascii="Calibri" w:hAnsi="Calibri" w:cs="Calibri"/>
              </w:rPr>
              <w:t>-Indicateur d’épaisseur de serti</w:t>
            </w:r>
          </w:p>
          <w:p w14:paraId="5B8A11DB" w14:textId="77777777" w:rsidR="009B21E5" w:rsidRDefault="009B21E5" w:rsidP="009B21E5">
            <w:pPr>
              <w:pStyle w:val="font80"/>
              <w:spacing w:before="0" w:beforeAutospacing="0" w:after="0" w:afterAutospacing="0"/>
              <w:rPr>
                <w:rFonts w:ascii="Calibri" w:hAnsi="Calibri" w:cs="Calibri"/>
              </w:rPr>
            </w:pPr>
            <w:r>
              <w:rPr>
                <w:rFonts w:ascii="Calibri" w:hAnsi="Calibri" w:cs="Calibri"/>
              </w:rPr>
              <w:t>-Appareil de mesure de profondeur de serti après découpe.</w:t>
            </w:r>
          </w:p>
          <w:p w14:paraId="5ADBDC38" w14:textId="77777777" w:rsidR="009B21E5" w:rsidRDefault="009B21E5" w:rsidP="009B21E5">
            <w:pPr>
              <w:pStyle w:val="font80"/>
              <w:spacing w:before="0" w:beforeAutospacing="0" w:after="0" w:afterAutospacing="0"/>
              <w:rPr>
                <w:rFonts w:ascii="Calibri" w:hAnsi="Calibri" w:cs="Calibri"/>
              </w:rPr>
            </w:pPr>
            <w:r>
              <w:rPr>
                <w:rFonts w:ascii="Calibri" w:hAnsi="Calibri" w:cs="Calibri"/>
              </w:rPr>
              <w:t>- Jauge de hauteur</w:t>
            </w:r>
            <w:r>
              <w:rPr>
                <w:rFonts w:ascii="Calibri" w:hAnsi="Calibri" w:cs="Calibri"/>
              </w:rPr>
              <w:br/>
              <w:t>Le soumissionnaire doit fournir tous les accessoires nécessaires pour l’équipement.</w:t>
            </w:r>
            <w:r>
              <w:rPr>
                <w:rFonts w:ascii="Calibri" w:hAnsi="Calibri" w:cs="Calibri"/>
              </w:rPr>
              <w:br/>
              <w:t>Le soumissionnaire doit installer l’équipement, faire des essais et fournir le catalogue et le manuel d’utilisation en français.</w:t>
            </w:r>
          </w:p>
          <w:p w14:paraId="3F9C2C22" w14:textId="77777777" w:rsidR="009B21E5" w:rsidRDefault="009B21E5" w:rsidP="009B21E5">
            <w:pPr>
              <w:rPr>
                <w:rFonts w:ascii="Calibri" w:hAnsi="Calibri" w:cs="Calibri"/>
              </w:rPr>
            </w:pPr>
            <w:r w:rsidRPr="004F070E">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6555DB62" w14:textId="77777777" w:rsidR="009B21E5" w:rsidRPr="004F070E" w:rsidRDefault="009B21E5" w:rsidP="009B21E5">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p w14:paraId="29CE1FEF" w14:textId="77777777" w:rsidR="009B21E5" w:rsidRDefault="009B21E5" w:rsidP="009B21E5">
            <w:pPr>
              <w:rPr>
                <w:rFonts w:ascii="Calibri" w:hAnsi="Calibri" w:cs="Calibri"/>
              </w:rPr>
            </w:pPr>
          </w:p>
          <w:p w14:paraId="63ABEBCA" w14:textId="77777777" w:rsidR="009B21E5" w:rsidRPr="00214E1C" w:rsidRDefault="009B21E5" w:rsidP="009B21E5">
            <w:pPr>
              <w:rPr>
                <w:rFonts w:ascii="Calibri" w:hAnsi="Calibri" w:cs="Calibri"/>
              </w:rPr>
            </w:pPr>
          </w:p>
        </w:tc>
        <w:tc>
          <w:tcPr>
            <w:tcW w:w="1483" w:type="dxa"/>
            <w:tcBorders>
              <w:top w:val="single" w:sz="4" w:space="0" w:color="auto"/>
              <w:left w:val="nil"/>
              <w:bottom w:val="single" w:sz="4" w:space="0" w:color="auto"/>
              <w:right w:val="single" w:sz="4" w:space="0" w:color="auto"/>
            </w:tcBorders>
            <w:shd w:val="clear" w:color="auto" w:fill="auto"/>
          </w:tcPr>
          <w:p w14:paraId="558187A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53E5215"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2DFDADA"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00DBB444"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153E8311"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299FE"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20</w:t>
            </w:r>
          </w:p>
        </w:tc>
        <w:tc>
          <w:tcPr>
            <w:tcW w:w="6926" w:type="dxa"/>
            <w:tcBorders>
              <w:top w:val="nil"/>
              <w:left w:val="single" w:sz="4" w:space="0" w:color="auto"/>
              <w:bottom w:val="single" w:sz="4" w:space="0" w:color="auto"/>
              <w:right w:val="single" w:sz="4" w:space="0" w:color="auto"/>
            </w:tcBorders>
            <w:shd w:val="clear" w:color="auto" w:fill="auto"/>
            <w:vAlign w:val="center"/>
          </w:tcPr>
          <w:p w14:paraId="4FDA4AC6" w14:textId="77777777" w:rsidR="009B21E5" w:rsidRDefault="009B21E5" w:rsidP="009B21E5">
            <w:pPr>
              <w:rPr>
                <w:rFonts w:ascii="Calibri" w:hAnsi="Calibri" w:cs="Calibri"/>
              </w:rPr>
            </w:pPr>
            <w:r>
              <w:rPr>
                <w:rFonts w:ascii="Calibri" w:hAnsi="Calibri" w:cs="Calibri"/>
                <w:b/>
                <w:bCs/>
              </w:rPr>
              <w:t xml:space="preserve">PH mètre de paillasse/potentiomètre : </w:t>
            </w:r>
            <w:r>
              <w:rPr>
                <w:rFonts w:ascii="Calibri" w:hAnsi="Calibri" w:cs="Calibri"/>
                <w:b/>
                <w:bCs/>
              </w:rPr>
              <w:br/>
            </w:r>
            <w:r>
              <w:rPr>
                <w:rFonts w:ascii="Calibri" w:hAnsi="Calibri" w:cs="Calibri"/>
              </w:rPr>
              <w:br/>
              <w:t xml:space="preserve">- Gamme de pH = 0 -14 ± 0,01 pH </w:t>
            </w:r>
            <w:r>
              <w:rPr>
                <w:rFonts w:ascii="Calibri" w:hAnsi="Calibri" w:cs="Calibri"/>
              </w:rPr>
              <w:br/>
              <w:t>- Potentiel redox : ± 1800 mV min.</w:t>
            </w:r>
            <w:r>
              <w:rPr>
                <w:rFonts w:ascii="Calibri" w:hAnsi="Calibri" w:cs="Calibri"/>
              </w:rPr>
              <w:br/>
              <w:t xml:space="preserve">- Gamme de température environ : 0 à 100 °C +/- 0,5 °C, </w:t>
            </w:r>
            <w:r>
              <w:rPr>
                <w:rFonts w:ascii="Calibri" w:hAnsi="Calibri" w:cs="Calibri"/>
              </w:rPr>
              <w:br/>
              <w:t xml:space="preserve">- Etalonnage automatique </w:t>
            </w:r>
            <w:r>
              <w:rPr>
                <w:rFonts w:ascii="Calibri" w:hAnsi="Calibri" w:cs="Calibri"/>
              </w:rPr>
              <w:br/>
              <w:t>- Compensation automatique de la température</w:t>
            </w:r>
            <w:r>
              <w:rPr>
                <w:rFonts w:ascii="Calibri" w:hAnsi="Calibri" w:cs="Calibri"/>
              </w:rPr>
              <w:br/>
              <w:t>- Avec bras porte électrode et sonde de température, complet</w:t>
            </w:r>
            <w:r>
              <w:rPr>
                <w:rFonts w:ascii="Calibri" w:hAnsi="Calibri" w:cs="Calibri"/>
              </w:rPr>
              <w:br/>
              <w:t>- Sonde de température (si non intégrée aux électrodes de pH)</w:t>
            </w:r>
            <w:r>
              <w:rPr>
                <w:rFonts w:ascii="Calibri" w:hAnsi="Calibri" w:cs="Calibri"/>
              </w:rPr>
              <w:br/>
              <w:t xml:space="preserve">- Electrodes : 1 électrode pH verre à électrolyte </w:t>
            </w:r>
            <w:r>
              <w:rPr>
                <w:rFonts w:ascii="Calibri" w:hAnsi="Calibri" w:cs="Calibri"/>
              </w:rPr>
              <w:br/>
              <w:t>- Alimentation 220V/ 50 Hz</w:t>
            </w:r>
            <w:r>
              <w:rPr>
                <w:rFonts w:ascii="Calibri" w:hAnsi="Calibri" w:cs="Calibri"/>
              </w:rPr>
              <w:br/>
              <w:t>- Appareil livré avec :</w:t>
            </w:r>
            <w:r>
              <w:rPr>
                <w:rFonts w:ascii="Calibri" w:hAnsi="Calibri" w:cs="Calibri"/>
              </w:rPr>
              <w:br/>
              <w:t xml:space="preserve">-  Une électrode combinée de remplacement                                                                                        </w:t>
            </w:r>
            <w:r>
              <w:rPr>
                <w:rFonts w:ascii="Calibri" w:hAnsi="Calibri" w:cs="Calibri"/>
              </w:rPr>
              <w:br/>
              <w:t xml:space="preserve"> - 3 solutions tampons pH 4, 7 et 10</w:t>
            </w:r>
            <w:r>
              <w:rPr>
                <w:rFonts w:ascii="Calibri" w:hAnsi="Calibri" w:cs="Calibri"/>
              </w:rPr>
              <w:br/>
              <w:t xml:space="preserve">- Solution pepsine de nettoyage </w:t>
            </w:r>
            <w:r>
              <w:rPr>
                <w:rFonts w:ascii="Calibri" w:hAnsi="Calibri" w:cs="Calibri"/>
              </w:rPr>
              <w:br/>
              <w:t xml:space="preserve">- Solution d’électrolytes pour sonde pH </w:t>
            </w:r>
            <w:r>
              <w:rPr>
                <w:rFonts w:ascii="Calibri" w:hAnsi="Calibri" w:cs="Calibri"/>
              </w:rPr>
              <w:br/>
              <w:t>- Incluant un certificat d'étalonnage</w:t>
            </w:r>
          </w:p>
          <w:p w14:paraId="0473778C" w14:textId="77777777" w:rsidR="009B21E5" w:rsidRPr="004F070E" w:rsidRDefault="009B21E5" w:rsidP="009B21E5">
            <w:pPr>
              <w:rPr>
                <w:rFonts w:ascii="Calibri" w:hAnsi="Calibri" w:cs="Calibri"/>
              </w:rPr>
            </w:pPr>
            <w:r w:rsidRPr="004F070E">
              <w:rPr>
                <w:rFonts w:ascii="Calibri" w:hAnsi="Calibri" w:cs="Calibri"/>
              </w:rPr>
              <w:t>- Installation et mise en service par le fournisseur ;</w:t>
            </w:r>
          </w:p>
          <w:p w14:paraId="5CBDD6FA" w14:textId="77777777" w:rsidR="009B21E5" w:rsidRPr="004F070E" w:rsidRDefault="009B21E5" w:rsidP="009B21E5">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p w14:paraId="79ED1998" w14:textId="77777777" w:rsidR="009B21E5" w:rsidRDefault="009B21E5" w:rsidP="009B21E5">
            <w:pPr>
              <w:rPr>
                <w:rFonts w:ascii="Calibri" w:hAnsi="Calibri" w:cs="Calibri"/>
              </w:rPr>
            </w:pPr>
          </w:p>
          <w:p w14:paraId="17FBE830" w14:textId="77777777" w:rsidR="009B21E5" w:rsidRDefault="009B21E5" w:rsidP="009B21E5">
            <w:pPr>
              <w:rPr>
                <w:rFonts w:ascii="Calibri" w:hAnsi="Calibri" w:cs="Calibri"/>
              </w:rPr>
            </w:pPr>
          </w:p>
          <w:p w14:paraId="3607389A" w14:textId="77777777" w:rsidR="009B21E5" w:rsidRDefault="009B21E5" w:rsidP="009B21E5">
            <w:pPr>
              <w:rPr>
                <w:rFonts w:ascii="Calibri" w:hAnsi="Calibri" w:cs="Calibri"/>
              </w:rPr>
            </w:pPr>
          </w:p>
          <w:p w14:paraId="4E134A81" w14:textId="77777777" w:rsidR="009B21E5" w:rsidRPr="00F7758A" w:rsidRDefault="009B21E5" w:rsidP="009B21E5">
            <w:pPr>
              <w:rPr>
                <w:b/>
                <w:bCs/>
                <w:color w:val="000000"/>
                <w:sz w:val="8"/>
                <w:u w:val="single"/>
              </w:rPr>
            </w:pPr>
          </w:p>
        </w:tc>
        <w:tc>
          <w:tcPr>
            <w:tcW w:w="1519" w:type="dxa"/>
            <w:gridSpan w:val="2"/>
            <w:tcBorders>
              <w:top w:val="single" w:sz="4" w:space="0" w:color="auto"/>
              <w:left w:val="nil"/>
              <w:bottom w:val="single" w:sz="4" w:space="0" w:color="auto"/>
              <w:right w:val="single" w:sz="4" w:space="0" w:color="auto"/>
            </w:tcBorders>
            <w:shd w:val="clear" w:color="auto" w:fill="auto"/>
          </w:tcPr>
          <w:p w14:paraId="551E198B"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EC6CBCC"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B855D4D"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82" w:type="dxa"/>
            <w:gridSpan w:val="4"/>
            <w:tcBorders>
              <w:top w:val="single" w:sz="4" w:space="0" w:color="auto"/>
              <w:left w:val="nil"/>
              <w:bottom w:val="single" w:sz="4" w:space="0" w:color="auto"/>
              <w:right w:val="single" w:sz="4" w:space="0" w:color="auto"/>
            </w:tcBorders>
            <w:shd w:val="clear" w:color="auto" w:fill="auto"/>
          </w:tcPr>
          <w:p w14:paraId="3659271E"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4707184C"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6DC80"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21</w:t>
            </w:r>
          </w:p>
        </w:tc>
        <w:tc>
          <w:tcPr>
            <w:tcW w:w="6926" w:type="dxa"/>
            <w:tcBorders>
              <w:top w:val="nil"/>
              <w:left w:val="single" w:sz="4" w:space="0" w:color="auto"/>
              <w:bottom w:val="single" w:sz="4" w:space="0" w:color="auto"/>
              <w:right w:val="single" w:sz="4" w:space="0" w:color="auto"/>
            </w:tcBorders>
            <w:shd w:val="clear" w:color="auto" w:fill="auto"/>
            <w:vAlign w:val="center"/>
          </w:tcPr>
          <w:p w14:paraId="45B5CC41" w14:textId="77777777" w:rsidR="009B21E5" w:rsidRPr="004F070E" w:rsidRDefault="009B21E5" w:rsidP="009B21E5">
            <w:pPr>
              <w:rPr>
                <w:rFonts w:ascii="Calibri" w:hAnsi="Calibri" w:cs="Calibri"/>
              </w:rPr>
            </w:pPr>
            <w:r w:rsidRPr="004F070E">
              <w:rPr>
                <w:rFonts w:ascii="Calibri" w:hAnsi="Calibri" w:cs="Calibri"/>
                <w:b/>
                <w:bCs/>
              </w:rPr>
              <w:t>Kit de contrôle de serti</w:t>
            </w:r>
            <w:r w:rsidRPr="004F070E">
              <w:rPr>
                <w:rFonts w:ascii="Calibri" w:hAnsi="Calibri" w:cs="Calibri"/>
              </w:rPr>
              <w:t xml:space="preserve"> :</w:t>
            </w:r>
          </w:p>
          <w:p w14:paraId="6A69A477" w14:textId="77777777" w:rsidR="009B21E5" w:rsidRDefault="009B21E5" w:rsidP="009B21E5">
            <w:pPr>
              <w:rPr>
                <w:rFonts w:ascii="Calibri" w:hAnsi="Calibri" w:cs="Calibri"/>
              </w:rPr>
            </w:pPr>
            <w:r>
              <w:rPr>
                <w:rFonts w:ascii="Calibri" w:hAnsi="Calibri" w:cs="Calibri"/>
              </w:rPr>
              <w:br/>
              <w:t>- Scie simple manuelle pour la coupe du serti.</w:t>
            </w:r>
            <w:r>
              <w:rPr>
                <w:rFonts w:ascii="Calibri" w:hAnsi="Calibri" w:cs="Calibri"/>
              </w:rPr>
              <w:br/>
              <w:t>- Micromètre 0 ÷ 13mm Pour le mesurage des épaisseurs des corps et des fonds.</w:t>
            </w:r>
            <w:r>
              <w:rPr>
                <w:rFonts w:ascii="Calibri" w:hAnsi="Calibri" w:cs="Calibri"/>
              </w:rPr>
              <w:br/>
              <w:t>- Micromètre pour le mesurage du serti. Pour mesurer la hauteur et l’épaisseur du serti</w:t>
            </w:r>
            <w:r>
              <w:rPr>
                <w:rFonts w:ascii="Calibri" w:hAnsi="Calibri" w:cs="Calibri"/>
              </w:rPr>
              <w:br/>
              <w:t xml:space="preserve"> - Ouvre boîte manuel Pour l’ouverture manuelle des boîtes à examiner.</w:t>
            </w:r>
            <w:r>
              <w:rPr>
                <w:rFonts w:ascii="Calibri" w:hAnsi="Calibri" w:cs="Calibri"/>
              </w:rPr>
              <w:br/>
              <w:t>- Ciseaux pour labo avec pointes courbées. Pour l’ouverture manuel du serti pour examiner les plis et mesurer manuellement les crochets.</w:t>
            </w:r>
            <w:r>
              <w:rPr>
                <w:rFonts w:ascii="Calibri" w:hAnsi="Calibri" w:cs="Calibri"/>
              </w:rPr>
              <w:br/>
              <w:t>- Calibre digital 0/200 mm Pour différents mesurages (ø de la boucle des couvercles, hauteur totale de la boîte, épaisseur du bord, etc)</w:t>
            </w:r>
            <w:r>
              <w:rPr>
                <w:rFonts w:ascii="Calibri" w:hAnsi="Calibri" w:cs="Calibri"/>
              </w:rPr>
              <w:br/>
              <w:t>- Appareil manuel de mise en pression de la boîte, affichage de la   pression</w:t>
            </w:r>
            <w:r>
              <w:rPr>
                <w:rFonts w:ascii="Calibri" w:hAnsi="Calibri" w:cs="Calibri"/>
              </w:rPr>
              <w:br/>
              <w:t>- Ouvre boîte électrique pour le contrôle de l’agrafure, tête en inox</w:t>
            </w:r>
            <w:r>
              <w:rPr>
                <w:rFonts w:ascii="Calibri" w:hAnsi="Calibri" w:cs="Calibri"/>
              </w:rPr>
              <w:br/>
              <w:t>- Dépressomètre / vacuomètre</w:t>
            </w:r>
            <w:r>
              <w:rPr>
                <w:rFonts w:ascii="Calibri" w:hAnsi="Calibri" w:cs="Calibri"/>
              </w:rPr>
              <w:br/>
              <w:t xml:space="preserve"> - Mesure de la dépression interne des boîtes de conserves </w:t>
            </w:r>
            <w:r>
              <w:rPr>
                <w:rFonts w:ascii="Calibri" w:hAnsi="Calibri" w:cs="Calibri"/>
              </w:rPr>
              <w:br/>
              <w:t xml:space="preserve"> - Mesure de la dépression interne des bocaux capsulés</w:t>
            </w:r>
            <w:r>
              <w:rPr>
                <w:rFonts w:ascii="Calibri" w:hAnsi="Calibri" w:cs="Calibri"/>
              </w:rPr>
              <w:br/>
              <w:t>- les notices techniques en français</w:t>
            </w:r>
          </w:p>
          <w:p w14:paraId="71D754AD" w14:textId="77777777" w:rsidR="009B21E5" w:rsidRPr="004F070E" w:rsidRDefault="009B21E5" w:rsidP="009B21E5">
            <w:pPr>
              <w:rPr>
                <w:rFonts w:ascii="Calibri" w:hAnsi="Calibri" w:cs="Calibri"/>
              </w:rPr>
            </w:pPr>
            <w:r w:rsidRPr="004F070E">
              <w:rPr>
                <w:rFonts w:ascii="Calibri" w:hAnsi="Calibri" w:cs="Calibri"/>
              </w:rPr>
              <w:t>- Installation et mise en service par le fournisseur ;</w:t>
            </w:r>
          </w:p>
          <w:p w14:paraId="6CD85CD1" w14:textId="77777777" w:rsidR="009B21E5" w:rsidRPr="004F070E" w:rsidRDefault="009B21E5" w:rsidP="009B21E5">
            <w:pPr>
              <w:rPr>
                <w:rFonts w:ascii="Calibri" w:hAnsi="Calibri" w:cs="Calibri"/>
              </w:rPr>
            </w:pPr>
            <w:r w:rsidRPr="004F070E">
              <w:rPr>
                <w:rFonts w:ascii="Calibri" w:hAnsi="Calibri" w:cs="Calibri"/>
              </w:rPr>
              <w:t>- Une fiche technique qui présente de manière claire et concise les spécifications, caractéristiques, et informations essentielles du produit.</w:t>
            </w:r>
          </w:p>
          <w:p w14:paraId="436DB463" w14:textId="77777777" w:rsidR="009B21E5" w:rsidRDefault="009B21E5" w:rsidP="009B21E5">
            <w:pPr>
              <w:rPr>
                <w:rFonts w:ascii="Calibri" w:hAnsi="Calibri" w:cs="Calibri"/>
              </w:rPr>
            </w:pPr>
          </w:p>
          <w:p w14:paraId="62AE1A8C" w14:textId="77777777" w:rsidR="009B21E5" w:rsidRPr="004F070E" w:rsidRDefault="009B21E5" w:rsidP="009B21E5">
            <w:pPr>
              <w:rPr>
                <w:rFonts w:ascii="Calibri" w:hAnsi="Calibri" w:cs="Calibri"/>
              </w:rPr>
            </w:pPr>
          </w:p>
        </w:tc>
        <w:tc>
          <w:tcPr>
            <w:tcW w:w="1541" w:type="dxa"/>
            <w:gridSpan w:val="3"/>
            <w:tcBorders>
              <w:top w:val="single" w:sz="4" w:space="0" w:color="auto"/>
              <w:left w:val="nil"/>
              <w:bottom w:val="single" w:sz="4" w:space="0" w:color="auto"/>
              <w:right w:val="single" w:sz="4" w:space="0" w:color="auto"/>
            </w:tcBorders>
            <w:shd w:val="clear" w:color="auto" w:fill="auto"/>
          </w:tcPr>
          <w:p w14:paraId="4C3D4BDE"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69469C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6AAC0D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60" w:type="dxa"/>
            <w:gridSpan w:val="3"/>
            <w:tcBorders>
              <w:top w:val="single" w:sz="4" w:space="0" w:color="auto"/>
              <w:left w:val="nil"/>
              <w:bottom w:val="single" w:sz="4" w:space="0" w:color="auto"/>
              <w:right w:val="single" w:sz="4" w:space="0" w:color="auto"/>
            </w:tcBorders>
            <w:shd w:val="clear" w:color="auto" w:fill="auto"/>
          </w:tcPr>
          <w:p w14:paraId="3FB61316"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7BFBA6A1"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BE543" w14:textId="77777777" w:rsidR="009B21E5" w:rsidRDefault="009B21E5" w:rsidP="009B21E5">
            <w:pPr>
              <w:rPr>
                <w:rFonts w:ascii="Century Gothic" w:hAnsi="Century Gothic"/>
                <w:b/>
                <w:sz w:val="22"/>
                <w:szCs w:val="22"/>
              </w:rPr>
            </w:pPr>
          </w:p>
          <w:p w14:paraId="72D72A61" w14:textId="77777777" w:rsidR="009B21E5" w:rsidRDefault="009B21E5" w:rsidP="009B21E5">
            <w:pPr>
              <w:rPr>
                <w:rFonts w:ascii="Century Gothic" w:hAnsi="Century Gothic"/>
                <w:b/>
                <w:sz w:val="22"/>
                <w:szCs w:val="22"/>
              </w:rPr>
            </w:pPr>
          </w:p>
          <w:p w14:paraId="4381D2EF" w14:textId="77777777" w:rsidR="009B21E5" w:rsidRDefault="009B21E5" w:rsidP="009B21E5">
            <w:pPr>
              <w:rPr>
                <w:rFonts w:ascii="Century Gothic" w:hAnsi="Century Gothic"/>
                <w:b/>
                <w:sz w:val="22"/>
                <w:szCs w:val="22"/>
              </w:rPr>
            </w:pPr>
          </w:p>
          <w:p w14:paraId="6685F2DD" w14:textId="77777777" w:rsidR="009B21E5" w:rsidRDefault="009B21E5" w:rsidP="009B21E5">
            <w:pPr>
              <w:rPr>
                <w:rFonts w:ascii="Century Gothic" w:hAnsi="Century Gothic"/>
                <w:b/>
                <w:sz w:val="22"/>
                <w:szCs w:val="22"/>
              </w:rPr>
            </w:pPr>
          </w:p>
          <w:p w14:paraId="3BC2F289" w14:textId="77777777" w:rsidR="009B21E5" w:rsidRDefault="009B21E5" w:rsidP="009B21E5">
            <w:pPr>
              <w:rPr>
                <w:rFonts w:ascii="Century Gothic" w:hAnsi="Century Gothic"/>
                <w:b/>
                <w:sz w:val="22"/>
                <w:szCs w:val="22"/>
              </w:rPr>
            </w:pPr>
            <w:r>
              <w:rPr>
                <w:rFonts w:ascii="Century Gothic" w:hAnsi="Century Gothic"/>
                <w:b/>
                <w:sz w:val="22"/>
                <w:szCs w:val="22"/>
              </w:rPr>
              <w:t>22</w:t>
            </w:r>
          </w:p>
        </w:tc>
        <w:tc>
          <w:tcPr>
            <w:tcW w:w="6926" w:type="dxa"/>
            <w:tcBorders>
              <w:top w:val="nil"/>
              <w:left w:val="single" w:sz="4" w:space="0" w:color="auto"/>
              <w:bottom w:val="single" w:sz="4" w:space="0" w:color="auto"/>
              <w:right w:val="single" w:sz="4" w:space="0" w:color="auto"/>
            </w:tcBorders>
            <w:shd w:val="clear" w:color="auto" w:fill="auto"/>
            <w:vAlign w:val="center"/>
          </w:tcPr>
          <w:p w14:paraId="40DF3AFA" w14:textId="77777777" w:rsidR="009B21E5" w:rsidRDefault="009B21E5" w:rsidP="009B21E5">
            <w:pPr>
              <w:rPr>
                <w:rFonts w:ascii="Calibri" w:hAnsi="Calibri" w:cs="Calibri"/>
                <w:b/>
                <w:bCs/>
              </w:rPr>
            </w:pPr>
            <w:r>
              <w:rPr>
                <w:rFonts w:ascii="Calibri" w:hAnsi="Calibri" w:cs="Calibri"/>
                <w:b/>
                <w:bCs/>
              </w:rPr>
              <w:t>Machine de conditionnement à vide :</w:t>
            </w:r>
          </w:p>
          <w:p w14:paraId="4EE64E0E" w14:textId="77777777" w:rsidR="009B21E5" w:rsidRDefault="009B21E5" w:rsidP="009B21E5">
            <w:pPr>
              <w:rPr>
                <w:rFonts w:ascii="Calibri" w:hAnsi="Calibri" w:cs="Calibri"/>
              </w:rPr>
            </w:pPr>
            <w:r>
              <w:rPr>
                <w:rFonts w:ascii="Calibri" w:hAnsi="Calibri" w:cs="Calibri"/>
              </w:rPr>
              <w:br/>
              <w:t>- Application : permet la mise sous vide en quelques secondes de tous types de produit alimentaires, et préparations cuisinées ;</w:t>
            </w:r>
            <w:r>
              <w:rPr>
                <w:rFonts w:ascii="Calibri" w:hAnsi="Calibri" w:cs="Calibri"/>
              </w:rPr>
              <w:br/>
              <w:t xml:space="preserve"> -Chambre à vide d’environ 400 x 450 x H 200 mm ± 10%</w:t>
            </w:r>
          </w:p>
          <w:p w14:paraId="744D42A1" w14:textId="77777777" w:rsidR="009B21E5" w:rsidRDefault="009B21E5" w:rsidP="009B21E5">
            <w:pPr>
              <w:rPr>
                <w:rFonts w:ascii="Calibri" w:hAnsi="Calibri" w:cs="Calibri"/>
              </w:rPr>
            </w:pPr>
            <w:r>
              <w:rPr>
                <w:rFonts w:ascii="Calibri" w:hAnsi="Calibri" w:cs="Calibri"/>
              </w:rPr>
              <w:t xml:space="preserve">-Barre de soudure : 400 mm </w:t>
            </w:r>
            <w:r w:rsidRPr="000633C5">
              <w:rPr>
                <w:rFonts w:ascii="Calibri" w:hAnsi="Calibri" w:cs="Calibri"/>
              </w:rPr>
              <w:br/>
              <w:t>- Panneau de commande : réglage du temps de mise sous vide et de la température de soudure ; Panneau de commande protégé contre les éclaboussures d'eau</w:t>
            </w:r>
            <w:r>
              <w:rPr>
                <w:rFonts w:ascii="Calibri" w:hAnsi="Calibri" w:cs="Calibri"/>
              </w:rPr>
              <w:t>.</w:t>
            </w:r>
          </w:p>
          <w:p w14:paraId="530208A2" w14:textId="77777777" w:rsidR="009B21E5" w:rsidRDefault="009B21E5" w:rsidP="009B21E5">
            <w:pPr>
              <w:rPr>
                <w:rFonts w:ascii="Calibri" w:hAnsi="Calibri" w:cs="Calibri"/>
              </w:rPr>
            </w:pPr>
            <w:r>
              <w:t>-</w:t>
            </w:r>
            <w:r w:rsidRPr="00137E86">
              <w:rPr>
                <w:rFonts w:ascii="Calibri" w:hAnsi="Calibri" w:cs="Calibri"/>
              </w:rPr>
              <w:t>Manomètre digital en %</w:t>
            </w:r>
            <w:r w:rsidRPr="000633C5">
              <w:rPr>
                <w:rFonts w:ascii="Calibri" w:hAnsi="Calibri" w:cs="Calibri"/>
              </w:rPr>
              <w:br/>
              <w:t>- Un vacuomètre en façade permet de visualiser précisément l'intensité du vide ;</w:t>
            </w:r>
            <w:r w:rsidRPr="000633C5">
              <w:rPr>
                <w:rFonts w:ascii="Calibri" w:hAnsi="Calibri" w:cs="Calibri"/>
              </w:rPr>
              <w:br/>
              <w:t>- Bouton Stop permet d'interrompre à tout moment le cycle de mise sous vide ;</w:t>
            </w:r>
            <w:r w:rsidRPr="000633C5">
              <w:rPr>
                <w:rFonts w:ascii="Calibri" w:hAnsi="Calibri" w:cs="Calibri"/>
              </w:rPr>
              <w:br/>
              <w:t>- Soudure haute pression avec pré découpage ;</w:t>
            </w:r>
            <w:r w:rsidRPr="000633C5">
              <w:rPr>
                <w:rFonts w:ascii="Calibri" w:hAnsi="Calibri" w:cs="Calibri"/>
              </w:rPr>
              <w:br/>
            </w:r>
            <w:r w:rsidRPr="000633C5">
              <w:rPr>
                <w:rFonts w:ascii="Calibri" w:hAnsi="Calibri" w:cs="Calibri"/>
              </w:rPr>
              <w:lastRenderedPageBreak/>
              <w:t>- Barre de soudure sans fil et cuve emboutie ;</w:t>
            </w:r>
            <w:r w:rsidRPr="000633C5">
              <w:rPr>
                <w:rFonts w:ascii="Calibri" w:hAnsi="Calibri" w:cs="Calibri"/>
              </w:rPr>
              <w:br/>
              <w:t>- Cuve emboutie avec coins arrondis ;</w:t>
            </w:r>
            <w:r w:rsidRPr="000633C5">
              <w:rPr>
                <w:rFonts w:ascii="Calibri" w:hAnsi="Calibri" w:cs="Calibri"/>
              </w:rPr>
              <w:br/>
              <w:t>- Plaques d'ajustement et kit d'entretien fournis ;</w:t>
            </w:r>
            <w:r w:rsidRPr="000633C5">
              <w:rPr>
                <w:rFonts w:ascii="Calibri" w:hAnsi="Calibri" w:cs="Calibri"/>
              </w:rPr>
              <w:br/>
              <w:t>- Fabriquer en inox ;</w:t>
            </w:r>
            <w:r w:rsidRPr="000633C5">
              <w:rPr>
                <w:rFonts w:ascii="Calibri" w:hAnsi="Calibri" w:cs="Calibri"/>
              </w:rPr>
              <w:br/>
              <w:t>- Alimentation 220V/ 50 Hz ;</w:t>
            </w:r>
            <w:r w:rsidRPr="000633C5">
              <w:rPr>
                <w:rFonts w:ascii="Calibri" w:hAnsi="Calibri" w:cs="Calibri"/>
              </w:rPr>
              <w:br/>
              <w:t>- Installation et mise en service (production réelle, matière première à la charge du fournisseur) ;</w:t>
            </w:r>
            <w:r w:rsidRPr="000633C5">
              <w:rPr>
                <w:rFonts w:ascii="Calibri" w:hAnsi="Calibri" w:cs="Calibri"/>
              </w:rPr>
              <w:br/>
              <w:t>- les notices techniques en français ;</w:t>
            </w:r>
          </w:p>
          <w:p w14:paraId="1012094B" w14:textId="77777777" w:rsidR="009B21E5" w:rsidRDefault="009B21E5" w:rsidP="009B21E5">
            <w:pPr>
              <w:rPr>
                <w:rFonts w:ascii="Calibri" w:hAnsi="Calibri" w:cs="Calibri"/>
              </w:rPr>
            </w:pPr>
            <w:r w:rsidRPr="00930D95">
              <w:rPr>
                <w:color w:val="000000"/>
              </w:rPr>
              <w:t xml:space="preserve">- </w:t>
            </w:r>
            <w:r w:rsidRPr="00007568">
              <w:t>Installation, raccordement et mise en service par le fournisseur (y compris toutes suggestions nécessaire au bon fonctionnement de l’installation) ; (production réelle, matière première à la charge du fournisseur)</w:t>
            </w:r>
          </w:p>
          <w:p w14:paraId="1EFB3EF1" w14:textId="77777777" w:rsidR="009B21E5" w:rsidRDefault="009B21E5" w:rsidP="009B21E5">
            <w:pPr>
              <w:rPr>
                <w:color w:val="000000"/>
              </w:rPr>
            </w:pPr>
          </w:p>
          <w:p w14:paraId="27AA5BF9" w14:textId="77777777" w:rsidR="009B21E5" w:rsidRDefault="009B21E5" w:rsidP="009B21E5">
            <w:r>
              <w:rPr>
                <w:color w:val="000000"/>
              </w:rPr>
              <w:t xml:space="preserve">- </w:t>
            </w:r>
            <w:r>
              <w:t>Une fiche technique qui présente de manière claire et concise les spécifications, caractéristiques, et informations essentielles du produit.</w:t>
            </w:r>
          </w:p>
          <w:p w14:paraId="4D9730AE" w14:textId="77777777" w:rsidR="009B21E5" w:rsidRPr="000633C5" w:rsidRDefault="009B21E5" w:rsidP="009B21E5">
            <w:pPr>
              <w:rPr>
                <w:rFonts w:ascii="Calibri" w:hAnsi="Calibri" w:cs="Calibri"/>
              </w:rPr>
            </w:pPr>
          </w:p>
          <w:p w14:paraId="3C335927" w14:textId="77777777" w:rsidR="009B21E5" w:rsidRPr="00F7758A" w:rsidRDefault="009B21E5" w:rsidP="009B21E5">
            <w:pPr>
              <w:rPr>
                <w:b/>
                <w:bCs/>
                <w:color w:val="000000"/>
                <w:sz w:val="8"/>
                <w:u w:val="single"/>
              </w:rPr>
            </w:pPr>
          </w:p>
          <w:p w14:paraId="18F0141F" w14:textId="77777777" w:rsidR="009B21E5" w:rsidRPr="00F7758A" w:rsidRDefault="009B21E5" w:rsidP="009B21E5">
            <w:pPr>
              <w:rPr>
                <w:b/>
                <w:bCs/>
                <w:color w:val="000000"/>
                <w:sz w:val="8"/>
                <w:u w:val="single"/>
              </w:rPr>
            </w:pPr>
          </w:p>
        </w:tc>
        <w:tc>
          <w:tcPr>
            <w:tcW w:w="1541" w:type="dxa"/>
            <w:gridSpan w:val="3"/>
            <w:tcBorders>
              <w:top w:val="single" w:sz="4" w:space="0" w:color="auto"/>
              <w:left w:val="nil"/>
              <w:bottom w:val="single" w:sz="4" w:space="0" w:color="auto"/>
              <w:right w:val="single" w:sz="4" w:space="0" w:color="auto"/>
            </w:tcBorders>
            <w:shd w:val="clear" w:color="auto" w:fill="auto"/>
          </w:tcPr>
          <w:p w14:paraId="4D40B2C4"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616EA4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827C21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60" w:type="dxa"/>
            <w:gridSpan w:val="3"/>
            <w:tcBorders>
              <w:top w:val="single" w:sz="4" w:space="0" w:color="auto"/>
              <w:left w:val="nil"/>
              <w:bottom w:val="single" w:sz="4" w:space="0" w:color="auto"/>
              <w:right w:val="single" w:sz="4" w:space="0" w:color="auto"/>
            </w:tcBorders>
            <w:shd w:val="clear" w:color="auto" w:fill="auto"/>
          </w:tcPr>
          <w:p w14:paraId="284F0EE8"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1B1F2ED0"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47237" w14:textId="77777777" w:rsidR="009B21E5" w:rsidRPr="00F7758A" w:rsidRDefault="009B21E5" w:rsidP="009B21E5">
            <w:pPr>
              <w:rPr>
                <w:rFonts w:ascii="Century Gothic" w:hAnsi="Century Gothic"/>
                <w:b/>
                <w:sz w:val="22"/>
                <w:szCs w:val="22"/>
              </w:rPr>
            </w:pPr>
            <w:r>
              <w:rPr>
                <w:rFonts w:ascii="Century Gothic" w:hAnsi="Century Gothic"/>
                <w:b/>
                <w:sz w:val="22"/>
                <w:szCs w:val="22"/>
              </w:rPr>
              <w:lastRenderedPageBreak/>
              <w:t xml:space="preserve">            23</w:t>
            </w:r>
          </w:p>
          <w:p w14:paraId="770E680B" w14:textId="77777777" w:rsidR="009B21E5" w:rsidRPr="00F7758A" w:rsidRDefault="009B21E5" w:rsidP="009B21E5">
            <w:pPr>
              <w:rPr>
                <w:rFonts w:ascii="Century Gothic" w:hAnsi="Century Gothic"/>
                <w:b/>
                <w:sz w:val="22"/>
                <w:szCs w:val="22"/>
              </w:rPr>
            </w:pPr>
          </w:p>
        </w:tc>
        <w:tc>
          <w:tcPr>
            <w:tcW w:w="6926" w:type="dxa"/>
            <w:tcBorders>
              <w:top w:val="nil"/>
              <w:left w:val="single" w:sz="4" w:space="0" w:color="auto"/>
              <w:bottom w:val="single" w:sz="4" w:space="0" w:color="auto"/>
              <w:right w:val="single" w:sz="4" w:space="0" w:color="auto"/>
            </w:tcBorders>
            <w:shd w:val="clear" w:color="auto" w:fill="auto"/>
            <w:vAlign w:val="center"/>
          </w:tcPr>
          <w:p w14:paraId="7EBA5372" w14:textId="77777777" w:rsidR="009B21E5" w:rsidRDefault="009B21E5" w:rsidP="009B21E5">
            <w:pPr>
              <w:rPr>
                <w:rFonts w:ascii="Calibri" w:hAnsi="Calibri" w:cs="Calibri"/>
                <w:b/>
                <w:bCs/>
              </w:rPr>
            </w:pPr>
            <w:r>
              <w:rPr>
                <w:rFonts w:ascii="Calibri" w:hAnsi="Calibri" w:cs="Calibri"/>
              </w:rPr>
              <w:br/>
            </w:r>
            <w:r w:rsidRPr="00137E86">
              <w:rPr>
                <w:rFonts w:ascii="Calibri" w:hAnsi="Calibri" w:cs="Calibri"/>
                <w:b/>
                <w:bCs/>
              </w:rPr>
              <w:t xml:space="preserve">Machine de production de glace écaille : </w:t>
            </w:r>
          </w:p>
          <w:p w14:paraId="4D2048C1" w14:textId="77777777" w:rsidR="009B21E5" w:rsidRPr="00137E86" w:rsidRDefault="009B21E5" w:rsidP="009B21E5">
            <w:pPr>
              <w:rPr>
                <w:rFonts w:ascii="Calibri" w:hAnsi="Calibri" w:cs="Calibri"/>
                <w:b/>
                <w:bCs/>
              </w:rPr>
            </w:pPr>
          </w:p>
          <w:p w14:paraId="6A93F631" w14:textId="77777777" w:rsidR="009B21E5" w:rsidRPr="00137E86" w:rsidRDefault="009B21E5" w:rsidP="009B21E5">
            <w:pPr>
              <w:rPr>
                <w:rFonts w:ascii="Calibri" w:hAnsi="Calibri" w:cs="Calibri"/>
              </w:rPr>
            </w:pPr>
            <w:r w:rsidRPr="00137E86">
              <w:rPr>
                <w:rFonts w:ascii="Calibri" w:hAnsi="Calibri" w:cs="Calibri"/>
              </w:rPr>
              <w:t>-Machine à glace écailles est un appareil qui permet de fabriquer de minces fragments de glace forme écaille ;</w:t>
            </w:r>
          </w:p>
          <w:p w14:paraId="4958AD16" w14:textId="77777777" w:rsidR="009B21E5" w:rsidRPr="00137E86" w:rsidRDefault="009B21E5" w:rsidP="009B21E5">
            <w:pPr>
              <w:rPr>
                <w:rFonts w:ascii="Calibri" w:hAnsi="Calibri" w:cs="Calibri"/>
              </w:rPr>
            </w:pPr>
            <w:r w:rsidRPr="00137E86">
              <w:rPr>
                <w:rFonts w:ascii="Calibri" w:hAnsi="Calibri" w:cs="Calibri"/>
              </w:rPr>
              <w:t>- Dimensions d’environ : L 550 x W 350 x H 600 mm ± 10%     52 x 36 x 60</w:t>
            </w:r>
          </w:p>
          <w:p w14:paraId="69F5056C" w14:textId="77777777" w:rsidR="009B21E5" w:rsidRPr="00137E86" w:rsidRDefault="009B21E5" w:rsidP="009B21E5">
            <w:pPr>
              <w:rPr>
                <w:rFonts w:ascii="Calibri" w:hAnsi="Calibri" w:cs="Calibri"/>
              </w:rPr>
            </w:pPr>
            <w:r w:rsidRPr="00137E86">
              <w:rPr>
                <w:rFonts w:ascii="Calibri" w:hAnsi="Calibri" w:cs="Calibri"/>
              </w:rPr>
              <w:t xml:space="preserve">-Production jusqu’à 400 kg/24h. </w:t>
            </w:r>
          </w:p>
          <w:p w14:paraId="77DDF7AB" w14:textId="77777777" w:rsidR="009B21E5" w:rsidRPr="00137E86" w:rsidRDefault="009B21E5" w:rsidP="009B21E5">
            <w:pPr>
              <w:rPr>
                <w:rFonts w:ascii="Calibri" w:hAnsi="Calibri" w:cs="Calibri"/>
              </w:rPr>
            </w:pPr>
            <w:r w:rsidRPr="00137E86">
              <w:rPr>
                <w:rFonts w:ascii="Calibri" w:hAnsi="Calibri" w:cs="Calibri"/>
              </w:rPr>
              <w:t>- Type : Cylindre vertical fixe et isolé</w:t>
            </w:r>
          </w:p>
          <w:p w14:paraId="1973497E" w14:textId="77777777" w:rsidR="009B21E5" w:rsidRPr="00137E86" w:rsidRDefault="009B21E5" w:rsidP="009B21E5">
            <w:pPr>
              <w:rPr>
                <w:rFonts w:ascii="Calibri" w:hAnsi="Calibri" w:cs="Calibri"/>
              </w:rPr>
            </w:pPr>
            <w:r w:rsidRPr="00137E86">
              <w:rPr>
                <w:rFonts w:ascii="Calibri" w:hAnsi="Calibri" w:cs="Calibri"/>
              </w:rPr>
              <w:t>- Marque : GENEGLACE ou similaire</w:t>
            </w:r>
          </w:p>
          <w:p w14:paraId="76D72FAD" w14:textId="77777777" w:rsidR="009B21E5" w:rsidRPr="00137E86" w:rsidRDefault="009B21E5" w:rsidP="009B21E5">
            <w:pPr>
              <w:rPr>
                <w:rFonts w:ascii="Calibri" w:hAnsi="Calibri" w:cs="Calibri"/>
              </w:rPr>
            </w:pPr>
            <w:r w:rsidRPr="00137E86">
              <w:rPr>
                <w:rFonts w:ascii="Calibri" w:hAnsi="Calibri" w:cs="Calibri"/>
              </w:rPr>
              <w:t>- Epaisseur des écailles : Entre 1,5 mm et 2.2 mm</w:t>
            </w:r>
          </w:p>
          <w:p w14:paraId="384CF5EF" w14:textId="77777777" w:rsidR="009B21E5" w:rsidRPr="00137E86" w:rsidRDefault="009B21E5" w:rsidP="009B21E5">
            <w:pPr>
              <w:spacing w:line="259" w:lineRule="auto"/>
              <w:rPr>
                <w:rFonts w:ascii="Calibri" w:hAnsi="Calibri" w:cs="Calibri"/>
              </w:rPr>
            </w:pPr>
            <w:r w:rsidRPr="00137E86">
              <w:rPr>
                <w:rFonts w:ascii="Calibri" w:hAnsi="Calibri" w:cs="Calibri"/>
              </w:rPr>
              <w:t>- Débit d’air : 4500 m3/h</w:t>
            </w:r>
          </w:p>
          <w:p w14:paraId="7B83B5DA" w14:textId="77777777" w:rsidR="009B21E5" w:rsidRPr="00137E86" w:rsidRDefault="009B21E5" w:rsidP="009B21E5">
            <w:pPr>
              <w:rPr>
                <w:rFonts w:ascii="Calibri" w:hAnsi="Calibri" w:cs="Calibri"/>
              </w:rPr>
            </w:pPr>
            <w:r w:rsidRPr="00137E86">
              <w:rPr>
                <w:rFonts w:ascii="Calibri" w:hAnsi="Calibri" w:cs="Calibri"/>
              </w:rPr>
              <w:t xml:space="preserve">- Ensemble monobloc </w:t>
            </w:r>
          </w:p>
          <w:p w14:paraId="06E458D8" w14:textId="77777777" w:rsidR="009B21E5" w:rsidRPr="00137E86" w:rsidRDefault="009B21E5" w:rsidP="009B21E5">
            <w:pPr>
              <w:rPr>
                <w:rFonts w:ascii="Calibri" w:hAnsi="Calibri" w:cs="Calibri"/>
              </w:rPr>
            </w:pPr>
            <w:r w:rsidRPr="00137E86">
              <w:rPr>
                <w:rFonts w:ascii="Calibri" w:hAnsi="Calibri" w:cs="Calibri"/>
              </w:rPr>
              <w:t>- Refroidissement à air</w:t>
            </w:r>
          </w:p>
          <w:p w14:paraId="013118A2" w14:textId="77777777" w:rsidR="009B21E5" w:rsidRPr="00137E86" w:rsidRDefault="009B21E5" w:rsidP="009B21E5">
            <w:pPr>
              <w:tabs>
                <w:tab w:val="left" w:pos="1740"/>
              </w:tabs>
              <w:rPr>
                <w:rFonts w:ascii="Calibri" w:hAnsi="Calibri" w:cs="Calibri"/>
              </w:rPr>
            </w:pPr>
            <w:r w:rsidRPr="00137E86">
              <w:rPr>
                <w:rFonts w:ascii="Calibri" w:hAnsi="Calibri" w:cs="Calibri"/>
              </w:rPr>
              <w:t xml:space="preserve"> - Type d’eau :   Eau douce</w:t>
            </w:r>
            <w:r>
              <w:rPr>
                <w:rFonts w:ascii="Calibri" w:hAnsi="Calibri" w:cs="Calibri"/>
              </w:rPr>
              <w:t xml:space="preserve"> (y compris adoucisseur)</w:t>
            </w:r>
          </w:p>
          <w:p w14:paraId="538AC13D" w14:textId="77777777" w:rsidR="009B21E5" w:rsidRPr="00137E86" w:rsidRDefault="009B21E5" w:rsidP="009B21E5">
            <w:pPr>
              <w:tabs>
                <w:tab w:val="left" w:pos="1740"/>
              </w:tabs>
              <w:spacing w:line="259" w:lineRule="auto"/>
              <w:rPr>
                <w:rFonts w:ascii="Calibri" w:hAnsi="Calibri" w:cs="Calibri"/>
              </w:rPr>
            </w:pPr>
            <w:r w:rsidRPr="00137E86">
              <w:rPr>
                <w:rFonts w:ascii="Calibri" w:hAnsi="Calibri" w:cs="Calibri"/>
              </w:rPr>
              <w:t>- Bac en dessous pour l’accumulation de la glace produite</w:t>
            </w:r>
          </w:p>
          <w:p w14:paraId="0D241875" w14:textId="77777777" w:rsidR="009B21E5" w:rsidRPr="00137E86" w:rsidRDefault="009B21E5" w:rsidP="009B21E5">
            <w:pPr>
              <w:rPr>
                <w:rFonts w:ascii="Calibri" w:hAnsi="Calibri" w:cs="Calibri"/>
              </w:rPr>
            </w:pPr>
            <w:r w:rsidRPr="00137E86">
              <w:rPr>
                <w:rFonts w:ascii="Calibri" w:hAnsi="Calibri" w:cs="Calibri"/>
              </w:rPr>
              <w:t>- Châssis en acier inox</w:t>
            </w:r>
          </w:p>
          <w:p w14:paraId="3CCAF089" w14:textId="77777777" w:rsidR="009B21E5" w:rsidRDefault="009B21E5" w:rsidP="009B21E5">
            <w:pPr>
              <w:rPr>
                <w:rFonts w:ascii="Calibri" w:hAnsi="Calibri" w:cs="Calibri"/>
              </w:rPr>
            </w:pPr>
            <w:r w:rsidRPr="00137E86">
              <w:rPr>
                <w:rFonts w:ascii="Calibri" w:hAnsi="Calibri" w:cs="Calibri"/>
              </w:rPr>
              <w:t>- Vidange en 25 mm</w:t>
            </w:r>
          </w:p>
          <w:p w14:paraId="507A7BCE" w14:textId="77777777" w:rsidR="009B21E5" w:rsidRPr="00137E86" w:rsidRDefault="009B21E5" w:rsidP="009B21E5">
            <w:pPr>
              <w:rPr>
                <w:rFonts w:ascii="Calibri" w:hAnsi="Calibri" w:cs="Calibri"/>
              </w:rPr>
            </w:pPr>
            <w:r>
              <w:rPr>
                <w:rFonts w:ascii="Calibri" w:hAnsi="Calibri" w:cs="Calibri"/>
              </w:rPr>
              <w:t>- Système de contrôle électronique pour détecter la hausse de température et de courant ainsi que le manque d’eau ;</w:t>
            </w:r>
          </w:p>
          <w:p w14:paraId="05EC64FB" w14:textId="77777777" w:rsidR="009B21E5" w:rsidRPr="00137E86" w:rsidRDefault="009B21E5" w:rsidP="009B21E5">
            <w:pPr>
              <w:rPr>
                <w:rFonts w:ascii="Calibri" w:hAnsi="Calibri" w:cs="Calibri"/>
              </w:rPr>
            </w:pPr>
            <w:r w:rsidRPr="00137E86">
              <w:rPr>
                <w:rFonts w:ascii="Calibri" w:hAnsi="Calibri" w:cs="Calibri"/>
              </w:rPr>
              <w:t xml:space="preserve">- Système d’arrêt électronique </w:t>
            </w:r>
          </w:p>
          <w:p w14:paraId="58EAAE2D" w14:textId="77777777" w:rsidR="009B21E5" w:rsidRPr="00137E86" w:rsidRDefault="009B21E5" w:rsidP="009B21E5">
            <w:pPr>
              <w:rPr>
                <w:rFonts w:ascii="Calibri" w:hAnsi="Calibri" w:cs="Calibri"/>
              </w:rPr>
            </w:pPr>
            <w:r w:rsidRPr="00137E86">
              <w:rPr>
                <w:rFonts w:ascii="Calibri" w:hAnsi="Calibri" w:cs="Calibri"/>
              </w:rPr>
              <w:t>- Alimentation 220V/ 50 Hz</w:t>
            </w:r>
          </w:p>
          <w:p w14:paraId="3E28C8A4" w14:textId="77777777" w:rsidR="009B21E5" w:rsidRDefault="009B21E5" w:rsidP="009B21E5">
            <w:pPr>
              <w:rPr>
                <w:rFonts w:ascii="Calibri" w:hAnsi="Calibri" w:cs="Calibri"/>
              </w:rPr>
            </w:pPr>
            <w:r w:rsidRPr="00930D95">
              <w:rPr>
                <w:color w:val="000000"/>
              </w:rPr>
              <w:t xml:space="preserve">- </w:t>
            </w:r>
            <w:r w:rsidRPr="00662086">
              <w:rPr>
                <w:rFonts w:ascii="Calibri" w:hAnsi="Calibri" w:cs="Calibri"/>
              </w:rPr>
              <w:t xml:space="preserve"> </w:t>
            </w:r>
            <w:r w:rsidRPr="00007568">
              <w:t>Installation, raccordement et mise en service par le fournisseur (y compris toutes suggestions nécessaire au bon fonctionnement de l’installation) ; (production réelle, matière première à la charge du fournisseur)</w:t>
            </w:r>
          </w:p>
          <w:p w14:paraId="3DA622AE" w14:textId="77777777" w:rsidR="009B21E5" w:rsidRDefault="009B21E5" w:rsidP="009B21E5">
            <w:pPr>
              <w:rPr>
                <w:color w:val="000000"/>
              </w:rPr>
            </w:pPr>
          </w:p>
          <w:p w14:paraId="298D44A7" w14:textId="77777777" w:rsidR="009B21E5" w:rsidRDefault="009B21E5" w:rsidP="009B21E5">
            <w:r>
              <w:rPr>
                <w:color w:val="000000"/>
              </w:rPr>
              <w:t xml:space="preserve">- </w:t>
            </w:r>
            <w:r>
              <w:t>les fiches techniques et schéma synoptique qui présentent de manière claire et concise les spécifications, caractéristiques, et informations essentielles de l’installation.</w:t>
            </w:r>
          </w:p>
          <w:p w14:paraId="2B8F9389" w14:textId="77777777" w:rsidR="009B21E5" w:rsidRDefault="009B21E5" w:rsidP="009B21E5">
            <w:pPr>
              <w:rPr>
                <w:rFonts w:ascii="Calibri" w:hAnsi="Calibri" w:cs="Calibri"/>
              </w:rPr>
            </w:pPr>
          </w:p>
          <w:p w14:paraId="3E1BB295" w14:textId="77777777" w:rsidR="009B21E5" w:rsidRDefault="009B21E5" w:rsidP="009B21E5">
            <w:pPr>
              <w:rPr>
                <w:rFonts w:ascii="Calibri" w:hAnsi="Calibri" w:cs="Calibri"/>
              </w:rPr>
            </w:pPr>
          </w:p>
          <w:p w14:paraId="479EC05E" w14:textId="77777777" w:rsidR="009B21E5" w:rsidRDefault="009B21E5" w:rsidP="009B21E5">
            <w:pPr>
              <w:rPr>
                <w:rFonts w:ascii="Calibri" w:hAnsi="Calibri" w:cs="Calibri"/>
              </w:rPr>
            </w:pPr>
          </w:p>
          <w:p w14:paraId="30469F81" w14:textId="77777777" w:rsidR="009B21E5" w:rsidRPr="00137E86" w:rsidRDefault="009B21E5" w:rsidP="009B21E5">
            <w:pPr>
              <w:rPr>
                <w:rFonts w:ascii="Calibri" w:hAnsi="Calibri" w:cs="Calibri"/>
              </w:rPr>
            </w:pPr>
            <w:r>
              <w:rPr>
                <w:rFonts w:ascii="Calibri" w:hAnsi="Calibri" w:cs="Calibri"/>
              </w:rPr>
              <w:br/>
            </w:r>
          </w:p>
        </w:tc>
        <w:tc>
          <w:tcPr>
            <w:tcW w:w="1541" w:type="dxa"/>
            <w:gridSpan w:val="3"/>
            <w:tcBorders>
              <w:top w:val="single" w:sz="4" w:space="0" w:color="auto"/>
              <w:left w:val="nil"/>
              <w:bottom w:val="single" w:sz="4" w:space="0" w:color="auto"/>
              <w:right w:val="single" w:sz="4" w:space="0" w:color="auto"/>
            </w:tcBorders>
            <w:shd w:val="clear" w:color="auto" w:fill="auto"/>
          </w:tcPr>
          <w:p w14:paraId="2061EB0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7828392"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FE66F0"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60" w:type="dxa"/>
            <w:gridSpan w:val="3"/>
            <w:tcBorders>
              <w:top w:val="single" w:sz="4" w:space="0" w:color="auto"/>
              <w:left w:val="nil"/>
              <w:bottom w:val="single" w:sz="4" w:space="0" w:color="auto"/>
              <w:right w:val="single" w:sz="4" w:space="0" w:color="auto"/>
            </w:tcBorders>
            <w:shd w:val="clear" w:color="auto" w:fill="auto"/>
          </w:tcPr>
          <w:p w14:paraId="7EBFB211"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14:paraId="0C09F2B6"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3A620" w14:textId="77777777" w:rsidR="009B21E5" w:rsidRPr="00BA24DE" w:rsidRDefault="009B21E5" w:rsidP="009B21E5">
            <w:pPr>
              <w:rPr>
                <w:rFonts w:ascii="Century Gothic" w:hAnsi="Century Gothic"/>
                <w:b/>
                <w:sz w:val="22"/>
                <w:szCs w:val="22"/>
              </w:rPr>
            </w:pPr>
            <w:r>
              <w:rPr>
                <w:rFonts w:ascii="Century Gothic" w:hAnsi="Century Gothic"/>
                <w:b/>
                <w:sz w:val="22"/>
                <w:szCs w:val="22"/>
              </w:rPr>
              <w:lastRenderedPageBreak/>
              <w:t>24</w:t>
            </w:r>
          </w:p>
        </w:tc>
        <w:tc>
          <w:tcPr>
            <w:tcW w:w="6926" w:type="dxa"/>
            <w:tcBorders>
              <w:top w:val="nil"/>
              <w:left w:val="single" w:sz="4" w:space="0" w:color="auto"/>
              <w:bottom w:val="single" w:sz="4" w:space="0" w:color="auto"/>
              <w:right w:val="single" w:sz="4" w:space="0" w:color="auto"/>
            </w:tcBorders>
            <w:shd w:val="clear" w:color="auto" w:fill="auto"/>
            <w:vAlign w:val="center"/>
          </w:tcPr>
          <w:p w14:paraId="2218D4D2" w14:textId="77777777" w:rsidR="009B21E5" w:rsidRDefault="009B21E5" w:rsidP="009B21E5">
            <w:pPr>
              <w:rPr>
                <w:rFonts w:ascii="Calibri" w:hAnsi="Calibri" w:cs="Calibri"/>
              </w:rPr>
            </w:pPr>
            <w:r w:rsidRPr="00925BF6">
              <w:rPr>
                <w:rFonts w:ascii="Calibri" w:hAnsi="Calibri" w:cs="Calibri"/>
                <w:b/>
                <w:bCs/>
              </w:rPr>
              <w:t>Machine de marquage :</w:t>
            </w:r>
          </w:p>
          <w:p w14:paraId="2DA942CC" w14:textId="77777777" w:rsidR="009B21E5" w:rsidRDefault="009B21E5" w:rsidP="009B21E5">
            <w:pPr>
              <w:rPr>
                <w:rFonts w:ascii="Calibri" w:hAnsi="Calibri" w:cs="Calibri"/>
              </w:rPr>
            </w:pPr>
            <w:r>
              <w:rPr>
                <w:rFonts w:ascii="Calibri" w:hAnsi="Calibri" w:cs="Calibri"/>
              </w:rPr>
              <w:br/>
              <w:t>- Machine à impression jet d’encre avec fixation de jet d’encre et positionnement adapté aux boites de ¼ club et boites rondes de diamètre 73 mm;</w:t>
            </w:r>
          </w:p>
          <w:p w14:paraId="51746307" w14:textId="77777777" w:rsidR="009B21E5" w:rsidRDefault="009B21E5" w:rsidP="009B21E5">
            <w:pPr>
              <w:rPr>
                <w:rFonts w:ascii="Calibri" w:hAnsi="Calibri" w:cs="Calibri"/>
              </w:rPr>
            </w:pPr>
            <w:r>
              <w:rPr>
                <w:rFonts w:ascii="Calibri" w:hAnsi="Calibri" w:cs="Calibri"/>
              </w:rPr>
              <w:t>- Convoyeur adapté aux boites ¼ club et boites rondes de diamètre 73 mm;</w:t>
            </w:r>
            <w:r>
              <w:rPr>
                <w:rFonts w:ascii="Calibri" w:hAnsi="Calibri" w:cs="Calibri"/>
              </w:rPr>
              <w:br/>
              <w:t>- Jet d’encre adapté au fonctionnement sur convoyeur ;</w:t>
            </w:r>
            <w:r>
              <w:rPr>
                <w:rFonts w:ascii="Calibri" w:hAnsi="Calibri" w:cs="Calibri"/>
              </w:rPr>
              <w:br/>
              <w:t>- Des codes nets et contrastés (Impression de haute résolution très lisible) ;</w:t>
            </w:r>
            <w:r>
              <w:rPr>
                <w:rFonts w:ascii="Calibri" w:hAnsi="Calibri" w:cs="Calibri"/>
              </w:rPr>
              <w:br/>
              <w:t>-Panneau électronique très étanche adapté au milieu de travail humide ;</w:t>
            </w:r>
            <w:r>
              <w:rPr>
                <w:rFonts w:ascii="Calibri" w:hAnsi="Calibri" w:cs="Calibri"/>
              </w:rPr>
              <w:br/>
              <w:t>-Ecran tactile couleur pour affichage des paramètres et modification des données ;</w:t>
            </w:r>
          </w:p>
          <w:p w14:paraId="7907D1FD" w14:textId="77777777" w:rsidR="009B21E5" w:rsidRDefault="009B21E5" w:rsidP="009B21E5">
            <w:pPr>
              <w:rPr>
                <w:rFonts w:ascii="Calibri" w:hAnsi="Calibri" w:cs="Calibri"/>
              </w:rPr>
            </w:pPr>
            <w:r>
              <w:rPr>
                <w:rFonts w:ascii="Calibri" w:hAnsi="Calibri" w:cs="Calibri"/>
              </w:rPr>
              <w:t>-</w:t>
            </w:r>
            <w:r w:rsidRPr="00925BF6">
              <w:rPr>
                <w:rFonts w:ascii="Calibri" w:hAnsi="Calibri" w:cs="Calibri"/>
              </w:rPr>
              <w:t xml:space="preserve"> </w:t>
            </w:r>
            <w:r w:rsidRPr="00B13D3B">
              <w:rPr>
                <w:rFonts w:ascii="Calibri" w:hAnsi="Calibri" w:cs="Calibri"/>
              </w:rPr>
              <w:t>Capacité de stockage des messages</w:t>
            </w:r>
            <w:r w:rsidRPr="00925BF6">
              <w:rPr>
                <w:rFonts w:ascii="Calibri" w:hAnsi="Calibri" w:cs="Calibri"/>
              </w:rPr>
              <w:t> : Plus de 250 messages complexes</w:t>
            </w:r>
          </w:p>
          <w:p w14:paraId="3C0FDDEE" w14:textId="77777777" w:rsidR="009B21E5" w:rsidRPr="00925BF6" w:rsidRDefault="009B21E5" w:rsidP="009B21E5">
            <w:pPr>
              <w:rPr>
                <w:rFonts w:ascii="Calibri" w:hAnsi="Calibri" w:cs="Calibri"/>
              </w:rPr>
            </w:pPr>
            <w:r w:rsidRPr="00925BF6">
              <w:rPr>
                <w:rFonts w:ascii="Calibri" w:hAnsi="Calibri" w:cs="Calibri"/>
              </w:rPr>
              <w:t xml:space="preserve">- </w:t>
            </w:r>
            <w:r w:rsidRPr="00B13D3B">
              <w:rPr>
                <w:rFonts w:ascii="Calibri" w:hAnsi="Calibri" w:cs="Calibri"/>
              </w:rPr>
              <w:t>Communications</w:t>
            </w:r>
            <w:r w:rsidRPr="00925BF6">
              <w:rPr>
                <w:rFonts w:ascii="Calibri" w:hAnsi="Calibri" w:cs="Calibri"/>
              </w:rPr>
              <w:t> : OPC-UA, Modbus, EtherNet/IP, Serial</w:t>
            </w:r>
          </w:p>
          <w:p w14:paraId="47C1D997" w14:textId="77777777" w:rsidR="009B21E5" w:rsidRPr="00925BF6" w:rsidRDefault="009B21E5" w:rsidP="009B21E5">
            <w:pPr>
              <w:rPr>
                <w:rFonts w:ascii="Calibri" w:hAnsi="Calibri" w:cs="Calibri"/>
              </w:rPr>
            </w:pPr>
            <w:r w:rsidRPr="00925BF6">
              <w:rPr>
                <w:rFonts w:ascii="Calibri" w:hAnsi="Calibri" w:cs="Calibri"/>
              </w:rPr>
              <w:t>- Smart Cartridge</w:t>
            </w:r>
          </w:p>
          <w:p w14:paraId="72C53F6F" w14:textId="77777777" w:rsidR="009B21E5" w:rsidRPr="00925BF6" w:rsidRDefault="009B21E5" w:rsidP="009B21E5">
            <w:pPr>
              <w:rPr>
                <w:rFonts w:ascii="Calibri" w:hAnsi="Calibri" w:cs="Calibri"/>
              </w:rPr>
            </w:pPr>
            <w:r w:rsidRPr="00925BF6">
              <w:rPr>
                <w:rFonts w:ascii="Calibri" w:hAnsi="Calibri" w:cs="Calibri"/>
              </w:rPr>
              <w:t xml:space="preserve">- </w:t>
            </w:r>
            <w:r w:rsidRPr="00B13D3B">
              <w:rPr>
                <w:rFonts w:ascii="Calibri" w:hAnsi="Calibri" w:cs="Calibri"/>
              </w:rPr>
              <w:t>USB</w:t>
            </w:r>
          </w:p>
          <w:p w14:paraId="141F6D67" w14:textId="77777777" w:rsidR="009B21E5" w:rsidRPr="00925BF6" w:rsidRDefault="009B21E5" w:rsidP="009B21E5">
            <w:pPr>
              <w:rPr>
                <w:rFonts w:ascii="Calibri" w:hAnsi="Calibri" w:cs="Calibri"/>
              </w:rPr>
            </w:pPr>
            <w:r w:rsidRPr="00925BF6">
              <w:rPr>
                <w:rFonts w:ascii="Calibri" w:hAnsi="Calibri" w:cs="Calibri"/>
              </w:rPr>
              <w:t>-</w:t>
            </w:r>
            <w:r w:rsidRPr="00B13D3B">
              <w:rPr>
                <w:rFonts w:ascii="Calibri" w:hAnsi="Calibri" w:cs="Calibri"/>
              </w:rPr>
              <w:t xml:space="preserve">Pression positive / </w:t>
            </w:r>
            <w:r w:rsidRPr="00925BF6">
              <w:rPr>
                <w:rFonts w:ascii="Calibri" w:hAnsi="Calibri" w:cs="Calibri"/>
              </w:rPr>
              <w:t>Clean Flow</w:t>
            </w:r>
          </w:p>
          <w:p w14:paraId="14B4C770" w14:textId="77777777" w:rsidR="009B21E5" w:rsidRPr="00925BF6" w:rsidRDefault="009B21E5" w:rsidP="009B21E5">
            <w:pPr>
              <w:rPr>
                <w:rFonts w:ascii="Calibri" w:hAnsi="Calibri" w:cs="Calibri"/>
              </w:rPr>
            </w:pPr>
            <w:r w:rsidRPr="00925BF6">
              <w:rPr>
                <w:rFonts w:ascii="Calibri" w:hAnsi="Calibri" w:cs="Calibri"/>
              </w:rPr>
              <w:t>-</w:t>
            </w:r>
            <w:r w:rsidRPr="00B13D3B">
              <w:rPr>
                <w:rFonts w:ascii="Calibri" w:hAnsi="Calibri" w:cs="Calibri"/>
              </w:rPr>
              <w:t>Modules de têtes d’impression Plug &amp; Play</w:t>
            </w:r>
          </w:p>
          <w:p w14:paraId="7653BDF2" w14:textId="77777777" w:rsidR="009B21E5" w:rsidRDefault="009B21E5" w:rsidP="009B21E5">
            <w:pPr>
              <w:rPr>
                <w:rFonts w:ascii="Calibri" w:hAnsi="Calibri" w:cs="Calibri"/>
              </w:rPr>
            </w:pPr>
            <w:r w:rsidRPr="00925BF6">
              <w:rPr>
                <w:rFonts w:ascii="Calibri" w:hAnsi="Calibri" w:cs="Calibri"/>
              </w:rPr>
              <w:t xml:space="preserve">- </w:t>
            </w:r>
            <w:r w:rsidRPr="00B13D3B">
              <w:rPr>
                <w:rFonts w:ascii="Calibri" w:hAnsi="Calibri" w:cs="Calibri"/>
              </w:rPr>
              <w:t>Longueur ombilic</w:t>
            </w:r>
            <w:r w:rsidRPr="00925BF6">
              <w:rPr>
                <w:rFonts w:ascii="Calibri" w:hAnsi="Calibri" w:cs="Calibri"/>
              </w:rPr>
              <w:t> : entre 3 et 5 mètres.</w:t>
            </w:r>
            <w:r>
              <w:rPr>
                <w:rFonts w:ascii="Calibri" w:hAnsi="Calibri" w:cs="Calibri"/>
              </w:rPr>
              <w:br/>
              <w:t>-Remplacement de cartouche à encre très facile ;</w:t>
            </w:r>
            <w:r>
              <w:rPr>
                <w:rFonts w:ascii="Calibri" w:hAnsi="Calibri" w:cs="Calibri"/>
              </w:rPr>
              <w:br/>
              <w:t>-Taille de caractère modifiable ;</w:t>
            </w:r>
            <w:r>
              <w:rPr>
                <w:rFonts w:ascii="Calibri" w:hAnsi="Calibri" w:cs="Calibri"/>
              </w:rPr>
              <w:br/>
              <w:t xml:space="preserve">-Livré avec paquet de cartouche de rechange </w:t>
            </w:r>
            <w:r>
              <w:rPr>
                <w:rFonts w:ascii="Calibri" w:hAnsi="Calibri" w:cs="Calibri"/>
              </w:rPr>
              <w:br/>
              <w:t>- Alimentation 220V/ 50 Hz ;</w:t>
            </w:r>
            <w:r>
              <w:rPr>
                <w:rFonts w:ascii="Calibri" w:hAnsi="Calibri" w:cs="Calibri"/>
              </w:rPr>
              <w:br/>
              <w:t>- Installation et mise en service (production réelle, matière première à la charge du fournisseur) ;</w:t>
            </w:r>
            <w:r>
              <w:rPr>
                <w:rFonts w:ascii="Calibri" w:hAnsi="Calibri" w:cs="Calibri"/>
              </w:rPr>
              <w:br/>
              <w:t>- les notices techniques en français ;</w:t>
            </w:r>
          </w:p>
          <w:p w14:paraId="05AAD7D7" w14:textId="77777777" w:rsidR="009B21E5" w:rsidRPr="004F070E" w:rsidRDefault="009B21E5" w:rsidP="009B21E5">
            <w:pPr>
              <w:rPr>
                <w:rFonts w:ascii="Calibri" w:hAnsi="Calibri" w:cs="Calibri"/>
              </w:rPr>
            </w:pPr>
            <w:r w:rsidRPr="004F070E">
              <w:rPr>
                <w:rFonts w:ascii="Calibri" w:hAnsi="Calibri" w:cs="Calibri"/>
              </w:rPr>
              <w:t xml:space="preserve"> </w:t>
            </w:r>
            <w:r w:rsidRPr="00662086">
              <w:rPr>
                <w:rFonts w:ascii="Calibri" w:hAnsi="Calibri" w:cs="Calibri"/>
              </w:rPr>
              <w:t>-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06270E61" w14:textId="77777777" w:rsidR="009B21E5" w:rsidRDefault="009B21E5" w:rsidP="009B21E5">
            <w:r w:rsidRPr="004F070E">
              <w:rPr>
                <w:rFonts w:ascii="Calibri" w:hAnsi="Calibri" w:cs="Calibri"/>
              </w:rPr>
              <w:lastRenderedPageBreak/>
              <w:t>- Une fiche technique qui présente de manière claire et concise les spécifications, caractéristiques, et informations essentielles du produit.</w:t>
            </w:r>
          </w:p>
          <w:p w14:paraId="235F465A" w14:textId="77777777" w:rsidR="009B21E5" w:rsidRDefault="009B21E5" w:rsidP="009B21E5">
            <w:pPr>
              <w:rPr>
                <w:rFonts w:ascii="Calibri" w:hAnsi="Calibri" w:cs="Calibri"/>
              </w:rPr>
            </w:pPr>
          </w:p>
          <w:p w14:paraId="191ABD7E" w14:textId="77777777" w:rsidR="009B21E5" w:rsidRPr="00207FED" w:rsidRDefault="009B21E5" w:rsidP="009B21E5">
            <w:pPr>
              <w:rPr>
                <w:rFonts w:ascii="Calibri" w:hAnsi="Calibri" w:cs="Calibri"/>
              </w:rPr>
            </w:pPr>
          </w:p>
        </w:tc>
        <w:tc>
          <w:tcPr>
            <w:tcW w:w="1563" w:type="dxa"/>
            <w:gridSpan w:val="4"/>
            <w:tcBorders>
              <w:top w:val="single" w:sz="4" w:space="0" w:color="auto"/>
              <w:left w:val="nil"/>
              <w:bottom w:val="single" w:sz="4" w:space="0" w:color="auto"/>
              <w:right w:val="single" w:sz="4" w:space="0" w:color="auto"/>
            </w:tcBorders>
            <w:shd w:val="clear" w:color="auto" w:fill="auto"/>
          </w:tcPr>
          <w:p w14:paraId="31E45999"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04E1FB8"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023A737"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38" w:type="dxa"/>
            <w:gridSpan w:val="2"/>
            <w:tcBorders>
              <w:top w:val="single" w:sz="4" w:space="0" w:color="auto"/>
              <w:left w:val="nil"/>
              <w:bottom w:val="single" w:sz="4" w:space="0" w:color="auto"/>
              <w:right w:val="single" w:sz="4" w:space="0" w:color="auto"/>
            </w:tcBorders>
            <w:shd w:val="clear" w:color="auto" w:fill="auto"/>
          </w:tcPr>
          <w:p w14:paraId="22D2CCDD" w14:textId="77777777" w:rsidR="009B21E5" w:rsidRPr="00BA24DE"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3881658"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0DAF9"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25</w:t>
            </w:r>
          </w:p>
        </w:tc>
        <w:tc>
          <w:tcPr>
            <w:tcW w:w="6926" w:type="dxa"/>
            <w:tcBorders>
              <w:top w:val="nil"/>
              <w:left w:val="single" w:sz="4" w:space="0" w:color="auto"/>
              <w:bottom w:val="single" w:sz="4" w:space="0" w:color="auto"/>
              <w:right w:val="single" w:sz="4" w:space="0" w:color="auto"/>
            </w:tcBorders>
            <w:shd w:val="clear" w:color="auto" w:fill="auto"/>
            <w:vAlign w:val="center"/>
          </w:tcPr>
          <w:p w14:paraId="3FCD7EC3" w14:textId="77777777" w:rsidR="009B21E5" w:rsidRDefault="009B21E5" w:rsidP="009B21E5">
            <w:pPr>
              <w:rPr>
                <w:rFonts w:ascii="Calibri" w:hAnsi="Calibri" w:cs="Calibri"/>
                <w:b/>
                <w:bCs/>
              </w:rPr>
            </w:pPr>
            <w:r>
              <w:rPr>
                <w:rFonts w:ascii="Calibri" w:hAnsi="Calibri" w:cs="Calibri"/>
                <w:b/>
                <w:bCs/>
              </w:rPr>
              <w:t>Chambre froide positive d’environ 10 m3 :</w:t>
            </w:r>
          </w:p>
          <w:p w14:paraId="4984E5DE" w14:textId="77777777" w:rsidR="009B21E5" w:rsidRDefault="009B21E5" w:rsidP="009B21E5">
            <w:pPr>
              <w:rPr>
                <w:rFonts w:ascii="Calibri" w:hAnsi="Calibri" w:cs="Calibri"/>
              </w:rPr>
            </w:pPr>
            <w:r>
              <w:rPr>
                <w:rFonts w:ascii="Calibri" w:hAnsi="Calibri" w:cs="Calibri"/>
                <w:b/>
                <w:bCs/>
              </w:rPr>
              <w:br/>
            </w:r>
            <w:r>
              <w:rPr>
                <w:rFonts w:ascii="Calibri" w:hAnsi="Calibri" w:cs="Calibri"/>
              </w:rPr>
              <w:t>- Panneaux sandwich, 100 mm d’épaisseur, en polyuréthanne injecté entre 2 tôles laquées blanc modulables à surface lisse ; assemblés au moyen de serrures</w:t>
            </w:r>
            <w:r>
              <w:rPr>
                <w:rFonts w:ascii="Calibri" w:hAnsi="Calibri" w:cs="Calibri"/>
              </w:rPr>
              <w:br/>
              <w:t>- Sol : panneau isolant, charge maximale de 500 Kg/m², recouvert d’un revêtement polyester antidérapant. Construction permettant une ventilation naturelle.</w:t>
            </w:r>
            <w:r>
              <w:rPr>
                <w:rFonts w:ascii="Calibri" w:hAnsi="Calibri" w:cs="Calibri"/>
              </w:rPr>
              <w:br/>
              <w:t>-Cordons chauffants 24 V sur Huisserie et seuil</w:t>
            </w:r>
            <w:r>
              <w:rPr>
                <w:rFonts w:ascii="Calibri" w:hAnsi="Calibri" w:cs="Calibri"/>
              </w:rPr>
              <w:br/>
              <w:t>- Porte pivotante isotherme de même caractéristiques que les panneaux, passage libre d’environ 2,2 m x 1,2 m, dé-condamnable de l’intérieur.</w:t>
            </w:r>
            <w:r>
              <w:rPr>
                <w:rFonts w:ascii="Calibri" w:hAnsi="Calibri" w:cs="Calibri"/>
              </w:rPr>
              <w:br/>
              <w:t>-Protection des bas de cloisons par plinthes inox</w:t>
            </w:r>
            <w:r>
              <w:rPr>
                <w:rFonts w:ascii="Calibri" w:hAnsi="Calibri" w:cs="Calibri"/>
              </w:rPr>
              <w:br/>
              <w:t>-Tuyauterie à évacuation des eaux de dégivrage sortant le plus rapidement de la partie intérieure de la C.F. trajet le plus direct pour la tuyauterie</w:t>
            </w:r>
            <w:r>
              <w:rPr>
                <w:rFonts w:ascii="Calibri" w:hAnsi="Calibri" w:cs="Calibri"/>
              </w:rPr>
              <w:br/>
              <w:t xml:space="preserve">-2 PC étanches à volet encastré à 1 m 80 du sol. </w:t>
            </w:r>
            <w:r>
              <w:rPr>
                <w:rFonts w:ascii="Calibri" w:hAnsi="Calibri" w:cs="Calibri"/>
              </w:rPr>
              <w:br/>
              <w:t>-Interrupteur d’éclairage externe avec voyant de signalisation</w:t>
            </w:r>
            <w:r>
              <w:rPr>
                <w:rFonts w:ascii="Calibri" w:hAnsi="Calibri" w:cs="Calibri"/>
              </w:rPr>
              <w:br/>
              <w:t xml:space="preserve">-Eclairage étanche à hublot. </w:t>
            </w:r>
          </w:p>
          <w:p w14:paraId="0A734620" w14:textId="77777777" w:rsidR="009B21E5" w:rsidRDefault="009B21E5" w:rsidP="009B21E5">
            <w:pPr>
              <w:rPr>
                <w:rFonts w:ascii="Calibri" w:hAnsi="Calibri" w:cs="Calibri"/>
              </w:rPr>
            </w:pPr>
            <w:r>
              <w:rPr>
                <w:rFonts w:ascii="Calibri" w:hAnsi="Calibri" w:cs="Calibri"/>
              </w:rPr>
              <w:t>-Afficheur digital en façade</w:t>
            </w:r>
            <w:r>
              <w:rPr>
                <w:rFonts w:ascii="Calibri" w:hAnsi="Calibri" w:cs="Calibri"/>
              </w:rPr>
              <w:br/>
              <w:t xml:space="preserve">- Aération haute et basse en arrière des chambres froides </w:t>
            </w:r>
            <w:r>
              <w:rPr>
                <w:rFonts w:ascii="Calibri" w:hAnsi="Calibri" w:cs="Calibri"/>
              </w:rPr>
              <w:br/>
              <w:t xml:space="preserve">- Cloison frontale unique toute hauteur condamnant toute circulation d’air avec l’arrière des chambres froides </w:t>
            </w:r>
            <w:r>
              <w:rPr>
                <w:rFonts w:ascii="Calibri" w:hAnsi="Calibri" w:cs="Calibri"/>
              </w:rPr>
              <w:br/>
              <w:t>- Commande, protection et raccordement de l’éclairage, des cordons chauffants et du système d’alarme : réalisés à partir d’un tableau placé à proximité de la chambre</w:t>
            </w:r>
            <w:r>
              <w:rPr>
                <w:rFonts w:ascii="Calibri" w:hAnsi="Calibri" w:cs="Calibri"/>
              </w:rPr>
              <w:br/>
              <w:t>Machinerie :</w:t>
            </w:r>
            <w:r>
              <w:rPr>
                <w:rFonts w:ascii="Calibri" w:hAnsi="Calibri" w:cs="Calibri"/>
              </w:rPr>
              <w:br/>
              <w:t xml:space="preserve">- Installation frigorifique standard complète (compresseur hermétique, évaporateur etc.), </w:t>
            </w:r>
          </w:p>
          <w:p w14:paraId="0355F040" w14:textId="77777777" w:rsidR="009B21E5" w:rsidRDefault="009B21E5" w:rsidP="009B21E5">
            <w:pPr>
              <w:rPr>
                <w:rFonts w:ascii="Calibri" w:hAnsi="Calibri" w:cs="Calibri"/>
              </w:rPr>
            </w:pPr>
            <w:r>
              <w:rPr>
                <w:rFonts w:ascii="Calibri" w:hAnsi="Calibri" w:cs="Calibri"/>
              </w:rPr>
              <w:t>Puissance Frigorifique : 4 Kw (Evaporation : -6°C//Extérieur :35°C)</w:t>
            </w:r>
          </w:p>
          <w:p w14:paraId="12EE8AB0" w14:textId="77777777" w:rsidR="009B21E5" w:rsidRDefault="009B21E5" w:rsidP="009B21E5">
            <w:pPr>
              <w:rPr>
                <w:rFonts w:ascii="Calibri" w:hAnsi="Calibri" w:cs="Calibri"/>
              </w:rPr>
            </w:pPr>
            <w:r>
              <w:rPr>
                <w:rFonts w:ascii="Calibri" w:hAnsi="Calibri" w:cs="Calibri"/>
              </w:rPr>
              <w:t>Type de groupe : Carrossé avec traitement contre la corrosion</w:t>
            </w:r>
            <w:r>
              <w:rPr>
                <w:rFonts w:ascii="Calibri" w:hAnsi="Calibri" w:cs="Calibri"/>
              </w:rPr>
              <w:br/>
              <w:t>- Installation de la machinerie en terrasse avec toutes les protections nécessaires (protection matériel, protection opérateurs)</w:t>
            </w:r>
            <w:r>
              <w:rPr>
                <w:rFonts w:ascii="Calibri" w:hAnsi="Calibri" w:cs="Calibri"/>
              </w:rPr>
              <w:br/>
              <w:t>Dimensions chambre froide :Au sol L x l : 2 x 2</w:t>
            </w:r>
            <w:r>
              <w:rPr>
                <w:rFonts w:ascii="Calibri" w:hAnsi="Calibri" w:cs="Calibri"/>
              </w:rPr>
              <w:br/>
              <w:t>-Notice technique en français</w:t>
            </w:r>
          </w:p>
          <w:p w14:paraId="644B47B2" w14:textId="77777777" w:rsidR="009B21E5" w:rsidRDefault="009B21E5" w:rsidP="009B21E5">
            <w:pPr>
              <w:rPr>
                <w:rFonts w:ascii="Calibri" w:hAnsi="Calibri" w:cs="Calibri"/>
              </w:rPr>
            </w:pPr>
            <w:r>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w:t>
            </w:r>
            <w:r w:rsidRPr="00662086">
              <w:rPr>
                <w:rFonts w:ascii="Calibri" w:hAnsi="Calibri" w:cs="Calibri"/>
              </w:rPr>
              <w:lastRenderedPageBreak/>
              <w:t>l’installation) ;</w:t>
            </w:r>
            <w:r>
              <w:rPr>
                <w:rFonts w:ascii="Calibri" w:hAnsi="Calibri" w:cs="Calibri"/>
              </w:rPr>
              <w:t xml:space="preserve"> (production réelle, matière première à la charge du fournisseur)</w:t>
            </w:r>
          </w:p>
          <w:p w14:paraId="370A55A0" w14:textId="77777777" w:rsidR="009B21E5" w:rsidRDefault="009B21E5" w:rsidP="009B21E5">
            <w:pPr>
              <w:rPr>
                <w:rFonts w:ascii="Calibri" w:hAnsi="Calibri" w:cs="Calibri"/>
              </w:rPr>
            </w:pPr>
            <w:r>
              <w:rPr>
                <w:color w:val="000000"/>
              </w:rPr>
              <w:t xml:space="preserve">- </w:t>
            </w:r>
            <w:r>
              <w:t>les fiches techniques, sélections et schéma synoptique qui présentent de manière claire et concise les spécifications, caractéristiques, et informations essentielles de l’installation</w:t>
            </w:r>
          </w:p>
          <w:p w14:paraId="2283AC6D" w14:textId="77777777" w:rsidR="009B21E5" w:rsidRPr="004E793F" w:rsidRDefault="009B21E5" w:rsidP="009B21E5">
            <w:pPr>
              <w:rPr>
                <w:b/>
                <w:bCs/>
                <w:color w:val="000000"/>
                <w:sz w:val="8"/>
                <w:u w:val="single"/>
              </w:rPr>
            </w:pPr>
          </w:p>
        </w:tc>
        <w:tc>
          <w:tcPr>
            <w:tcW w:w="1563" w:type="dxa"/>
            <w:gridSpan w:val="4"/>
            <w:tcBorders>
              <w:top w:val="single" w:sz="4" w:space="0" w:color="auto"/>
              <w:left w:val="nil"/>
              <w:bottom w:val="single" w:sz="4" w:space="0" w:color="auto"/>
              <w:right w:val="single" w:sz="4" w:space="0" w:color="auto"/>
            </w:tcBorders>
            <w:shd w:val="clear" w:color="auto" w:fill="auto"/>
          </w:tcPr>
          <w:p w14:paraId="307A882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7C5D645"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BBA0550"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38" w:type="dxa"/>
            <w:gridSpan w:val="2"/>
            <w:tcBorders>
              <w:top w:val="single" w:sz="4" w:space="0" w:color="auto"/>
              <w:left w:val="nil"/>
              <w:bottom w:val="single" w:sz="4" w:space="0" w:color="auto"/>
              <w:right w:val="single" w:sz="4" w:space="0" w:color="auto"/>
            </w:tcBorders>
            <w:shd w:val="clear" w:color="auto" w:fill="auto"/>
          </w:tcPr>
          <w:p w14:paraId="1A6A854A"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7BA00BDA"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DD2C3"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26</w:t>
            </w:r>
          </w:p>
        </w:tc>
        <w:tc>
          <w:tcPr>
            <w:tcW w:w="6926" w:type="dxa"/>
            <w:tcBorders>
              <w:top w:val="nil"/>
              <w:left w:val="single" w:sz="4" w:space="0" w:color="auto"/>
              <w:bottom w:val="single" w:sz="4" w:space="0" w:color="auto"/>
              <w:right w:val="single" w:sz="4" w:space="0" w:color="auto"/>
            </w:tcBorders>
            <w:shd w:val="clear" w:color="auto" w:fill="auto"/>
            <w:vAlign w:val="center"/>
          </w:tcPr>
          <w:p w14:paraId="711B3D6E" w14:textId="77777777" w:rsidR="009B21E5" w:rsidRDefault="009B21E5" w:rsidP="009B21E5">
            <w:pPr>
              <w:rPr>
                <w:rFonts w:ascii="Calibri" w:hAnsi="Calibri" w:cs="Calibri"/>
                <w:b/>
                <w:bCs/>
              </w:rPr>
            </w:pPr>
            <w:r>
              <w:rPr>
                <w:rFonts w:ascii="Calibri" w:hAnsi="Calibri" w:cs="Calibri"/>
                <w:b/>
                <w:bCs/>
              </w:rPr>
              <w:t>Autoclave</w:t>
            </w:r>
          </w:p>
          <w:p w14:paraId="3D10A6D0" w14:textId="77777777" w:rsidR="009B21E5" w:rsidRDefault="009B21E5" w:rsidP="009B21E5">
            <w:pPr>
              <w:rPr>
                <w:rFonts w:ascii="Calibri" w:hAnsi="Calibri" w:cs="Calibri"/>
              </w:rPr>
            </w:pPr>
            <w:r>
              <w:rPr>
                <w:rFonts w:ascii="Calibri" w:hAnsi="Calibri" w:cs="Calibri"/>
              </w:rPr>
              <w:br/>
              <w:t>- Capacité : 100 litres minimum</w:t>
            </w:r>
            <w:r>
              <w:rPr>
                <w:rFonts w:ascii="Calibri" w:hAnsi="Calibri" w:cs="Calibri"/>
              </w:rPr>
              <w:br/>
              <w:t xml:space="preserve">- Construction : acier inox. </w:t>
            </w:r>
            <w:r>
              <w:rPr>
                <w:rFonts w:ascii="Calibri" w:hAnsi="Calibri" w:cs="Calibri"/>
              </w:rPr>
              <w:br/>
              <w:t xml:space="preserve">- Lecture de la température à cœur par sonde incorporée- Soupapes de sécurité </w:t>
            </w:r>
          </w:p>
          <w:p w14:paraId="42DC4B29" w14:textId="77777777" w:rsidR="009B21E5" w:rsidRDefault="009B21E5" w:rsidP="009B21E5">
            <w:pPr>
              <w:rPr>
                <w:rFonts w:ascii="Calibri" w:hAnsi="Calibri" w:cs="Calibri"/>
              </w:rPr>
            </w:pPr>
            <w:r>
              <w:rPr>
                <w:rFonts w:ascii="Calibri" w:hAnsi="Calibri" w:cs="Calibri"/>
              </w:rPr>
              <w:t>– Enregistreur de données de stérilisation, y compris logiciel, avec retransmission sur PC- Surpression de service jusqu’à 2,5 bars</w:t>
            </w:r>
          </w:p>
          <w:p w14:paraId="183C3652" w14:textId="77777777" w:rsidR="009B21E5" w:rsidRDefault="009B21E5" w:rsidP="009B21E5">
            <w:pPr>
              <w:rPr>
                <w:rFonts w:ascii="Calibri" w:hAnsi="Calibri" w:cs="Calibri"/>
              </w:rPr>
            </w:pPr>
            <w:r>
              <w:rPr>
                <w:rFonts w:ascii="Calibri" w:hAnsi="Calibri" w:cs="Calibri"/>
              </w:rPr>
              <w:t>- Couvercle hydraulique</w:t>
            </w:r>
            <w:r>
              <w:rPr>
                <w:rFonts w:ascii="Calibri" w:hAnsi="Calibri" w:cs="Calibri"/>
              </w:rPr>
              <w:br/>
              <w:t>- Montage sur bâti permettant le déplacement de l’appareil à l’aide de roulettes</w:t>
            </w:r>
          </w:p>
          <w:p w14:paraId="58FC93C5" w14:textId="77777777" w:rsidR="009B21E5" w:rsidRDefault="009B21E5" w:rsidP="009B21E5">
            <w:pPr>
              <w:rPr>
                <w:rFonts w:ascii="Calibri" w:hAnsi="Calibri" w:cs="Calibri"/>
              </w:rPr>
            </w:pPr>
            <w:r>
              <w:rPr>
                <w:rFonts w:ascii="Calibri" w:hAnsi="Calibri" w:cs="Calibri"/>
              </w:rPr>
              <w:t>- Piquage pour passage de sonde de température et de pression</w:t>
            </w:r>
          </w:p>
          <w:p w14:paraId="6CBDDE4E" w14:textId="77777777" w:rsidR="009B21E5" w:rsidRDefault="009B21E5" w:rsidP="009B21E5">
            <w:pPr>
              <w:rPr>
                <w:rFonts w:ascii="Calibri" w:hAnsi="Calibri" w:cs="Calibri"/>
              </w:rPr>
            </w:pPr>
            <w:r>
              <w:rPr>
                <w:rFonts w:ascii="Calibri" w:hAnsi="Calibri" w:cs="Calibri"/>
              </w:rPr>
              <w:t xml:space="preserve"> – Un thermomètre à lecture directe                                                                                                                                                                </w:t>
            </w:r>
            <w:r>
              <w:rPr>
                <w:rFonts w:ascii="Calibri" w:hAnsi="Calibri" w:cs="Calibri"/>
              </w:rPr>
              <w:br/>
              <w:t>- Réglage de la contre pression</w:t>
            </w:r>
            <w:r>
              <w:rPr>
                <w:rFonts w:ascii="Calibri" w:hAnsi="Calibri" w:cs="Calibri"/>
              </w:rPr>
              <w:br/>
              <w:t>- Chauffage électrique.</w:t>
            </w:r>
            <w:r>
              <w:rPr>
                <w:rFonts w:ascii="Calibri" w:hAnsi="Calibri" w:cs="Calibri"/>
              </w:rPr>
              <w:br/>
              <w:t xml:space="preserve">- Manomètre gradué pour lecture directe de la pression,                                                                                                                       </w:t>
            </w:r>
            <w:r>
              <w:rPr>
                <w:rFonts w:ascii="Calibri" w:hAnsi="Calibri" w:cs="Calibri"/>
              </w:rPr>
              <w:br/>
              <w:t>- Pression de travail environ 2,5 bars +/-10%</w:t>
            </w:r>
          </w:p>
          <w:p w14:paraId="4B064C33" w14:textId="77777777" w:rsidR="009B21E5" w:rsidRDefault="009B21E5" w:rsidP="009B21E5">
            <w:pPr>
              <w:rPr>
                <w:rFonts w:ascii="Calibri" w:hAnsi="Calibri" w:cs="Calibri"/>
              </w:rPr>
            </w:pPr>
            <w:r>
              <w:rPr>
                <w:rFonts w:ascii="Calibri" w:hAnsi="Calibri" w:cs="Calibri"/>
              </w:rPr>
              <w:t xml:space="preserve">- Filtre sur arrivée d’eau de ville, clapet anti retour en entrée des différentes parties de l’installation –Vanne de vidange de l’autoclave. </w:t>
            </w:r>
            <w:r>
              <w:rPr>
                <w:rFonts w:ascii="Calibri" w:hAnsi="Calibri" w:cs="Calibri"/>
              </w:rPr>
              <w:br/>
              <w:t xml:space="preserve">- Robinet de purge. </w:t>
            </w:r>
          </w:p>
          <w:p w14:paraId="4BA60FBA" w14:textId="77777777" w:rsidR="009B21E5" w:rsidRDefault="009B21E5" w:rsidP="009B21E5">
            <w:pPr>
              <w:rPr>
                <w:rFonts w:ascii="Calibri" w:hAnsi="Calibri" w:cs="Calibri"/>
              </w:rPr>
            </w:pPr>
            <w:r>
              <w:rPr>
                <w:rFonts w:ascii="Calibri" w:hAnsi="Calibri" w:cs="Calibri"/>
              </w:rPr>
              <w:t xml:space="preserve">-Thermostat de sécurité </w:t>
            </w:r>
            <w:r>
              <w:rPr>
                <w:rFonts w:ascii="Calibri" w:hAnsi="Calibri" w:cs="Calibri"/>
              </w:rPr>
              <w:br/>
              <w:t>- Sécurité manque d’eau, Sécurité porte</w:t>
            </w:r>
            <w:r>
              <w:rPr>
                <w:rFonts w:ascii="Calibri" w:hAnsi="Calibri" w:cs="Calibri"/>
              </w:rPr>
              <w:br/>
              <w:t>- Unité de refroidissement rapide</w:t>
            </w:r>
            <w:r>
              <w:rPr>
                <w:rFonts w:ascii="Calibri" w:hAnsi="Calibri" w:cs="Calibri"/>
              </w:rPr>
              <w:br/>
              <w:t>- Bouton d’arrêt d’urgence</w:t>
            </w:r>
          </w:p>
          <w:p w14:paraId="3CB62C2F" w14:textId="77777777" w:rsidR="009B21E5" w:rsidRDefault="009B21E5" w:rsidP="009B21E5">
            <w:pPr>
              <w:rPr>
                <w:rFonts w:ascii="Calibri" w:hAnsi="Calibri" w:cs="Calibri"/>
              </w:rPr>
            </w:pPr>
            <w:r>
              <w:rPr>
                <w:rFonts w:ascii="Calibri" w:hAnsi="Calibri" w:cs="Calibri"/>
              </w:rPr>
              <w:t xml:space="preserve"> - Alimentation : 380 V triphasé</w:t>
            </w:r>
          </w:p>
          <w:p w14:paraId="33C9EA35" w14:textId="77777777" w:rsidR="009B21E5" w:rsidRDefault="009B21E5" w:rsidP="009B21E5">
            <w:pPr>
              <w:rPr>
                <w:rFonts w:ascii="Calibri" w:hAnsi="Calibri" w:cs="Calibri"/>
              </w:rPr>
            </w:pPr>
            <w:r>
              <w:rPr>
                <w:rFonts w:ascii="Calibri" w:hAnsi="Calibri" w:cs="Calibri"/>
              </w:rPr>
              <w:t xml:space="preserve"> -Capteur de pression interne et pressostat </w:t>
            </w:r>
            <w:r>
              <w:rPr>
                <w:rFonts w:ascii="Calibri" w:hAnsi="Calibri" w:cs="Calibri"/>
              </w:rPr>
              <w:br/>
              <w:t xml:space="preserve">- Notice technique en français </w:t>
            </w:r>
            <w:r>
              <w:rPr>
                <w:rFonts w:ascii="Calibri" w:hAnsi="Calibri" w:cs="Calibri"/>
              </w:rPr>
              <w:br/>
              <w:t>- Livré avec les accessoires :</w:t>
            </w:r>
            <w:r>
              <w:rPr>
                <w:rFonts w:ascii="Calibri" w:hAnsi="Calibri" w:cs="Calibri"/>
              </w:rPr>
              <w:br/>
              <w:t xml:space="preserve">- Quatre paniers en inox, </w:t>
            </w:r>
            <w:r>
              <w:rPr>
                <w:rFonts w:ascii="Calibri" w:hAnsi="Calibri" w:cs="Calibri"/>
              </w:rPr>
              <w:br/>
              <w:t>- Sondes de mesure de température (1 pour mesure température interne et 3 pour température à cœur)</w:t>
            </w:r>
          </w:p>
          <w:p w14:paraId="642AB2A4" w14:textId="77777777" w:rsidR="009B21E5" w:rsidRDefault="009B21E5" w:rsidP="009B21E5">
            <w:pPr>
              <w:rPr>
                <w:rFonts w:ascii="Calibri" w:hAnsi="Calibri" w:cs="Calibri"/>
              </w:rPr>
            </w:pPr>
            <w:r>
              <w:rPr>
                <w:rFonts w:ascii="Calibri" w:hAnsi="Calibri" w:cs="Calibri"/>
              </w:rPr>
              <w:t>- Passe fil et matériels permettant de fixer les sondes de températures sur les boites pour mesure interne et dans la chambre</w:t>
            </w:r>
            <w:r>
              <w:rPr>
                <w:rFonts w:ascii="Calibri" w:hAnsi="Calibri" w:cs="Calibri"/>
              </w:rPr>
              <w:br/>
              <w:t xml:space="preserve">- Ensemble des tuyauteries et câbles nécessaires pour raccorder les différentes parties de l’installation   </w:t>
            </w:r>
            <w:r>
              <w:rPr>
                <w:rFonts w:ascii="Calibri" w:hAnsi="Calibri" w:cs="Calibri"/>
              </w:rPr>
              <w:br/>
              <w:t xml:space="preserve">- Manuel technique en Français </w:t>
            </w:r>
            <w:r>
              <w:rPr>
                <w:rFonts w:ascii="Calibri" w:hAnsi="Calibri" w:cs="Calibri"/>
              </w:rPr>
              <w:br/>
              <w:t>- Certificat de sécurité</w:t>
            </w:r>
            <w:r>
              <w:rPr>
                <w:rFonts w:ascii="Calibri" w:hAnsi="Calibri" w:cs="Calibri"/>
              </w:rPr>
              <w:br/>
            </w:r>
            <w:r>
              <w:rPr>
                <w:rFonts w:ascii="Calibri" w:hAnsi="Calibri" w:cs="Calibri"/>
              </w:rPr>
              <w:lastRenderedPageBreak/>
              <w:t>Le soumissionnaire doit installer l’équipement, faire des essais d’utilisation, fournir les accessoires, catalogues et manuel d’utilisation des équipements en français ;</w:t>
            </w:r>
          </w:p>
          <w:p w14:paraId="5514310B" w14:textId="77777777" w:rsidR="009B21E5" w:rsidRDefault="009B21E5" w:rsidP="009B21E5">
            <w:pPr>
              <w:rPr>
                <w:b/>
                <w:bCs/>
                <w:color w:val="000000"/>
                <w:sz w:val="8"/>
                <w:u w:val="single"/>
              </w:rPr>
            </w:pPr>
          </w:p>
          <w:p w14:paraId="02AA4951" w14:textId="77777777" w:rsidR="009B21E5" w:rsidRDefault="009B21E5" w:rsidP="009B21E5">
            <w:pPr>
              <w:rPr>
                <w:rFonts w:ascii="Calibri" w:hAnsi="Calibri" w:cs="Calibri"/>
              </w:rPr>
            </w:pPr>
            <w:r w:rsidRPr="004F070E">
              <w:rPr>
                <w:rFonts w:ascii="Calibri" w:hAnsi="Calibri" w:cs="Calibri"/>
              </w:rPr>
              <w:t xml:space="preserve">- </w:t>
            </w:r>
            <w:r w:rsidRPr="00662086">
              <w:rPr>
                <w:rFonts w:ascii="Calibri" w:hAnsi="Calibri" w:cs="Calibri"/>
              </w:rPr>
              <w:t xml:space="preserve"> 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59CB657E" w14:textId="77777777" w:rsidR="009B21E5" w:rsidRDefault="009B21E5" w:rsidP="009B21E5">
            <w:r w:rsidRPr="004F070E">
              <w:rPr>
                <w:rFonts w:ascii="Calibri" w:hAnsi="Calibri" w:cs="Calibri"/>
              </w:rPr>
              <w:t>- Une fiche technique qui présente de manière claire et concise les spécifications, caractéristiques, et informations essentielles</w:t>
            </w:r>
            <w:r>
              <w:t xml:space="preserve"> du produit.</w:t>
            </w:r>
          </w:p>
          <w:p w14:paraId="6B016E09" w14:textId="77777777" w:rsidR="009B21E5" w:rsidRPr="004E793F" w:rsidRDefault="009B21E5" w:rsidP="009B21E5">
            <w:pPr>
              <w:rPr>
                <w:b/>
                <w:bCs/>
                <w:color w:val="000000"/>
                <w:sz w:val="8"/>
                <w:u w:val="single"/>
              </w:rPr>
            </w:pPr>
          </w:p>
        </w:tc>
        <w:tc>
          <w:tcPr>
            <w:tcW w:w="1585" w:type="dxa"/>
            <w:gridSpan w:val="5"/>
            <w:tcBorders>
              <w:top w:val="single" w:sz="4" w:space="0" w:color="auto"/>
              <w:left w:val="nil"/>
              <w:bottom w:val="single" w:sz="4" w:space="0" w:color="auto"/>
              <w:right w:val="single" w:sz="4" w:space="0" w:color="auto"/>
            </w:tcBorders>
            <w:shd w:val="clear" w:color="auto" w:fill="auto"/>
          </w:tcPr>
          <w:p w14:paraId="30E74941"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33F2115D"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890F2F3"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16" w:type="dxa"/>
            <w:tcBorders>
              <w:top w:val="single" w:sz="4" w:space="0" w:color="auto"/>
              <w:left w:val="nil"/>
              <w:bottom w:val="single" w:sz="4" w:space="0" w:color="auto"/>
              <w:right w:val="single" w:sz="4" w:space="0" w:color="auto"/>
            </w:tcBorders>
            <w:shd w:val="clear" w:color="auto" w:fill="auto"/>
          </w:tcPr>
          <w:p w14:paraId="1BC55023"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795E0DEA"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3B2CA"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27</w:t>
            </w:r>
          </w:p>
        </w:tc>
        <w:tc>
          <w:tcPr>
            <w:tcW w:w="6926" w:type="dxa"/>
            <w:tcBorders>
              <w:top w:val="nil"/>
              <w:left w:val="single" w:sz="4" w:space="0" w:color="auto"/>
              <w:bottom w:val="single" w:sz="4" w:space="0" w:color="auto"/>
              <w:right w:val="single" w:sz="4" w:space="0" w:color="auto"/>
            </w:tcBorders>
            <w:shd w:val="clear" w:color="auto" w:fill="auto"/>
            <w:vAlign w:val="center"/>
          </w:tcPr>
          <w:p w14:paraId="311ECE51" w14:textId="77777777" w:rsidR="009B21E5" w:rsidRDefault="009B21E5" w:rsidP="009B21E5">
            <w:pPr>
              <w:rPr>
                <w:rFonts w:ascii="Calibri" w:hAnsi="Calibri" w:cs="Calibri"/>
                <w:b/>
                <w:bCs/>
              </w:rPr>
            </w:pPr>
            <w:r w:rsidRPr="004A2A24">
              <w:rPr>
                <w:rFonts w:ascii="Calibri" w:hAnsi="Calibri" w:cs="Calibri"/>
                <w:b/>
                <w:bCs/>
              </w:rPr>
              <w:t xml:space="preserve">Tunnel IQF  </w:t>
            </w:r>
          </w:p>
          <w:p w14:paraId="05DDD897" w14:textId="77777777" w:rsidR="009B21E5" w:rsidRPr="004A2A24" w:rsidRDefault="009B21E5" w:rsidP="009B21E5">
            <w:pPr>
              <w:rPr>
                <w:rFonts w:ascii="Calibri" w:hAnsi="Calibri" w:cs="Calibri"/>
                <w:b/>
                <w:bCs/>
              </w:rPr>
            </w:pPr>
          </w:p>
          <w:p w14:paraId="2ACAC032" w14:textId="77777777" w:rsidR="009B21E5" w:rsidRPr="004A2A24" w:rsidRDefault="009B21E5" w:rsidP="009B21E5">
            <w:pPr>
              <w:rPr>
                <w:rFonts w:ascii="Calibri" w:hAnsi="Calibri" w:cs="Calibri"/>
              </w:rPr>
            </w:pPr>
            <w:r w:rsidRPr="004A2A24">
              <w:rPr>
                <w:rFonts w:ascii="Calibri" w:hAnsi="Calibri" w:cs="Calibri"/>
              </w:rPr>
              <w:t>- Capacité: 200 à 400 Kg/h ± 10%</w:t>
            </w:r>
          </w:p>
          <w:p w14:paraId="3F3BFF80" w14:textId="77777777" w:rsidR="009B21E5" w:rsidRPr="004A2A24" w:rsidRDefault="009B21E5" w:rsidP="009B21E5">
            <w:pPr>
              <w:rPr>
                <w:rFonts w:ascii="Calibri" w:hAnsi="Calibri" w:cs="Calibri"/>
              </w:rPr>
            </w:pPr>
            <w:r w:rsidRPr="004A2A24">
              <w:rPr>
                <w:rFonts w:ascii="Calibri" w:hAnsi="Calibri" w:cs="Calibri"/>
              </w:rPr>
              <w:t>-Température de régulation : -190 °C ± 10%</w:t>
            </w:r>
          </w:p>
          <w:p w14:paraId="7BC5BA52" w14:textId="77777777" w:rsidR="009B21E5" w:rsidRPr="004A2A24" w:rsidRDefault="009B21E5" w:rsidP="009B21E5">
            <w:pPr>
              <w:rPr>
                <w:rFonts w:ascii="Calibri" w:hAnsi="Calibri" w:cs="Calibri"/>
              </w:rPr>
            </w:pPr>
            <w:r w:rsidRPr="004A2A24">
              <w:rPr>
                <w:rFonts w:ascii="Calibri" w:hAnsi="Calibri" w:cs="Calibri"/>
              </w:rPr>
              <w:t>- Température de la chambre : Entre -35 °C et -40 °C</w:t>
            </w:r>
          </w:p>
          <w:p w14:paraId="6B89E069" w14:textId="77777777" w:rsidR="009B21E5" w:rsidRPr="004A2A24" w:rsidRDefault="009B21E5" w:rsidP="009B21E5">
            <w:pPr>
              <w:rPr>
                <w:rFonts w:ascii="Calibri" w:hAnsi="Calibri" w:cs="Calibri"/>
              </w:rPr>
            </w:pPr>
            <w:r w:rsidRPr="004A2A24">
              <w:rPr>
                <w:rFonts w:ascii="Calibri" w:hAnsi="Calibri" w:cs="Calibri"/>
              </w:rPr>
              <w:t>- Temps de séjour</w:t>
            </w:r>
            <w:r w:rsidRPr="004A2A24">
              <w:rPr>
                <w:rFonts w:ascii="Calibri" w:hAnsi="Calibri" w:cs="Calibri"/>
                <w:b/>
                <w:bCs/>
              </w:rPr>
              <w:t xml:space="preserve"> </w:t>
            </w:r>
            <w:r w:rsidRPr="004A2A24">
              <w:rPr>
                <w:rFonts w:ascii="Calibri" w:hAnsi="Calibri" w:cs="Calibri"/>
              </w:rPr>
              <w:t xml:space="preserve">: de 30 à 300 </w:t>
            </w:r>
            <w:r>
              <w:rPr>
                <w:rFonts w:ascii="Calibri" w:hAnsi="Calibri" w:cs="Calibri"/>
              </w:rPr>
              <w:t>Min</w:t>
            </w:r>
            <w:r w:rsidRPr="004A2A24">
              <w:rPr>
                <w:rFonts w:ascii="Calibri" w:hAnsi="Calibri" w:cs="Calibri"/>
              </w:rPr>
              <w:t>.</w:t>
            </w:r>
          </w:p>
          <w:p w14:paraId="23730978" w14:textId="77777777" w:rsidR="009B21E5" w:rsidRPr="004A2A24" w:rsidRDefault="009B21E5" w:rsidP="009B21E5">
            <w:pPr>
              <w:rPr>
                <w:rFonts w:ascii="Calibri" w:hAnsi="Calibri" w:cs="Calibri"/>
              </w:rPr>
            </w:pPr>
            <w:r w:rsidRPr="004A2A24">
              <w:rPr>
                <w:rFonts w:ascii="Calibri" w:hAnsi="Calibri" w:cs="Calibri"/>
              </w:rPr>
              <w:t>- Voltage: 380V/50Hz</w:t>
            </w:r>
          </w:p>
          <w:p w14:paraId="0F3EF4AC"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 xml:space="preserve">Nombre de Compresseurs : </w:t>
            </w:r>
            <w:r>
              <w:rPr>
                <w:rFonts w:ascii="Calibri" w:hAnsi="Calibri" w:cs="Calibri"/>
              </w:rPr>
              <w:t>6</w:t>
            </w:r>
          </w:p>
          <w:p w14:paraId="7D3D272C" w14:textId="77777777" w:rsidR="009B21E5" w:rsidRDefault="009B21E5" w:rsidP="009B21E5">
            <w:pPr>
              <w:rPr>
                <w:rFonts w:ascii="Calibri" w:hAnsi="Calibri" w:cs="Calibri"/>
              </w:rPr>
            </w:pPr>
            <w:r>
              <w:rPr>
                <w:rFonts w:ascii="Calibri" w:hAnsi="Calibri" w:cs="Calibri"/>
              </w:rPr>
              <w:t xml:space="preserve">- </w:t>
            </w:r>
            <w:r w:rsidRPr="00DC732D">
              <w:rPr>
                <w:rFonts w:ascii="Calibri" w:hAnsi="Calibri" w:cs="Calibri"/>
              </w:rPr>
              <w:t>Type du 1</w:t>
            </w:r>
            <w:r w:rsidRPr="00D03410">
              <w:rPr>
                <w:rFonts w:ascii="Calibri" w:hAnsi="Calibri" w:cs="Calibri"/>
                <w:vertAlign w:val="superscript"/>
              </w:rPr>
              <w:t>er</w:t>
            </w:r>
            <w:r>
              <w:rPr>
                <w:rFonts w:ascii="Calibri" w:hAnsi="Calibri" w:cs="Calibri"/>
              </w:rPr>
              <w:t xml:space="preserve"> et 4eme</w:t>
            </w:r>
            <w:r w:rsidRPr="00DC732D">
              <w:rPr>
                <w:rFonts w:ascii="Calibri" w:hAnsi="Calibri" w:cs="Calibri"/>
              </w:rPr>
              <w:t xml:space="preserve"> compresseur : Scroll DC </w:t>
            </w:r>
            <w:r w:rsidRPr="00D03410">
              <w:rPr>
                <w:rFonts w:ascii="Calibri" w:hAnsi="Calibri" w:cs="Calibri"/>
                <w:b/>
                <w:bCs/>
                <w:u w:val="single"/>
              </w:rPr>
              <w:t>INVERTER</w:t>
            </w:r>
            <w:r w:rsidRPr="00DC732D">
              <w:rPr>
                <w:rFonts w:ascii="Calibri" w:hAnsi="Calibri" w:cs="Calibri"/>
              </w:rPr>
              <w:t xml:space="preserve"> (52 à 232 Hz)</w:t>
            </w:r>
          </w:p>
          <w:p w14:paraId="2E14C822" w14:textId="77777777" w:rsidR="009B21E5" w:rsidRPr="00DC732D" w:rsidRDefault="009B21E5" w:rsidP="009B21E5">
            <w:pPr>
              <w:rPr>
                <w:rFonts w:ascii="Calibri" w:hAnsi="Calibri" w:cs="Calibri"/>
              </w:rPr>
            </w:pPr>
            <w:r>
              <w:rPr>
                <w:rFonts w:ascii="Calibri" w:hAnsi="Calibri" w:cs="Calibri"/>
              </w:rPr>
              <w:t>Séparateur d’huile : 6 (Un par compresseur)</w:t>
            </w:r>
          </w:p>
          <w:p w14:paraId="6E4E91A5"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 xml:space="preserve">Puissance Frigorifique du groupe : </w:t>
            </w:r>
            <w:r>
              <w:rPr>
                <w:rFonts w:ascii="Calibri" w:hAnsi="Calibri" w:cs="Calibri"/>
              </w:rPr>
              <w:t>24</w:t>
            </w:r>
            <w:r w:rsidRPr="00DC732D">
              <w:rPr>
                <w:rFonts w:ascii="Calibri" w:hAnsi="Calibri" w:cs="Calibri"/>
              </w:rPr>
              <w:t xml:space="preserve"> kW</w:t>
            </w:r>
            <w:r>
              <w:rPr>
                <w:rFonts w:ascii="Calibri" w:hAnsi="Calibri" w:cs="Calibri"/>
              </w:rPr>
              <w:t>, +/- 5%</w:t>
            </w:r>
          </w:p>
          <w:p w14:paraId="57366A37"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Température d’Évaporation : -</w:t>
            </w:r>
            <w:r>
              <w:rPr>
                <w:rFonts w:ascii="Calibri" w:hAnsi="Calibri" w:cs="Calibri"/>
              </w:rPr>
              <w:t>40</w:t>
            </w:r>
            <w:r w:rsidRPr="00DC732D">
              <w:rPr>
                <w:rFonts w:ascii="Calibri" w:hAnsi="Calibri" w:cs="Calibri"/>
              </w:rPr>
              <w:t xml:space="preserve"> °C</w:t>
            </w:r>
          </w:p>
          <w:p w14:paraId="5D95A2CF"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 xml:space="preserve">Température Extérieure : </w:t>
            </w:r>
            <w:r>
              <w:rPr>
                <w:rFonts w:ascii="Calibri" w:hAnsi="Calibri" w:cs="Calibri"/>
              </w:rPr>
              <w:t>35</w:t>
            </w:r>
            <w:r w:rsidRPr="00DC732D">
              <w:rPr>
                <w:rFonts w:ascii="Calibri" w:hAnsi="Calibri" w:cs="Calibri"/>
              </w:rPr>
              <w:t xml:space="preserve"> °C</w:t>
            </w:r>
          </w:p>
          <w:p w14:paraId="5093CF71"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Fluide Frigorifique : R410a</w:t>
            </w:r>
          </w:p>
          <w:p w14:paraId="5189FFA3"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 xml:space="preserve">Condenseur : </w:t>
            </w:r>
            <w:r w:rsidRPr="00D03410">
              <w:rPr>
                <w:rFonts w:ascii="Calibri" w:hAnsi="Calibri" w:cs="Calibri"/>
                <w:b/>
                <w:bCs/>
                <w:u w:val="single"/>
              </w:rPr>
              <w:t>Intégré</w:t>
            </w:r>
            <w:r w:rsidRPr="00DC732D">
              <w:rPr>
                <w:rFonts w:ascii="Calibri" w:hAnsi="Calibri" w:cs="Calibri"/>
              </w:rPr>
              <w:t xml:space="preserve"> avec traitement anticorrosion</w:t>
            </w:r>
          </w:p>
          <w:p w14:paraId="3620E509"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Ventilateur du Condenseur : Moteur DC Inverter</w:t>
            </w:r>
          </w:p>
          <w:p w14:paraId="26FF556D" w14:textId="77777777" w:rsidR="009B21E5" w:rsidRPr="00DC732D" w:rsidRDefault="009B21E5" w:rsidP="009B21E5">
            <w:pPr>
              <w:rPr>
                <w:rFonts w:ascii="Calibri" w:hAnsi="Calibri" w:cs="Calibri"/>
              </w:rPr>
            </w:pPr>
            <w:r>
              <w:rPr>
                <w:rFonts w:ascii="Calibri" w:hAnsi="Calibri" w:cs="Calibri"/>
              </w:rPr>
              <w:t xml:space="preserve">- </w:t>
            </w:r>
            <w:r w:rsidRPr="00DC732D">
              <w:rPr>
                <w:rFonts w:ascii="Calibri" w:hAnsi="Calibri" w:cs="Calibri"/>
              </w:rPr>
              <w:t>Alimentation Électrique : 3 phases / 50 Hz / 380 - 415 V + neutre</w:t>
            </w:r>
          </w:p>
          <w:p w14:paraId="2C7CF131" w14:textId="77777777" w:rsidR="009B21E5" w:rsidRDefault="009B21E5" w:rsidP="009B21E5">
            <w:pPr>
              <w:rPr>
                <w:rFonts w:ascii="Calibri" w:hAnsi="Calibri" w:cs="Calibri"/>
              </w:rPr>
            </w:pPr>
            <w:r>
              <w:rPr>
                <w:rFonts w:ascii="Calibri" w:hAnsi="Calibri" w:cs="Calibri"/>
              </w:rPr>
              <w:t xml:space="preserve">- </w:t>
            </w:r>
            <w:r w:rsidRPr="00D03410">
              <w:rPr>
                <w:rFonts w:ascii="Calibri" w:hAnsi="Calibri" w:cs="Calibri"/>
                <w:b/>
                <w:bCs/>
                <w:u w:val="single"/>
              </w:rPr>
              <w:t>Économiseur</w:t>
            </w:r>
            <w:r w:rsidRPr="00DC732D">
              <w:rPr>
                <w:rFonts w:ascii="Calibri" w:hAnsi="Calibri" w:cs="Calibri"/>
              </w:rPr>
              <w:t xml:space="preserve"> : Sur la ligne de liquide</w:t>
            </w:r>
          </w:p>
          <w:p w14:paraId="503DC04A" w14:textId="77777777" w:rsidR="009B21E5" w:rsidRPr="00DC732D" w:rsidRDefault="009B21E5" w:rsidP="009B21E5">
            <w:pPr>
              <w:rPr>
                <w:rFonts w:ascii="Calibri" w:hAnsi="Calibri" w:cs="Calibri"/>
              </w:rPr>
            </w:pPr>
            <w:r>
              <w:rPr>
                <w:rFonts w:ascii="Calibri" w:hAnsi="Calibri" w:cs="Calibri"/>
              </w:rPr>
              <w:t>- Sous refroidissement de liquide : 30K</w:t>
            </w:r>
          </w:p>
          <w:p w14:paraId="6C06A867" w14:textId="77777777" w:rsidR="009B21E5" w:rsidRDefault="009B21E5" w:rsidP="009B21E5">
            <w:pPr>
              <w:rPr>
                <w:rFonts w:ascii="Calibri" w:hAnsi="Calibri" w:cs="Calibri"/>
              </w:rPr>
            </w:pPr>
            <w:r>
              <w:rPr>
                <w:rFonts w:ascii="Calibri" w:hAnsi="Calibri" w:cs="Calibri"/>
              </w:rPr>
              <w:t xml:space="preserve">- </w:t>
            </w:r>
            <w:r w:rsidRPr="00DC732D">
              <w:rPr>
                <w:rFonts w:ascii="Calibri" w:hAnsi="Calibri" w:cs="Calibri"/>
              </w:rPr>
              <w:t>niveaux sonores</w:t>
            </w:r>
            <w:r>
              <w:rPr>
                <w:rFonts w:ascii="Calibri" w:hAnsi="Calibri" w:cs="Calibri"/>
              </w:rPr>
              <w:t> : 50dB Max</w:t>
            </w:r>
          </w:p>
          <w:p w14:paraId="5677693C" w14:textId="77777777" w:rsidR="009B21E5" w:rsidRDefault="009B21E5" w:rsidP="009B21E5">
            <w:pPr>
              <w:rPr>
                <w:rFonts w:ascii="Calibri" w:hAnsi="Calibri" w:cs="Calibri"/>
              </w:rPr>
            </w:pPr>
            <w:r>
              <w:rPr>
                <w:rFonts w:ascii="Calibri" w:hAnsi="Calibri" w:cs="Calibri"/>
              </w:rPr>
              <w:t>Evaporateur Cubique a posé sur pied aux soles</w:t>
            </w:r>
          </w:p>
          <w:p w14:paraId="3E0CF957" w14:textId="77777777" w:rsidR="009B21E5" w:rsidRDefault="009B21E5" w:rsidP="009B21E5">
            <w:pPr>
              <w:rPr>
                <w:rFonts w:ascii="Calibri" w:hAnsi="Calibri" w:cs="Calibri"/>
              </w:rPr>
            </w:pPr>
            <w:r>
              <w:rPr>
                <w:rFonts w:ascii="Calibri" w:hAnsi="Calibri" w:cs="Calibri"/>
              </w:rPr>
              <w:t>Pression de soufflage : 150Pa</w:t>
            </w:r>
          </w:p>
          <w:p w14:paraId="12C65095" w14:textId="77777777" w:rsidR="009B21E5" w:rsidRDefault="009B21E5" w:rsidP="009B21E5">
            <w:pPr>
              <w:rPr>
                <w:rFonts w:ascii="Calibri" w:hAnsi="Calibri" w:cs="Calibri"/>
              </w:rPr>
            </w:pPr>
            <w:r>
              <w:rPr>
                <w:rFonts w:ascii="Calibri" w:hAnsi="Calibri" w:cs="Calibri"/>
              </w:rPr>
              <w:t>Ecartement des ailettes : entre 9 et 12 mm</w:t>
            </w:r>
          </w:p>
          <w:p w14:paraId="5D0E0CAA" w14:textId="77777777" w:rsidR="009B21E5" w:rsidRDefault="009B21E5" w:rsidP="009B21E5">
            <w:pPr>
              <w:rPr>
                <w:rFonts w:ascii="Calibri" w:hAnsi="Calibri" w:cs="Calibri"/>
              </w:rPr>
            </w:pPr>
            <w:r>
              <w:rPr>
                <w:rFonts w:ascii="Calibri" w:hAnsi="Calibri" w:cs="Calibri"/>
              </w:rPr>
              <w:t>Dégivrage électrique</w:t>
            </w:r>
          </w:p>
          <w:p w14:paraId="7F08B9DC" w14:textId="77777777" w:rsidR="009B21E5" w:rsidRDefault="009B21E5" w:rsidP="009B21E5">
            <w:pPr>
              <w:rPr>
                <w:rFonts w:ascii="Calibri" w:hAnsi="Calibri" w:cs="Calibri"/>
              </w:rPr>
            </w:pPr>
            <w:r>
              <w:rPr>
                <w:rFonts w:ascii="Calibri" w:hAnsi="Calibri" w:cs="Calibri"/>
              </w:rPr>
              <w:t>Résistance de sol et bacs</w:t>
            </w:r>
          </w:p>
          <w:p w14:paraId="0CCF208A" w14:textId="77777777" w:rsidR="009B21E5" w:rsidRPr="004A2A24" w:rsidRDefault="009B21E5" w:rsidP="009B21E5">
            <w:pPr>
              <w:rPr>
                <w:rFonts w:ascii="Calibri" w:hAnsi="Calibri" w:cs="Calibri"/>
              </w:rPr>
            </w:pPr>
            <w:r>
              <w:rPr>
                <w:rFonts w:ascii="Calibri" w:hAnsi="Calibri" w:cs="Calibri"/>
              </w:rPr>
              <w:t>Avec tout les accessoires et option nécessaire pour le bon fonctionnement</w:t>
            </w:r>
          </w:p>
          <w:p w14:paraId="01200C1A" w14:textId="77777777" w:rsidR="009B21E5" w:rsidRPr="004A2A24" w:rsidRDefault="009B21E5" w:rsidP="009B21E5">
            <w:pPr>
              <w:rPr>
                <w:rFonts w:ascii="Calibri" w:hAnsi="Calibri" w:cs="Calibri"/>
              </w:rPr>
            </w:pPr>
            <w:r w:rsidRPr="004A2A24">
              <w:rPr>
                <w:rFonts w:ascii="Calibri" w:hAnsi="Calibri" w:cs="Calibri"/>
              </w:rPr>
              <w:t>-  Composants de base: Chambre de congélation, Système frigorifique, Système de ventilation et flux d’air, Convoyeur ou tapis roulant, Système d'entrée et de sortie, Panneau de contrôle,</w:t>
            </w:r>
          </w:p>
          <w:p w14:paraId="457CFD3D" w14:textId="77777777" w:rsidR="009B21E5" w:rsidRDefault="009B21E5" w:rsidP="009B21E5">
            <w:pPr>
              <w:rPr>
                <w:rFonts w:ascii="Calibri" w:hAnsi="Calibri" w:cs="Calibri"/>
              </w:rPr>
            </w:pPr>
            <w:r w:rsidRPr="004A2A24">
              <w:rPr>
                <w:rFonts w:ascii="Calibri" w:hAnsi="Calibri" w:cs="Calibri"/>
              </w:rPr>
              <w:lastRenderedPageBreak/>
              <w:t>Structure isolée, Dispositifs de sécurité, Système d’évacuation des condensats</w:t>
            </w:r>
          </w:p>
          <w:p w14:paraId="670BE50D" w14:textId="77777777" w:rsidR="009B21E5" w:rsidRDefault="009B21E5" w:rsidP="009B21E5">
            <w:pPr>
              <w:rPr>
                <w:rFonts w:ascii="Calibri" w:hAnsi="Calibri" w:cs="Calibri"/>
              </w:rPr>
            </w:pPr>
            <w:r w:rsidRPr="004F070E">
              <w:rPr>
                <w:rFonts w:ascii="Calibri" w:hAnsi="Calibri" w:cs="Calibri"/>
              </w:rPr>
              <w:t xml:space="preserve">- </w:t>
            </w:r>
            <w:r w:rsidRPr="00662086">
              <w:rPr>
                <w:rFonts w:ascii="Calibri" w:hAnsi="Calibri" w:cs="Calibri"/>
              </w:rPr>
              <w:t>Installation, raccordement et mise en service par le fournisseur (y compris toutes suggestions nécessaire au bon fonctionnement de l’installation) ;</w:t>
            </w:r>
            <w:r>
              <w:rPr>
                <w:rFonts w:ascii="Calibri" w:hAnsi="Calibri" w:cs="Calibri"/>
              </w:rPr>
              <w:t xml:space="preserve"> (production réelle, matière première à la charge du fournisseur)</w:t>
            </w:r>
          </w:p>
          <w:p w14:paraId="4E5F0B7F" w14:textId="77777777" w:rsidR="009B21E5" w:rsidRDefault="009B21E5" w:rsidP="009B21E5">
            <w:pPr>
              <w:rPr>
                <w:rFonts w:ascii="Calibri" w:hAnsi="Calibri" w:cs="Calibri"/>
              </w:rPr>
            </w:pPr>
            <w:r>
              <w:rPr>
                <w:color w:val="000000"/>
              </w:rPr>
              <w:t xml:space="preserve">- </w:t>
            </w:r>
            <w:r>
              <w:t>les fiches techniques, sélections et schéma synoptique qui présentent de manière claire et concise les spécifications, caractéristiques, et informations essentielles de l’installation</w:t>
            </w:r>
          </w:p>
          <w:p w14:paraId="2F48F6EE" w14:textId="77777777" w:rsidR="009B21E5" w:rsidRPr="004A2A24" w:rsidRDefault="009B21E5" w:rsidP="009B21E5">
            <w:pPr>
              <w:rPr>
                <w:rFonts w:ascii="Calibri" w:hAnsi="Calibri" w:cs="Calibri"/>
              </w:rPr>
            </w:pPr>
          </w:p>
          <w:p w14:paraId="1D35E29A" w14:textId="77777777" w:rsidR="009B21E5" w:rsidRPr="004E793F" w:rsidRDefault="009B21E5" w:rsidP="009B21E5">
            <w:pPr>
              <w:rPr>
                <w:b/>
                <w:bCs/>
                <w:color w:val="000000"/>
                <w:sz w:val="8"/>
                <w:u w:val="single"/>
              </w:rPr>
            </w:pPr>
          </w:p>
        </w:tc>
        <w:tc>
          <w:tcPr>
            <w:tcW w:w="1483" w:type="dxa"/>
            <w:tcBorders>
              <w:top w:val="single" w:sz="4" w:space="0" w:color="auto"/>
              <w:left w:val="nil"/>
              <w:bottom w:val="single" w:sz="4" w:space="0" w:color="auto"/>
              <w:right w:val="single" w:sz="4" w:space="0" w:color="auto"/>
            </w:tcBorders>
            <w:shd w:val="clear" w:color="auto" w:fill="auto"/>
          </w:tcPr>
          <w:p w14:paraId="3742F521"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1EC2BBE5"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FAF0FEB"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6A026809"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0CDFB99A"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8B262" w14:textId="77777777" w:rsidR="009B21E5" w:rsidRDefault="009B21E5" w:rsidP="009B21E5">
            <w:pPr>
              <w:rPr>
                <w:rFonts w:ascii="Century Gothic" w:hAnsi="Century Gothic"/>
                <w:b/>
                <w:sz w:val="22"/>
                <w:szCs w:val="22"/>
              </w:rPr>
            </w:pPr>
            <w:r>
              <w:rPr>
                <w:rFonts w:ascii="Century Gothic" w:hAnsi="Century Gothic"/>
                <w:b/>
                <w:sz w:val="22"/>
                <w:szCs w:val="22"/>
              </w:rPr>
              <w:lastRenderedPageBreak/>
              <w:t>28</w:t>
            </w:r>
          </w:p>
        </w:tc>
        <w:tc>
          <w:tcPr>
            <w:tcW w:w="6926" w:type="dxa"/>
            <w:tcBorders>
              <w:top w:val="nil"/>
              <w:left w:val="single" w:sz="4" w:space="0" w:color="auto"/>
              <w:bottom w:val="single" w:sz="4" w:space="0" w:color="auto"/>
              <w:right w:val="single" w:sz="4" w:space="0" w:color="auto"/>
            </w:tcBorders>
            <w:shd w:val="clear" w:color="auto" w:fill="auto"/>
            <w:vAlign w:val="center"/>
          </w:tcPr>
          <w:p w14:paraId="07F0347E" w14:textId="77777777" w:rsidR="009B21E5" w:rsidRDefault="009B21E5" w:rsidP="009B21E5">
            <w:pPr>
              <w:rPr>
                <w:rFonts w:ascii="Calibri" w:hAnsi="Calibri" w:cs="Calibri"/>
                <w:b/>
                <w:bCs/>
              </w:rPr>
            </w:pPr>
            <w:r w:rsidRPr="003F1085">
              <w:rPr>
                <w:rFonts w:ascii="Calibri" w:hAnsi="Calibri" w:cs="Calibri"/>
                <w:b/>
                <w:bCs/>
              </w:rPr>
              <w:t>Transpalette manuel</w:t>
            </w:r>
          </w:p>
          <w:p w14:paraId="251A85EA" w14:textId="77777777" w:rsidR="009B21E5" w:rsidRDefault="009B21E5" w:rsidP="009B21E5">
            <w:pPr>
              <w:rPr>
                <w:rFonts w:ascii="Calibri" w:hAnsi="Calibri" w:cs="Calibri"/>
              </w:rPr>
            </w:pPr>
            <w:r w:rsidRPr="003F1085">
              <w:rPr>
                <w:rFonts w:ascii="Calibri" w:hAnsi="Calibri" w:cs="Calibri"/>
                <w:b/>
                <w:bCs/>
              </w:rPr>
              <w:br/>
            </w:r>
            <w:r w:rsidRPr="003F1085">
              <w:rPr>
                <w:rFonts w:ascii="Calibri" w:hAnsi="Calibri" w:cs="Calibri"/>
              </w:rPr>
              <w:t xml:space="preserve">- Largeur totale : maximum 550 mm </w:t>
            </w:r>
            <w:r w:rsidRPr="003F1085">
              <w:rPr>
                <w:rFonts w:ascii="Calibri" w:hAnsi="Calibri" w:cs="Calibri"/>
              </w:rPr>
              <w:br/>
              <w:t>- Hauteur totale : maximum 1300 mm</w:t>
            </w:r>
            <w:r w:rsidRPr="003F1085">
              <w:rPr>
                <w:rFonts w:ascii="Calibri" w:hAnsi="Calibri" w:cs="Calibri"/>
              </w:rPr>
              <w:br/>
              <w:t>- Largeur des fourches : 160 mm ± 10%</w:t>
            </w:r>
            <w:r w:rsidRPr="003F1085">
              <w:rPr>
                <w:rFonts w:ascii="Calibri" w:hAnsi="Calibri" w:cs="Calibri"/>
              </w:rPr>
              <w:br/>
              <w:t>- Hauteur maximum des fourches : 200 mm</w:t>
            </w:r>
            <w:r w:rsidRPr="003F1085">
              <w:rPr>
                <w:rFonts w:ascii="Calibri" w:hAnsi="Calibri" w:cs="Calibri"/>
              </w:rPr>
              <w:br/>
              <w:t>- Dimensions des roues directrices : 180 x 50 mm ± 10%</w:t>
            </w:r>
            <w:r w:rsidRPr="003F1085">
              <w:rPr>
                <w:rFonts w:ascii="Calibri" w:hAnsi="Calibri" w:cs="Calibri"/>
              </w:rPr>
              <w:br/>
              <w:t>- Dimensions des galets : 70 x 80 mm ± 10%</w:t>
            </w:r>
            <w:r w:rsidRPr="003F1085">
              <w:rPr>
                <w:rFonts w:ascii="Calibri" w:hAnsi="Calibri" w:cs="Calibri"/>
              </w:rPr>
              <w:br/>
              <w:t xml:space="preserve">- Poids : environ 65 Kg </w:t>
            </w:r>
            <w:r w:rsidRPr="003F1085">
              <w:rPr>
                <w:rFonts w:ascii="Calibri" w:hAnsi="Calibri" w:cs="Calibri"/>
              </w:rPr>
              <w:br/>
              <w:t>- Capacité : minimum 2500 Kg</w:t>
            </w:r>
          </w:p>
          <w:p w14:paraId="05902812" w14:textId="77777777" w:rsidR="009B21E5" w:rsidRPr="003F1085" w:rsidRDefault="009B21E5" w:rsidP="009B21E5">
            <w:pPr>
              <w:rPr>
                <w:rFonts w:ascii="Calibri" w:hAnsi="Calibri" w:cs="Calibri"/>
              </w:rPr>
            </w:pPr>
          </w:p>
        </w:tc>
        <w:tc>
          <w:tcPr>
            <w:tcW w:w="1483" w:type="dxa"/>
            <w:tcBorders>
              <w:top w:val="single" w:sz="4" w:space="0" w:color="auto"/>
              <w:left w:val="nil"/>
              <w:bottom w:val="single" w:sz="4" w:space="0" w:color="auto"/>
              <w:right w:val="single" w:sz="4" w:space="0" w:color="auto"/>
            </w:tcBorders>
            <w:shd w:val="clear" w:color="auto" w:fill="auto"/>
            <w:vAlign w:val="center"/>
          </w:tcPr>
          <w:p w14:paraId="065DE7A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B8C8C1E"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9E8394F" w14:textId="77777777" w:rsidR="009B21E5" w:rsidRPr="003F1085" w:rsidRDefault="009B21E5" w:rsidP="009B21E5">
            <w:pPr>
              <w:rPr>
                <w:rFonts w:ascii="Calibri Light" w:hAnsi="Calibri Light" w:cs="Calibri Light"/>
                <w:sz w:val="20"/>
                <w:szCs w:val="20"/>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vAlign w:val="center"/>
          </w:tcPr>
          <w:p w14:paraId="1CEB6072" w14:textId="77777777" w:rsidR="009B21E5" w:rsidRPr="003F1085" w:rsidRDefault="009B21E5" w:rsidP="009B21E5">
            <w:pPr>
              <w:rPr>
                <w:rFonts w:ascii="Calibri Light" w:hAnsi="Calibri Light" w:cs="Calibri Light"/>
                <w:sz w:val="20"/>
                <w:szCs w:val="20"/>
              </w:rPr>
            </w:pPr>
          </w:p>
        </w:tc>
      </w:tr>
      <w:tr w:rsidR="009B21E5" w:rsidRPr="00EE1C73" w14:paraId="13E071E7"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007A8" w14:textId="77777777" w:rsidR="009B21E5" w:rsidRDefault="009B21E5" w:rsidP="009B21E5">
            <w:pPr>
              <w:rPr>
                <w:rFonts w:ascii="Century Gothic" w:hAnsi="Century Gothic"/>
                <w:b/>
                <w:sz w:val="22"/>
                <w:szCs w:val="22"/>
              </w:rPr>
            </w:pPr>
            <w:r>
              <w:rPr>
                <w:rFonts w:ascii="Century Gothic" w:hAnsi="Century Gothic"/>
                <w:b/>
                <w:sz w:val="22"/>
                <w:szCs w:val="22"/>
              </w:rPr>
              <w:t>29</w:t>
            </w:r>
          </w:p>
        </w:tc>
        <w:tc>
          <w:tcPr>
            <w:tcW w:w="6926" w:type="dxa"/>
            <w:tcBorders>
              <w:top w:val="nil"/>
              <w:left w:val="single" w:sz="4" w:space="0" w:color="auto"/>
              <w:bottom w:val="single" w:sz="4" w:space="0" w:color="auto"/>
              <w:right w:val="single" w:sz="4" w:space="0" w:color="auto"/>
            </w:tcBorders>
            <w:shd w:val="clear" w:color="auto" w:fill="auto"/>
            <w:vAlign w:val="center"/>
          </w:tcPr>
          <w:p w14:paraId="1692B983" w14:textId="77777777" w:rsidR="009B21E5" w:rsidRPr="00FE17F7" w:rsidRDefault="009B21E5" w:rsidP="009B21E5">
            <w:pPr>
              <w:rPr>
                <w:b/>
                <w:bCs/>
                <w:color w:val="000000"/>
              </w:rPr>
            </w:pPr>
            <w:r w:rsidRPr="00FE17F7">
              <w:rPr>
                <w:b/>
                <w:bCs/>
                <w:color w:val="000000"/>
              </w:rPr>
              <w:t>Tableau de Distribution électrique</w:t>
            </w:r>
          </w:p>
          <w:p w14:paraId="15E38546" w14:textId="77777777" w:rsidR="009B21E5" w:rsidRDefault="009B21E5" w:rsidP="009B21E5">
            <w:pPr>
              <w:rPr>
                <w:rFonts w:ascii="Calibri Light" w:hAnsi="Calibri Light"/>
                <w:color w:val="000000"/>
              </w:rPr>
            </w:pPr>
          </w:p>
          <w:p w14:paraId="547C8820" w14:textId="77777777" w:rsidR="009B21E5" w:rsidRDefault="009B21E5" w:rsidP="009B21E5">
            <w:pPr>
              <w:rPr>
                <w:rFonts w:ascii="Calibri Light" w:hAnsi="Calibri Light"/>
                <w:color w:val="000000"/>
              </w:rPr>
            </w:pPr>
            <w:r>
              <w:rPr>
                <w:rFonts w:ascii="Calibri Light" w:hAnsi="Calibri Light"/>
                <w:color w:val="000000"/>
              </w:rPr>
              <w:t>Tableau Distribution électrique</w:t>
            </w:r>
          </w:p>
          <w:p w14:paraId="487F0838" w14:textId="77777777" w:rsidR="009B21E5" w:rsidRDefault="009B21E5" w:rsidP="009B21E5">
            <w:pPr>
              <w:rPr>
                <w:rFonts w:ascii="Calibri Light" w:hAnsi="Calibri Light"/>
                <w:color w:val="000000"/>
              </w:rPr>
            </w:pPr>
            <w:r>
              <w:rPr>
                <w:rFonts w:ascii="Calibri Light" w:hAnsi="Calibri Light"/>
                <w:color w:val="000000"/>
              </w:rPr>
              <w:t>Fourniture, pose, raccordement, mise en œuvre d’un tableau électrique équipé pour l'alimentation et protection de l'ensemble des équipements du présent Lot.</w:t>
            </w:r>
          </w:p>
          <w:p w14:paraId="4C6B28F4" w14:textId="77777777" w:rsidR="009B21E5" w:rsidRDefault="009B21E5" w:rsidP="009B21E5">
            <w:pPr>
              <w:rPr>
                <w:rFonts w:ascii="Calibri Light" w:hAnsi="Calibri Light"/>
                <w:color w:val="000000"/>
              </w:rPr>
            </w:pPr>
            <w:r>
              <w:rPr>
                <w:rFonts w:ascii="Calibri Light" w:hAnsi="Calibri Light"/>
                <w:color w:val="000000"/>
              </w:rPr>
              <w:t>Descriptif du tableau :</w:t>
            </w:r>
          </w:p>
          <w:p w14:paraId="460F05F6" w14:textId="77777777" w:rsidR="009B21E5" w:rsidRDefault="009B21E5" w:rsidP="009B21E5">
            <w:pPr>
              <w:rPr>
                <w:rFonts w:ascii="Calibri Light" w:hAnsi="Calibri Light"/>
                <w:color w:val="000000"/>
              </w:rPr>
            </w:pPr>
            <w:r>
              <w:rPr>
                <w:rFonts w:ascii="Calibri Light" w:hAnsi="Calibri Light"/>
                <w:color w:val="000000"/>
              </w:rPr>
              <w:t>Le tableau doit être avec structure modulaire, métallique, associable et évolutive, elle doit être composée des colonnes juxtaposées qui sert à l’alimentation, protection et contrôle commande de l’atelier du ledit lot.</w:t>
            </w:r>
          </w:p>
          <w:p w14:paraId="496488BB" w14:textId="77777777" w:rsidR="009B21E5" w:rsidRDefault="009B21E5" w:rsidP="009B21E5">
            <w:pPr>
              <w:rPr>
                <w:rFonts w:ascii="Calibri Light" w:hAnsi="Calibri Light"/>
                <w:color w:val="000000"/>
              </w:rPr>
            </w:pPr>
            <w:r>
              <w:rPr>
                <w:rFonts w:ascii="Calibri Light" w:hAnsi="Calibri Light"/>
                <w:color w:val="000000"/>
              </w:rPr>
              <w:t>L’armoire doit être de type testé IEC61439 forme 2 composé de 03 compartiments selon la décomposition.</w:t>
            </w:r>
          </w:p>
          <w:p w14:paraId="30DE4A06" w14:textId="77777777" w:rsidR="009B21E5" w:rsidRDefault="009B21E5" w:rsidP="009B21E5">
            <w:pPr>
              <w:rPr>
                <w:rFonts w:ascii="Calibri Light" w:hAnsi="Calibri Light"/>
                <w:color w:val="000000"/>
              </w:rPr>
            </w:pPr>
            <w:r>
              <w:rPr>
                <w:rFonts w:ascii="Calibri Light" w:hAnsi="Calibri Light"/>
                <w:color w:val="000000"/>
              </w:rPr>
              <w:t>01-Compratiment répartiteur verticale</w:t>
            </w:r>
          </w:p>
          <w:p w14:paraId="5ACA84B8" w14:textId="77777777" w:rsidR="009B21E5" w:rsidRDefault="009B21E5" w:rsidP="009B21E5">
            <w:pPr>
              <w:rPr>
                <w:rFonts w:ascii="Calibri Light" w:hAnsi="Calibri Light"/>
                <w:color w:val="000000"/>
              </w:rPr>
            </w:pPr>
            <w:r>
              <w:rPr>
                <w:rFonts w:ascii="Calibri Light" w:hAnsi="Calibri Light"/>
                <w:color w:val="000000"/>
              </w:rPr>
              <w:t>02- Compartiment platine appareillages</w:t>
            </w:r>
          </w:p>
          <w:p w14:paraId="26527E0E" w14:textId="77777777" w:rsidR="009B21E5" w:rsidRDefault="009B21E5" w:rsidP="009B21E5">
            <w:pPr>
              <w:rPr>
                <w:rFonts w:ascii="Calibri Light" w:hAnsi="Calibri Light"/>
                <w:color w:val="000000"/>
              </w:rPr>
            </w:pPr>
            <w:r>
              <w:rPr>
                <w:rFonts w:ascii="Calibri Light" w:hAnsi="Calibri Light"/>
                <w:color w:val="000000"/>
              </w:rPr>
              <w:t>03- Compartiment gaine à câble</w:t>
            </w:r>
          </w:p>
          <w:p w14:paraId="45BAB88D" w14:textId="77777777" w:rsidR="009B21E5" w:rsidRDefault="009B21E5" w:rsidP="009B21E5">
            <w:pPr>
              <w:rPr>
                <w:rFonts w:ascii="Calibri Light" w:hAnsi="Calibri Light"/>
                <w:color w:val="000000"/>
              </w:rPr>
            </w:pPr>
            <w:r>
              <w:rPr>
                <w:rFonts w:ascii="Calibri Light" w:hAnsi="Calibri Light"/>
                <w:color w:val="000000"/>
              </w:rPr>
              <w:t>Le compartiment appareillage doit être équipé par plastrons en face avant de l’armoire, porte vitrée.</w:t>
            </w:r>
          </w:p>
          <w:p w14:paraId="2746CE6B" w14:textId="77777777" w:rsidR="009B21E5" w:rsidRDefault="009B21E5" w:rsidP="009B21E5">
            <w:pPr>
              <w:rPr>
                <w:rFonts w:ascii="Calibri Light" w:hAnsi="Calibri Light"/>
                <w:color w:val="000000"/>
              </w:rPr>
            </w:pPr>
            <w:r>
              <w:rPr>
                <w:rFonts w:ascii="Calibri Light" w:hAnsi="Calibri Light"/>
                <w:color w:val="000000"/>
              </w:rPr>
              <w:t>Prévoir une réserve de place de 20 %.</w:t>
            </w:r>
          </w:p>
          <w:p w14:paraId="6269A680" w14:textId="77777777" w:rsidR="009B21E5" w:rsidRDefault="009B21E5" w:rsidP="009B21E5">
            <w:pPr>
              <w:rPr>
                <w:rFonts w:ascii="Calibri Light" w:hAnsi="Calibri Light"/>
                <w:color w:val="000000"/>
              </w:rPr>
            </w:pPr>
            <w:r>
              <w:rPr>
                <w:rFonts w:ascii="Calibri Light" w:hAnsi="Calibri Light"/>
                <w:color w:val="000000"/>
              </w:rPr>
              <w:lastRenderedPageBreak/>
              <w:t>Le disjoncteur principal du TGBT doit être un disjoncteur MCCB 4P, Il devra être conforme aux normes en vigueur, avec un pouvoir assigné de coupure appropriée.</w:t>
            </w:r>
          </w:p>
          <w:p w14:paraId="0A256F38" w14:textId="77777777" w:rsidR="009B21E5" w:rsidRDefault="009B21E5" w:rsidP="009B21E5">
            <w:pPr>
              <w:rPr>
                <w:rFonts w:ascii="Calibri Light" w:hAnsi="Calibri Light"/>
                <w:color w:val="000000"/>
              </w:rPr>
            </w:pPr>
            <w:r>
              <w:rPr>
                <w:rFonts w:ascii="Calibri Light" w:hAnsi="Calibri Light"/>
                <w:color w:val="000000"/>
              </w:rPr>
              <w:t>Chaque unité fonctionnelle de départ sera constituée d’un disjoncteur équipé d’une unité de protection adéquate pour assurer la protection des équipements du présent Lot.</w:t>
            </w:r>
          </w:p>
          <w:p w14:paraId="59286E57" w14:textId="77777777" w:rsidR="009B21E5" w:rsidRDefault="009B21E5" w:rsidP="009B21E5">
            <w:pPr>
              <w:rPr>
                <w:rFonts w:ascii="Calibri Light" w:hAnsi="Calibri Light"/>
                <w:color w:val="000000"/>
              </w:rPr>
            </w:pPr>
          </w:p>
          <w:p w14:paraId="7F1DE5E1" w14:textId="77777777" w:rsidR="009B21E5" w:rsidRDefault="009B21E5" w:rsidP="009B21E5">
            <w:pPr>
              <w:rPr>
                <w:rFonts w:ascii="Calibri Light" w:hAnsi="Calibri Light"/>
                <w:color w:val="000000"/>
              </w:rPr>
            </w:pPr>
            <w:r>
              <w:rPr>
                <w:rFonts w:ascii="Calibri Light" w:hAnsi="Calibri Light"/>
                <w:color w:val="000000"/>
              </w:rPr>
              <w:t>Relais de tension multifonction</w:t>
            </w:r>
          </w:p>
          <w:p w14:paraId="3908E69E" w14:textId="77777777" w:rsidR="009B21E5" w:rsidRDefault="009B21E5" w:rsidP="009B21E5">
            <w:pPr>
              <w:rPr>
                <w:rFonts w:ascii="Calibri Light" w:hAnsi="Calibri Light"/>
                <w:color w:val="000000"/>
              </w:rPr>
            </w:pPr>
            <w:r>
              <w:rPr>
                <w:rFonts w:ascii="Calibri Light" w:hAnsi="Calibri Light"/>
                <w:color w:val="000000"/>
              </w:rPr>
              <w:t>Voyants présence de tension</w:t>
            </w:r>
          </w:p>
          <w:p w14:paraId="25841B3C" w14:textId="77777777" w:rsidR="009B21E5" w:rsidRDefault="009B21E5" w:rsidP="009B21E5">
            <w:pPr>
              <w:rPr>
                <w:rFonts w:ascii="Calibri Light" w:hAnsi="Calibri Light"/>
                <w:color w:val="000000"/>
              </w:rPr>
            </w:pPr>
            <w:r>
              <w:rPr>
                <w:rFonts w:ascii="Calibri Light" w:hAnsi="Calibri Light"/>
                <w:color w:val="000000"/>
              </w:rPr>
              <w:t>Un compteur d’énergie autoalimenté communicant devra être installé sur l’arrivée générale pour remonter toutes les informations de consommations énergétiques et de mesures instantanées avec des TI 5A et disposera d’une communication Modbus RS485.</w:t>
            </w:r>
          </w:p>
          <w:p w14:paraId="58158C7C" w14:textId="77777777" w:rsidR="009B21E5" w:rsidRDefault="009B21E5" w:rsidP="009B21E5">
            <w:pPr>
              <w:rPr>
                <w:rFonts w:ascii="Calibri Light" w:hAnsi="Calibri Light"/>
                <w:color w:val="000000"/>
              </w:rPr>
            </w:pPr>
            <w:r>
              <w:rPr>
                <w:rFonts w:ascii="Calibri Light" w:hAnsi="Calibri Light"/>
                <w:color w:val="000000"/>
              </w:rPr>
              <w:t xml:space="preserve">Chaque départ sera équipé d’un compteur doté d’une communication Modbus RS485 qui permettra de remonter toutes les informations de consommations énergétiques. </w:t>
            </w:r>
          </w:p>
          <w:p w14:paraId="4DBB5A05" w14:textId="77777777" w:rsidR="009B21E5" w:rsidRDefault="009B21E5" w:rsidP="009B21E5">
            <w:pPr>
              <w:rPr>
                <w:rFonts w:ascii="Calibri Light" w:hAnsi="Calibri Light"/>
                <w:color w:val="000000"/>
              </w:rPr>
            </w:pPr>
            <w:r>
              <w:rPr>
                <w:rFonts w:ascii="Calibri Light" w:hAnsi="Calibri Light"/>
                <w:color w:val="000000"/>
              </w:rPr>
              <w:t>Système de supervision Energie pour l’ensemble des équipements alimentés à partir du TGBT</w:t>
            </w:r>
          </w:p>
          <w:p w14:paraId="27795E04" w14:textId="77777777" w:rsidR="009B21E5" w:rsidRDefault="009B21E5" w:rsidP="009B21E5">
            <w:pPr>
              <w:rPr>
                <w:rFonts w:ascii="Calibri Light" w:hAnsi="Calibri Light"/>
                <w:color w:val="000000"/>
              </w:rPr>
            </w:pPr>
            <w:r>
              <w:rPr>
                <w:rFonts w:ascii="Calibri Light" w:hAnsi="Calibri Light"/>
                <w:color w:val="000000"/>
              </w:rPr>
              <w:t>Fournir l'ensemble des schémas, repérage et nomenclature des départs, borniers, repères câbles, repérage des câbles de puissance</w:t>
            </w:r>
          </w:p>
          <w:p w14:paraId="76187E04" w14:textId="77777777" w:rsidR="009B21E5" w:rsidRPr="0012008F" w:rsidRDefault="009B21E5" w:rsidP="009B21E5">
            <w:pPr>
              <w:rPr>
                <w:rFonts w:ascii="Calibri" w:hAnsi="Calibri" w:cs="Calibri"/>
                <w:b/>
                <w:bCs/>
                <w:strike/>
                <w:color w:val="FF0000"/>
              </w:rPr>
            </w:pPr>
            <w:r w:rsidRPr="000B4A87">
              <w:rPr>
                <w:rFonts w:ascii="Calibri Light" w:hAnsi="Calibri Light"/>
                <w:b/>
                <w:bCs/>
              </w:rPr>
              <w:t>Joindre à l’offre technique schéma unifilaire électrique ainsi un synoptique d’asservissement détaillé</w:t>
            </w:r>
          </w:p>
        </w:tc>
        <w:tc>
          <w:tcPr>
            <w:tcW w:w="1483" w:type="dxa"/>
            <w:tcBorders>
              <w:top w:val="single" w:sz="4" w:space="0" w:color="auto"/>
              <w:left w:val="nil"/>
              <w:bottom w:val="single" w:sz="4" w:space="0" w:color="auto"/>
              <w:right w:val="single" w:sz="4" w:space="0" w:color="auto"/>
            </w:tcBorders>
            <w:shd w:val="clear" w:color="auto" w:fill="auto"/>
          </w:tcPr>
          <w:p w14:paraId="24A752FF"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227B7B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8BF8801" w14:textId="77777777" w:rsidR="009B21E5"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318" w:type="dxa"/>
            <w:gridSpan w:val="5"/>
            <w:tcBorders>
              <w:top w:val="single" w:sz="4" w:space="0" w:color="auto"/>
              <w:left w:val="nil"/>
              <w:bottom w:val="single" w:sz="4" w:space="0" w:color="auto"/>
              <w:right w:val="single" w:sz="4" w:space="0" w:color="auto"/>
            </w:tcBorders>
            <w:shd w:val="clear" w:color="auto" w:fill="auto"/>
          </w:tcPr>
          <w:p w14:paraId="36D13B65" w14:textId="77777777" w:rsidR="009B21E5"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EE1C73" w14:paraId="4A4E35F9" w14:textId="77777777" w:rsidTr="009B21E5">
        <w:tblPrEx>
          <w:tblBorders>
            <w:top w:val="none" w:sz="0" w:space="0" w:color="auto"/>
          </w:tblBorders>
          <w:tblLook w:val="0600" w:firstRow="0" w:lastRow="0" w:firstColumn="0" w:lastColumn="0" w:noHBand="1" w:noVBand="1"/>
        </w:tblPrEx>
        <w:trPr>
          <w:trHeight w:val="444"/>
          <w:jc w:val="center"/>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E6716" w14:textId="77777777" w:rsidR="009B21E5" w:rsidRDefault="009B21E5" w:rsidP="009B21E5">
            <w:pPr>
              <w:rPr>
                <w:rFonts w:ascii="Century Gothic" w:hAnsi="Century Gothic"/>
                <w:b/>
                <w:sz w:val="22"/>
                <w:szCs w:val="22"/>
              </w:rPr>
            </w:pPr>
          </w:p>
          <w:p w14:paraId="20458B5D" w14:textId="77777777" w:rsidR="009B21E5" w:rsidRDefault="009B21E5" w:rsidP="009B21E5">
            <w:pPr>
              <w:rPr>
                <w:rFonts w:ascii="Century Gothic" w:hAnsi="Century Gothic"/>
                <w:b/>
                <w:sz w:val="22"/>
                <w:szCs w:val="22"/>
              </w:rPr>
            </w:pPr>
            <w:r>
              <w:rPr>
                <w:rFonts w:ascii="Century Gothic" w:hAnsi="Century Gothic"/>
                <w:b/>
                <w:sz w:val="22"/>
                <w:szCs w:val="22"/>
              </w:rPr>
              <w:t>30</w:t>
            </w:r>
          </w:p>
        </w:tc>
        <w:tc>
          <w:tcPr>
            <w:tcW w:w="6926" w:type="dxa"/>
            <w:tcBorders>
              <w:top w:val="nil"/>
              <w:left w:val="single" w:sz="4" w:space="0" w:color="auto"/>
              <w:bottom w:val="single" w:sz="4" w:space="0" w:color="auto"/>
              <w:right w:val="single" w:sz="4" w:space="0" w:color="auto"/>
            </w:tcBorders>
            <w:shd w:val="clear" w:color="auto" w:fill="auto"/>
            <w:vAlign w:val="center"/>
          </w:tcPr>
          <w:p w14:paraId="2700367E" w14:textId="77777777" w:rsidR="009B21E5" w:rsidRDefault="009B21E5" w:rsidP="009B21E5">
            <w:pPr>
              <w:rPr>
                <w:rFonts w:ascii="Calibri" w:hAnsi="Calibri" w:cs="Calibri"/>
                <w:b/>
                <w:bCs/>
              </w:rPr>
            </w:pPr>
            <w:r w:rsidRPr="00007DCD">
              <w:rPr>
                <w:rFonts w:ascii="Calibri" w:hAnsi="Calibri" w:cs="Calibri"/>
                <w:b/>
                <w:bCs/>
              </w:rPr>
              <w:t>Paillasses humide</w:t>
            </w:r>
          </w:p>
          <w:p w14:paraId="4E375318" w14:textId="77777777" w:rsidR="009B21E5" w:rsidRDefault="009B21E5" w:rsidP="009B21E5">
            <w:pPr>
              <w:rPr>
                <w:rFonts w:ascii="Calibri" w:hAnsi="Calibri" w:cs="Calibri"/>
                <w:b/>
                <w:bCs/>
              </w:rPr>
            </w:pPr>
          </w:p>
          <w:p w14:paraId="3B7B98F5" w14:textId="77777777" w:rsidR="009B21E5" w:rsidRPr="00007DCD" w:rsidRDefault="009B21E5" w:rsidP="009B21E5">
            <w:pPr>
              <w:rPr>
                <w:rFonts w:ascii="Calibri" w:hAnsi="Calibri" w:cs="Calibri"/>
              </w:rPr>
            </w:pPr>
            <w:r w:rsidRPr="00007DCD">
              <w:rPr>
                <w:rFonts w:ascii="Calibri" w:hAnsi="Calibri" w:cs="Calibri"/>
              </w:rPr>
              <w:t>Paillasse humide avec lavabo complet, plan de travail en corian avec dosseret et bloc de 2 prises de courant, ossature : structure métallique (tube environ 35x 2mm), dimension</w:t>
            </w:r>
            <w:r>
              <w:rPr>
                <w:rFonts w:ascii="Calibri" w:hAnsi="Calibri" w:cs="Calibri"/>
              </w:rPr>
              <w:t>s d’environ 1800x750x900mm. Avec</w:t>
            </w:r>
            <w:r w:rsidRPr="00007DCD">
              <w:rPr>
                <w:rFonts w:ascii="Calibri" w:hAnsi="Calibri" w:cs="Calibri"/>
              </w:rPr>
              <w:t xml:space="preserve"> meuble sous-paillasse composé de tiroir et porte battante.</w:t>
            </w:r>
          </w:p>
          <w:p w14:paraId="0FA7D5A9" w14:textId="77777777" w:rsidR="009B21E5" w:rsidRPr="00007DCD" w:rsidRDefault="009B21E5" w:rsidP="009B21E5">
            <w:pPr>
              <w:rPr>
                <w:rFonts w:ascii="Calibri" w:hAnsi="Calibri" w:cs="Calibri"/>
              </w:rPr>
            </w:pPr>
          </w:p>
        </w:tc>
        <w:tc>
          <w:tcPr>
            <w:tcW w:w="1519" w:type="dxa"/>
            <w:gridSpan w:val="2"/>
            <w:tcBorders>
              <w:top w:val="single" w:sz="4" w:space="0" w:color="auto"/>
              <w:left w:val="nil"/>
              <w:bottom w:val="single" w:sz="4" w:space="0" w:color="auto"/>
              <w:right w:val="single" w:sz="4" w:space="0" w:color="auto"/>
            </w:tcBorders>
            <w:shd w:val="clear" w:color="auto" w:fill="auto"/>
          </w:tcPr>
          <w:p w14:paraId="34BC6207"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A0971C6" w14:textId="77777777" w:rsidR="009B21E5" w:rsidRPr="003F1085" w:rsidRDefault="009B21E5" w:rsidP="009B21E5">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75E7A7F"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r w:rsidRPr="003F1085">
              <w:rPr>
                <w:rFonts w:ascii="Century Gothic" w:hAnsi="Century Gothic"/>
                <w:b/>
                <w:sz w:val="16"/>
                <w:szCs w:val="16"/>
              </w:rPr>
              <w:t>Caractéristique proposée </w:t>
            </w:r>
          </w:p>
        </w:tc>
        <w:tc>
          <w:tcPr>
            <w:tcW w:w="1282" w:type="dxa"/>
            <w:gridSpan w:val="4"/>
            <w:tcBorders>
              <w:top w:val="single" w:sz="4" w:space="0" w:color="auto"/>
              <w:left w:val="nil"/>
              <w:bottom w:val="single" w:sz="4" w:space="0" w:color="auto"/>
              <w:right w:val="single" w:sz="4" w:space="0" w:color="auto"/>
            </w:tcBorders>
            <w:shd w:val="clear" w:color="auto" w:fill="auto"/>
          </w:tcPr>
          <w:p w14:paraId="1E8E0B24"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r w:rsidR="009B21E5" w:rsidRPr="009A28C3" w14:paraId="1BE628B2" w14:textId="77777777" w:rsidTr="009B21E5">
        <w:tblPrEx>
          <w:tblBorders>
            <w:top w:val="none" w:sz="0" w:space="0" w:color="auto"/>
          </w:tblBorders>
          <w:tblLook w:val="0600" w:firstRow="0" w:lastRow="0" w:firstColumn="0" w:lastColumn="0" w:noHBand="1" w:noVBand="1"/>
        </w:tblPrEx>
        <w:trPr>
          <w:trHeight w:val="444"/>
          <w:jc w:val="center"/>
        </w:trPr>
        <w:tc>
          <w:tcPr>
            <w:tcW w:w="1038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5797FC1" w14:textId="77777777" w:rsidR="009B21E5" w:rsidRPr="0064622B" w:rsidRDefault="009B21E5" w:rsidP="009B21E5">
            <w:pPr>
              <w:rPr>
                <w:b/>
                <w:bCs/>
                <w:color w:val="000000"/>
                <w:sz w:val="8"/>
                <w:u w:val="single"/>
              </w:rPr>
            </w:pPr>
          </w:p>
          <w:p w14:paraId="1126D0FA" w14:textId="77777777" w:rsidR="009B21E5" w:rsidRPr="00F7758A" w:rsidRDefault="009B21E5" w:rsidP="009B21E5">
            <w:pPr>
              <w:rPr>
                <w:b/>
                <w:bCs/>
                <w:color w:val="000000"/>
                <w:sz w:val="8"/>
                <w:u w:val="single"/>
              </w:rPr>
            </w:pPr>
          </w:p>
          <w:p w14:paraId="192BD3B3" w14:textId="77777777" w:rsidR="009B21E5" w:rsidRDefault="009B21E5" w:rsidP="009B21E5">
            <w:pPr>
              <w:rPr>
                <w:rFonts w:cs="Calibri"/>
                <w:sz w:val="20"/>
                <w:szCs w:val="20"/>
              </w:rPr>
            </w:pPr>
            <w:r w:rsidRPr="003F1085">
              <w:rPr>
                <w:rFonts w:cs="Calibri"/>
                <w:bCs/>
                <w:sz w:val="20"/>
                <w:szCs w:val="20"/>
              </w:rPr>
              <w:t xml:space="preserve">Fournir pour tous </w:t>
            </w:r>
            <w:r w:rsidRPr="003F1085">
              <w:rPr>
                <w:rFonts w:cs="Calibri"/>
                <w:sz w:val="20"/>
                <w:szCs w:val="20"/>
              </w:rPr>
              <w:t>les articles :</w:t>
            </w:r>
          </w:p>
          <w:p w14:paraId="41653B71" w14:textId="77777777" w:rsidR="009B21E5" w:rsidRPr="003F1085" w:rsidRDefault="009B21E5" w:rsidP="009B21E5">
            <w:pPr>
              <w:rPr>
                <w:rFonts w:cs="Calibri"/>
                <w:sz w:val="20"/>
                <w:szCs w:val="20"/>
              </w:rPr>
            </w:pPr>
          </w:p>
          <w:p w14:paraId="63A6277B" w14:textId="77777777" w:rsidR="009B21E5" w:rsidRPr="003F1085" w:rsidRDefault="009B21E5" w:rsidP="009B21E5">
            <w:pPr>
              <w:rPr>
                <w:rFonts w:cs="Calibri"/>
                <w:sz w:val="20"/>
                <w:szCs w:val="20"/>
              </w:rPr>
            </w:pPr>
            <w:r w:rsidRPr="003F1085">
              <w:rPr>
                <w:rFonts w:cs="Calibri"/>
                <w:sz w:val="20"/>
                <w:szCs w:val="20"/>
              </w:rPr>
              <w:t>*Photo poster avec fiche technique simplifiée reprenant photo de l’article, nom, description et utilité avec présentoir en plexiglas ;</w:t>
            </w:r>
          </w:p>
          <w:p w14:paraId="784573D2" w14:textId="77777777" w:rsidR="009B21E5" w:rsidRPr="003F1085" w:rsidRDefault="009B21E5" w:rsidP="009B21E5">
            <w:pPr>
              <w:rPr>
                <w:rFonts w:cs="Calibri"/>
                <w:sz w:val="20"/>
                <w:szCs w:val="20"/>
              </w:rPr>
            </w:pPr>
            <w:r w:rsidRPr="003F1085">
              <w:rPr>
                <w:rFonts w:cs="Calibri"/>
                <w:sz w:val="20"/>
                <w:szCs w:val="20"/>
              </w:rPr>
              <w:t>*Plaques signalétiques des zones de l’atelier.</w:t>
            </w:r>
          </w:p>
          <w:p w14:paraId="1B792CD6" w14:textId="77777777" w:rsidR="009B21E5" w:rsidRDefault="009B21E5" w:rsidP="009B21E5">
            <w:r w:rsidRPr="003F1085">
              <w:rPr>
                <w:rFonts w:cs="Calibri"/>
                <w:sz w:val="20"/>
                <w:szCs w:val="20"/>
              </w:rPr>
              <w:t xml:space="preserve">* </w:t>
            </w:r>
            <w:r w:rsidRPr="00FF6CB7">
              <w:rPr>
                <w:rFonts w:cs="Calibri"/>
                <w:sz w:val="20"/>
                <w:szCs w:val="20"/>
              </w:rPr>
              <w:t>La formation sur les équipements du présent lot se déroulera sur une durée de 7 jours, et le syllabus de la formation sera élaboré par le CDC Agr</w:t>
            </w:r>
            <w:r>
              <w:t>o.</w:t>
            </w:r>
          </w:p>
          <w:p w14:paraId="12B9D6CD" w14:textId="77777777" w:rsidR="009B21E5" w:rsidRDefault="009B21E5" w:rsidP="009B21E5">
            <w:pPr>
              <w:rPr>
                <w:rFonts w:cs="Calibri"/>
                <w:sz w:val="20"/>
                <w:szCs w:val="20"/>
              </w:rPr>
            </w:pPr>
            <w:r>
              <w:rPr>
                <w:rFonts w:cs="Calibri"/>
                <w:sz w:val="20"/>
                <w:szCs w:val="20"/>
              </w:rPr>
              <w:t>*La matière d’œuvre nécessaire pour le bon déroulement de la formation sera en charge de l’adjudicataire.</w:t>
            </w:r>
          </w:p>
          <w:p w14:paraId="7E722DC4" w14:textId="77777777" w:rsidR="009B21E5" w:rsidRDefault="009B21E5" w:rsidP="009B21E5">
            <w:pPr>
              <w:rPr>
                <w:rFonts w:cs="Calibri"/>
                <w:sz w:val="20"/>
                <w:szCs w:val="20"/>
              </w:rPr>
            </w:pPr>
            <w:r>
              <w:rPr>
                <w:rFonts w:cs="Calibri"/>
                <w:sz w:val="20"/>
                <w:szCs w:val="20"/>
              </w:rPr>
              <w:t>*les équipements doivent être conforme aux normes européennes (marquage CE)</w:t>
            </w:r>
          </w:p>
          <w:p w14:paraId="7D52BA5A" w14:textId="77777777" w:rsidR="009B21E5" w:rsidRDefault="009B21E5" w:rsidP="009B21E5">
            <w:pPr>
              <w:rPr>
                <w:rFonts w:cs="Calibri"/>
                <w:sz w:val="20"/>
                <w:szCs w:val="20"/>
              </w:rPr>
            </w:pPr>
          </w:p>
          <w:p w14:paraId="69C3FC2A" w14:textId="77777777" w:rsidR="009B21E5" w:rsidRPr="007333BE" w:rsidRDefault="009B21E5" w:rsidP="009B21E5">
            <w:pPr>
              <w:rPr>
                <w:rFonts w:ascii="Calibri" w:hAnsi="Calibri" w:cs="Calibri"/>
                <w:b/>
                <w:bCs/>
              </w:rPr>
            </w:pPr>
            <w:r w:rsidRPr="007333BE">
              <w:rPr>
                <w:rFonts w:ascii="Calibri" w:hAnsi="Calibri" w:cs="Calibri"/>
                <w:b/>
                <w:bCs/>
              </w:rPr>
              <w:t>Plans et fiches techniques</w:t>
            </w:r>
          </w:p>
          <w:p w14:paraId="1EADBFA3" w14:textId="77777777" w:rsidR="009B21E5" w:rsidRPr="007333BE" w:rsidRDefault="009B21E5" w:rsidP="009B21E5">
            <w:pPr>
              <w:rPr>
                <w:rFonts w:ascii="Calibri" w:hAnsi="Calibri" w:cs="Calibri"/>
              </w:rPr>
            </w:pPr>
          </w:p>
          <w:p w14:paraId="0A9D84AB" w14:textId="77777777" w:rsidR="009B21E5" w:rsidRPr="007333BE" w:rsidRDefault="009B21E5" w:rsidP="009B21E5">
            <w:pPr>
              <w:rPr>
                <w:rFonts w:ascii="Calibri" w:hAnsi="Calibri" w:cs="Calibri"/>
              </w:rPr>
            </w:pPr>
            <w:r>
              <w:rPr>
                <w:rFonts w:ascii="Calibri" w:hAnsi="Calibri" w:cs="Calibri"/>
              </w:rPr>
              <w:lastRenderedPageBreak/>
              <w:t>-</w:t>
            </w:r>
            <w:r w:rsidRPr="007333BE">
              <w:rPr>
                <w:rFonts w:ascii="Calibri" w:hAnsi="Calibri" w:cs="Calibri"/>
              </w:rPr>
              <w:t>Le soumissionnaire devra fournir à la soumission une proposition d'agencement et d’exécution</w:t>
            </w:r>
            <w:r w:rsidRPr="00AF17B6">
              <w:rPr>
                <w:rFonts w:ascii="Calibri" w:hAnsi="Calibri" w:cs="Calibri"/>
                <w:color w:val="FF0000"/>
              </w:rPr>
              <w:t xml:space="preserve"> </w:t>
            </w:r>
            <w:r w:rsidRPr="0051304C">
              <w:rPr>
                <w:rFonts w:ascii="Calibri" w:hAnsi="Calibri" w:cs="Calibri"/>
                <w:color w:val="000000" w:themeColor="text1"/>
              </w:rPr>
              <w:t xml:space="preserve">(Schéma synoptique, plan d’exécution, bilan de puissance électrique), </w:t>
            </w:r>
            <w:r w:rsidRPr="007333BE">
              <w:rPr>
                <w:rFonts w:ascii="Calibri" w:hAnsi="Calibri" w:cs="Calibri"/>
              </w:rPr>
              <w:t>tenant en considération tous les équipements du Lot</w:t>
            </w:r>
          </w:p>
          <w:p w14:paraId="57F74D4A" w14:textId="77777777" w:rsidR="009B21E5" w:rsidRPr="007333BE" w:rsidRDefault="009B21E5" w:rsidP="009B21E5">
            <w:pPr>
              <w:rPr>
                <w:rFonts w:ascii="Calibri" w:hAnsi="Calibri" w:cs="Calibri"/>
              </w:rPr>
            </w:pPr>
            <w:r>
              <w:rPr>
                <w:rFonts w:ascii="Calibri" w:hAnsi="Calibri" w:cs="Calibri"/>
              </w:rPr>
              <w:t>-</w:t>
            </w:r>
            <w:r w:rsidRPr="007333BE">
              <w:rPr>
                <w:rFonts w:ascii="Calibri" w:hAnsi="Calibri" w:cs="Calibri"/>
              </w:rPr>
              <w:t>L’adjudicataire doit</w:t>
            </w:r>
            <w:r>
              <w:rPr>
                <w:rFonts w:ascii="Calibri" w:hAnsi="Calibri" w:cs="Calibri"/>
              </w:rPr>
              <w:t xml:space="preserve"> assurer</w:t>
            </w:r>
            <w:r w:rsidRPr="007333BE">
              <w:rPr>
                <w:rFonts w:ascii="Calibri" w:hAnsi="Calibri" w:cs="Calibri"/>
              </w:rPr>
              <w:t xml:space="preserve"> la Fourniture, l'impression et la p</w:t>
            </w:r>
            <w:r>
              <w:rPr>
                <w:rFonts w:ascii="Calibri" w:hAnsi="Calibri" w:cs="Calibri"/>
              </w:rPr>
              <w:t>ose des plans de recollement.</w:t>
            </w:r>
          </w:p>
          <w:p w14:paraId="455D006D" w14:textId="77777777" w:rsidR="009B21E5" w:rsidRPr="009A28C3" w:rsidRDefault="009B21E5" w:rsidP="009B21E5">
            <w:pPr>
              <w:tabs>
                <w:tab w:val="left" w:pos="284"/>
              </w:tabs>
              <w:suppressAutoHyphens/>
              <w:autoSpaceDN w:val="0"/>
              <w:spacing w:line="276" w:lineRule="auto"/>
              <w:textAlignment w:val="baseline"/>
              <w:rPr>
                <w:rFonts w:ascii="Century Gothic" w:hAnsi="Century Gothic"/>
                <w:b/>
                <w:sz w:val="22"/>
                <w:szCs w:val="22"/>
              </w:rPr>
            </w:pPr>
          </w:p>
        </w:tc>
      </w:tr>
    </w:tbl>
    <w:p w14:paraId="67B3F8FF" w14:textId="77777777" w:rsidR="009B21E5" w:rsidRDefault="009B21E5" w:rsidP="009B21E5">
      <w:pPr>
        <w:jc w:val="center"/>
        <w:rPr>
          <w:rFonts w:ascii="Century Gothic" w:hAnsi="Century Gothic"/>
          <w:b/>
          <w:bCs/>
          <w:sz w:val="40"/>
          <w:szCs w:val="22"/>
        </w:rPr>
      </w:pPr>
    </w:p>
    <w:p w14:paraId="7E6441A6" w14:textId="77777777" w:rsidR="009B21E5" w:rsidRDefault="009B21E5" w:rsidP="009B21E5">
      <w:pPr>
        <w:jc w:val="center"/>
        <w:rPr>
          <w:rFonts w:ascii="Century Gothic" w:hAnsi="Century Gothic"/>
          <w:b/>
          <w:bCs/>
          <w:sz w:val="40"/>
          <w:szCs w:val="22"/>
        </w:rPr>
      </w:pPr>
    </w:p>
    <w:p w14:paraId="67377689" w14:textId="77777777" w:rsidR="009B21E5" w:rsidRPr="003F1085" w:rsidRDefault="009B21E5" w:rsidP="009B21E5">
      <w:pPr>
        <w:jc w:val="center"/>
        <w:rPr>
          <w:rFonts w:cs="Calibri"/>
          <w:b/>
          <w:bCs/>
          <w:i/>
          <w:iCs/>
          <w:sz w:val="20"/>
          <w:szCs w:val="20"/>
          <w:u w:val="single"/>
        </w:rPr>
      </w:pPr>
    </w:p>
    <w:p w14:paraId="55CB6213" w14:textId="77777777" w:rsidR="009B21E5" w:rsidRDefault="009B21E5" w:rsidP="009B21E5">
      <w:pPr>
        <w:widowControl w:val="0"/>
        <w:tabs>
          <w:tab w:val="left" w:pos="765"/>
        </w:tabs>
        <w:jc w:val="center"/>
        <w:rPr>
          <w:rFonts w:ascii="Century Gothic" w:hAnsi="Century Gothic"/>
          <w:b/>
          <w:bCs/>
          <w:sz w:val="40"/>
          <w:szCs w:val="22"/>
          <w:u w:val="single"/>
        </w:rPr>
      </w:pPr>
    </w:p>
    <w:p w14:paraId="767E59DA" w14:textId="77777777" w:rsidR="009B21E5" w:rsidRPr="003F1085" w:rsidRDefault="009B21E5" w:rsidP="009B21E5">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6849F010" w14:textId="77777777" w:rsidR="009B21E5" w:rsidRPr="003F1085" w:rsidRDefault="009B21E5" w:rsidP="009B21E5">
      <w:pPr>
        <w:widowControl w:val="0"/>
        <w:tabs>
          <w:tab w:val="left" w:pos="765"/>
        </w:tabs>
        <w:jc w:val="center"/>
        <w:rPr>
          <w:rFonts w:asciiTheme="minorHAnsi" w:hAnsiTheme="minorHAnsi" w:cstheme="minorHAnsi"/>
          <w:b/>
          <w:sz w:val="20"/>
        </w:rPr>
      </w:pPr>
    </w:p>
    <w:p w14:paraId="778B76FE" w14:textId="408F2C56" w:rsidR="009B21E5" w:rsidRPr="003F1085" w:rsidRDefault="009B21E5" w:rsidP="009B21E5">
      <w:pPr>
        <w:tabs>
          <w:tab w:val="left" w:pos="3686"/>
        </w:tabs>
        <w:jc w:val="both"/>
        <w:rPr>
          <w:rFonts w:ascii="Century Gothic" w:hAnsi="Century Gothic" w:cs="Calibri"/>
          <w:b/>
          <w:bCs/>
          <w:snapToGrid w:val="0"/>
          <w:sz w:val="22"/>
          <w:szCs w:val="22"/>
        </w:rPr>
      </w:pPr>
      <w:r>
        <w:rPr>
          <w:rFonts w:ascii="Century Gothic" w:hAnsi="Century Gothic"/>
          <w:bCs/>
          <w:sz w:val="22"/>
        </w:rPr>
        <w:t xml:space="preserve">                            </w:t>
      </w:r>
      <w:r>
        <w:rPr>
          <w:rFonts w:ascii="Century Gothic" w:hAnsi="Century Gothic" w:cs="Calibri"/>
          <w:b/>
          <w:bCs/>
          <w:snapToGrid w:val="0"/>
          <w:sz w:val="22"/>
          <w:szCs w:val="22"/>
        </w:rPr>
        <w:t xml:space="preserve">Lot 1 : </w:t>
      </w:r>
      <w:r w:rsidRPr="003F1085">
        <w:rPr>
          <w:rFonts w:ascii="Century Gothic" w:hAnsi="Century Gothic" w:cs="Calibri"/>
          <w:b/>
          <w:bCs/>
          <w:snapToGrid w:val="0"/>
          <w:sz w:val="22"/>
          <w:szCs w:val="22"/>
        </w:rPr>
        <w:t xml:space="preserve">Préparateur des produits de la pêche </w:t>
      </w:r>
    </w:p>
    <w:p w14:paraId="3C60DEAB" w14:textId="77777777" w:rsidR="009B21E5" w:rsidRDefault="009B21E5" w:rsidP="009B21E5">
      <w:pPr>
        <w:tabs>
          <w:tab w:val="left" w:pos="284"/>
        </w:tabs>
        <w:suppressAutoHyphens/>
        <w:autoSpaceDN w:val="0"/>
        <w:jc w:val="both"/>
        <w:textAlignment w:val="baseline"/>
        <w:rPr>
          <w:rFonts w:ascii="Century Gothic" w:hAnsi="Century Gothic"/>
          <w:b/>
          <w:color w:val="0070C0"/>
          <w:sz w:val="28"/>
          <w:szCs w:val="22"/>
        </w:rPr>
      </w:pPr>
    </w:p>
    <w:p w14:paraId="6B4B0B47" w14:textId="77777777" w:rsidR="009B21E5" w:rsidRDefault="009B21E5" w:rsidP="009B21E5">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B21E5" w14:paraId="6AE890F1" w14:textId="77777777" w:rsidTr="009B21E5">
        <w:trPr>
          <w:cantSplit/>
          <w:trHeight w:val="1210"/>
          <w:jc w:val="center"/>
        </w:trPr>
        <w:tc>
          <w:tcPr>
            <w:tcW w:w="1040" w:type="dxa"/>
            <w:shd w:val="clear" w:color="auto" w:fill="D9D9D9" w:themeFill="background1" w:themeFillShade="D9"/>
            <w:vAlign w:val="center"/>
          </w:tcPr>
          <w:p w14:paraId="38FC95BC" w14:textId="77777777" w:rsidR="009B21E5" w:rsidRDefault="009B21E5" w:rsidP="009B21E5">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4D091959" w14:textId="77777777" w:rsidR="009B21E5" w:rsidRDefault="009B21E5" w:rsidP="009B21E5">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711E532E" w14:textId="77777777" w:rsidR="009B21E5" w:rsidRDefault="009B21E5" w:rsidP="009B21E5">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336A0279" w14:textId="77777777" w:rsidR="009B21E5" w:rsidRDefault="009B21E5" w:rsidP="009B21E5">
            <w:pPr>
              <w:jc w:val="center"/>
              <w:rPr>
                <w:rFonts w:ascii="Century Gothic" w:hAnsi="Century Gothic"/>
                <w:b/>
                <w:sz w:val="16"/>
                <w:szCs w:val="16"/>
              </w:rPr>
            </w:pPr>
            <w:r>
              <w:rPr>
                <w:rFonts w:ascii="Century Gothic" w:hAnsi="Century Gothic"/>
                <w:b/>
                <w:sz w:val="16"/>
                <w:szCs w:val="16"/>
              </w:rPr>
              <w:t>(1)</w:t>
            </w:r>
          </w:p>
          <w:p w14:paraId="04EDB20E" w14:textId="77777777" w:rsidR="009B21E5" w:rsidRDefault="009B21E5" w:rsidP="009B21E5">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2DD46B40" w14:textId="77777777" w:rsidR="009B21E5" w:rsidRDefault="009B21E5" w:rsidP="009B21E5">
            <w:pPr>
              <w:jc w:val="center"/>
              <w:rPr>
                <w:rFonts w:ascii="Century Gothic" w:hAnsi="Century Gothic"/>
                <w:b/>
                <w:sz w:val="16"/>
                <w:szCs w:val="16"/>
              </w:rPr>
            </w:pPr>
            <w:r>
              <w:rPr>
                <w:rFonts w:ascii="Century Gothic" w:hAnsi="Century Gothic"/>
                <w:b/>
                <w:sz w:val="16"/>
                <w:szCs w:val="16"/>
              </w:rPr>
              <w:t>(2)</w:t>
            </w:r>
          </w:p>
          <w:p w14:paraId="49233783" w14:textId="77777777" w:rsidR="009B21E5" w:rsidRDefault="009B21E5" w:rsidP="009B21E5">
            <w:pPr>
              <w:jc w:val="center"/>
              <w:rPr>
                <w:rFonts w:ascii="Century Gothic" w:hAnsi="Century Gothic"/>
                <w:b/>
                <w:sz w:val="16"/>
                <w:szCs w:val="16"/>
              </w:rPr>
            </w:pPr>
            <w:r>
              <w:rPr>
                <w:rFonts w:ascii="Century Gothic" w:hAnsi="Century Gothic"/>
                <w:b/>
                <w:sz w:val="16"/>
                <w:szCs w:val="16"/>
              </w:rPr>
              <w:t>Prix unitaire</w:t>
            </w:r>
          </w:p>
          <w:p w14:paraId="67157E72"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3EA0BDCC" w14:textId="77777777" w:rsidR="009B21E5" w:rsidRDefault="009B21E5" w:rsidP="009B21E5">
            <w:pPr>
              <w:jc w:val="center"/>
              <w:rPr>
                <w:rFonts w:ascii="Century Gothic" w:hAnsi="Century Gothic"/>
                <w:b/>
                <w:sz w:val="16"/>
                <w:szCs w:val="16"/>
              </w:rPr>
            </w:pPr>
          </w:p>
        </w:tc>
        <w:tc>
          <w:tcPr>
            <w:tcW w:w="992" w:type="dxa"/>
            <w:shd w:val="clear" w:color="auto" w:fill="BFBFBF" w:themeFill="background1" w:themeFillShade="BF"/>
          </w:tcPr>
          <w:p w14:paraId="379E018B" w14:textId="77777777" w:rsidR="009B21E5" w:rsidRDefault="009B21E5" w:rsidP="009B21E5">
            <w:pPr>
              <w:jc w:val="center"/>
              <w:rPr>
                <w:rFonts w:ascii="Century Gothic" w:hAnsi="Century Gothic"/>
                <w:b/>
                <w:sz w:val="16"/>
                <w:szCs w:val="16"/>
              </w:rPr>
            </w:pPr>
          </w:p>
          <w:p w14:paraId="43AE0172" w14:textId="77777777" w:rsidR="009B21E5" w:rsidRDefault="009B21E5" w:rsidP="009B21E5">
            <w:pPr>
              <w:jc w:val="center"/>
              <w:rPr>
                <w:rFonts w:ascii="Century Gothic" w:hAnsi="Century Gothic"/>
                <w:b/>
                <w:sz w:val="16"/>
                <w:szCs w:val="16"/>
              </w:rPr>
            </w:pPr>
            <w:r>
              <w:rPr>
                <w:rFonts w:ascii="Century Gothic" w:hAnsi="Century Gothic"/>
                <w:b/>
                <w:sz w:val="16"/>
                <w:szCs w:val="16"/>
              </w:rPr>
              <w:t>(3)</w:t>
            </w:r>
          </w:p>
          <w:p w14:paraId="057A44FD" w14:textId="77777777" w:rsidR="009B21E5" w:rsidRDefault="009B21E5" w:rsidP="009B21E5">
            <w:pPr>
              <w:jc w:val="center"/>
              <w:rPr>
                <w:rFonts w:ascii="Century Gothic" w:hAnsi="Century Gothic"/>
                <w:b/>
                <w:sz w:val="16"/>
                <w:szCs w:val="16"/>
              </w:rPr>
            </w:pPr>
            <w:r>
              <w:rPr>
                <w:rFonts w:ascii="Century Gothic" w:hAnsi="Century Gothic"/>
                <w:b/>
                <w:sz w:val="16"/>
                <w:szCs w:val="16"/>
              </w:rPr>
              <w:t xml:space="preserve">Prix total </w:t>
            </w:r>
          </w:p>
          <w:p w14:paraId="3EB557D5"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4DF74984" w14:textId="77777777" w:rsidR="009B21E5" w:rsidRDefault="009B21E5" w:rsidP="009B21E5">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22CC1D34" w14:textId="77777777" w:rsidR="009B21E5" w:rsidRDefault="009B21E5" w:rsidP="009B21E5">
            <w:pPr>
              <w:jc w:val="center"/>
              <w:rPr>
                <w:rFonts w:ascii="Century Gothic" w:hAnsi="Century Gothic"/>
                <w:b/>
                <w:sz w:val="16"/>
                <w:szCs w:val="16"/>
              </w:rPr>
            </w:pPr>
          </w:p>
          <w:p w14:paraId="0B891BFA" w14:textId="77777777" w:rsidR="009B21E5" w:rsidRDefault="009B21E5" w:rsidP="009B21E5">
            <w:pPr>
              <w:jc w:val="center"/>
              <w:rPr>
                <w:rFonts w:ascii="Century Gothic" w:hAnsi="Century Gothic"/>
                <w:b/>
                <w:sz w:val="16"/>
                <w:szCs w:val="16"/>
              </w:rPr>
            </w:pPr>
            <w:r>
              <w:rPr>
                <w:rFonts w:ascii="Century Gothic" w:hAnsi="Century Gothic"/>
                <w:b/>
                <w:sz w:val="16"/>
                <w:szCs w:val="16"/>
              </w:rPr>
              <w:t>(4)</w:t>
            </w:r>
          </w:p>
          <w:p w14:paraId="2602EF42" w14:textId="77777777" w:rsidR="009B21E5" w:rsidRDefault="009B21E5" w:rsidP="009B21E5">
            <w:pPr>
              <w:jc w:val="center"/>
              <w:rPr>
                <w:rFonts w:ascii="Century Gothic" w:hAnsi="Century Gothic"/>
                <w:b/>
                <w:sz w:val="16"/>
                <w:szCs w:val="16"/>
              </w:rPr>
            </w:pPr>
            <w:r>
              <w:rPr>
                <w:rFonts w:ascii="Century Gothic" w:hAnsi="Century Gothic"/>
                <w:b/>
                <w:sz w:val="16"/>
                <w:szCs w:val="16"/>
              </w:rPr>
              <w:t>TVA</w:t>
            </w:r>
          </w:p>
          <w:p w14:paraId="59A17B9C" w14:textId="77777777" w:rsidR="009B21E5" w:rsidRDefault="009B21E5" w:rsidP="009B21E5">
            <w:pPr>
              <w:jc w:val="center"/>
              <w:rPr>
                <w:rFonts w:ascii="Century Gothic" w:hAnsi="Century Gothic"/>
                <w:b/>
                <w:sz w:val="16"/>
                <w:szCs w:val="16"/>
              </w:rPr>
            </w:pPr>
            <w:r>
              <w:rPr>
                <w:rFonts w:ascii="Century Gothic" w:hAnsi="Century Gothic"/>
                <w:b/>
                <w:sz w:val="16"/>
                <w:szCs w:val="16"/>
              </w:rPr>
              <w:t>Appliquée</w:t>
            </w:r>
          </w:p>
          <w:p w14:paraId="230FF833" w14:textId="77777777" w:rsidR="009B21E5" w:rsidRDefault="009B21E5" w:rsidP="009B21E5">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36B17EEA" w14:textId="77777777" w:rsidR="009B21E5" w:rsidRDefault="009B21E5" w:rsidP="009B21E5">
            <w:pPr>
              <w:jc w:val="center"/>
              <w:rPr>
                <w:rFonts w:ascii="Century Gothic" w:hAnsi="Century Gothic"/>
                <w:b/>
                <w:sz w:val="16"/>
                <w:szCs w:val="16"/>
              </w:rPr>
            </w:pPr>
          </w:p>
          <w:p w14:paraId="525EAE4C" w14:textId="77777777" w:rsidR="009B21E5" w:rsidRDefault="009B21E5" w:rsidP="009B21E5">
            <w:pPr>
              <w:jc w:val="center"/>
              <w:rPr>
                <w:rFonts w:ascii="Century Gothic" w:hAnsi="Century Gothic"/>
                <w:b/>
                <w:sz w:val="16"/>
                <w:szCs w:val="16"/>
              </w:rPr>
            </w:pPr>
            <w:r>
              <w:rPr>
                <w:rFonts w:ascii="Century Gothic" w:hAnsi="Century Gothic"/>
                <w:b/>
                <w:sz w:val="16"/>
                <w:szCs w:val="16"/>
              </w:rPr>
              <w:t>(5)</w:t>
            </w:r>
          </w:p>
          <w:p w14:paraId="15518AE7" w14:textId="77777777" w:rsidR="009B21E5" w:rsidRDefault="009B21E5" w:rsidP="009B21E5">
            <w:pPr>
              <w:jc w:val="center"/>
              <w:rPr>
                <w:rFonts w:ascii="Century Gothic" w:hAnsi="Century Gothic"/>
                <w:b/>
                <w:sz w:val="16"/>
                <w:szCs w:val="16"/>
              </w:rPr>
            </w:pPr>
            <w:r>
              <w:rPr>
                <w:rFonts w:ascii="Century Gothic" w:hAnsi="Century Gothic"/>
                <w:b/>
                <w:sz w:val="16"/>
                <w:szCs w:val="16"/>
              </w:rPr>
              <w:t>Montant TTC</w:t>
            </w:r>
          </w:p>
          <w:p w14:paraId="744A8BF8" w14:textId="77777777" w:rsidR="009B21E5" w:rsidRDefault="009B21E5" w:rsidP="009B21E5">
            <w:pPr>
              <w:jc w:val="center"/>
              <w:rPr>
                <w:rFonts w:ascii="Century Gothic" w:hAnsi="Century Gothic"/>
                <w:b/>
                <w:sz w:val="16"/>
                <w:szCs w:val="16"/>
              </w:rPr>
            </w:pPr>
            <w:r>
              <w:rPr>
                <w:rFonts w:ascii="Century Gothic" w:hAnsi="Century Gothic"/>
                <w:b/>
                <w:sz w:val="16"/>
                <w:szCs w:val="16"/>
              </w:rPr>
              <w:t>(5) = (3)+(4)</w:t>
            </w:r>
          </w:p>
        </w:tc>
      </w:tr>
      <w:tr w:rsidR="009B21E5" w14:paraId="32E3BFE4" w14:textId="77777777" w:rsidTr="009B21E5">
        <w:trPr>
          <w:cantSplit/>
          <w:trHeight w:val="489"/>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770D6475" w14:textId="77777777" w:rsidR="009B21E5" w:rsidRDefault="009B21E5" w:rsidP="009B21E5">
            <w:pPr>
              <w:jc w:val="center"/>
              <w:rPr>
                <w:rFonts w:ascii="Century Gothic" w:hAnsi="Century Gothic"/>
                <w:b/>
                <w:sz w:val="22"/>
                <w:szCs w:val="22"/>
              </w:rPr>
            </w:pPr>
            <w:r>
              <w:rPr>
                <w:rFonts w:ascii="Century Gothic" w:hAnsi="Century Gothic"/>
                <w:b/>
                <w:sz w:val="22"/>
                <w:szCs w:val="22"/>
              </w:rPr>
              <w:t>1</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57D3E6E5" w14:textId="77777777" w:rsidR="009B21E5" w:rsidRPr="00930D95" w:rsidRDefault="009B21E5" w:rsidP="009B21E5">
            <w:pPr>
              <w:rPr>
                <w:b/>
                <w:bCs/>
                <w:color w:val="000000"/>
                <w:u w:val="single"/>
              </w:rPr>
            </w:pPr>
            <w:r w:rsidRPr="00930D95">
              <w:rPr>
                <w:b/>
                <w:bCs/>
                <w:color w:val="000000"/>
              </w:rPr>
              <w:t>Ligne de traitement de poisson</w:t>
            </w:r>
          </w:p>
        </w:tc>
        <w:tc>
          <w:tcPr>
            <w:tcW w:w="850" w:type="dxa"/>
            <w:tcBorders>
              <w:top w:val="single" w:sz="4" w:space="0" w:color="auto"/>
              <w:left w:val="nil"/>
              <w:bottom w:val="single" w:sz="4" w:space="0" w:color="auto"/>
              <w:right w:val="single" w:sz="4" w:space="0" w:color="auto"/>
            </w:tcBorders>
            <w:shd w:val="clear" w:color="auto" w:fill="auto"/>
          </w:tcPr>
          <w:p w14:paraId="774DCBE9" w14:textId="77777777" w:rsidR="009B21E5" w:rsidRDefault="009B21E5" w:rsidP="009B21E5">
            <w:pPr>
              <w:jc w:val="center"/>
            </w:pPr>
            <w:r w:rsidRPr="005D33B9">
              <w:rPr>
                <w:rFonts w:ascii="Century Gothic" w:hAnsi="Century Gothic"/>
                <w:b/>
                <w:sz w:val="22"/>
                <w:szCs w:val="22"/>
              </w:rPr>
              <w:t>U</w:t>
            </w:r>
          </w:p>
        </w:tc>
        <w:tc>
          <w:tcPr>
            <w:tcW w:w="993" w:type="dxa"/>
          </w:tcPr>
          <w:p w14:paraId="7E9498FC" w14:textId="77777777" w:rsidR="009B21E5" w:rsidRPr="009A28C3" w:rsidRDefault="009B21E5" w:rsidP="009B21E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5BDF8C1"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FCCBAC"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1E4ADF"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B0821" w14:textId="77777777" w:rsidR="009B21E5" w:rsidRPr="00151738" w:rsidRDefault="009B21E5" w:rsidP="009B21E5">
            <w:pPr>
              <w:jc w:val="center"/>
              <w:rPr>
                <w:rFonts w:ascii="Century Gothic" w:hAnsi="Century Gothic"/>
                <w:b/>
                <w:sz w:val="20"/>
                <w:szCs w:val="20"/>
              </w:rPr>
            </w:pPr>
          </w:p>
        </w:tc>
      </w:tr>
      <w:tr w:rsidR="009B21E5" w14:paraId="146D7B9B"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664568DD" w14:textId="77777777" w:rsidR="009B21E5" w:rsidRDefault="009B21E5" w:rsidP="009B21E5">
            <w:pPr>
              <w:jc w:val="center"/>
              <w:rPr>
                <w:rFonts w:ascii="Century Gothic" w:hAnsi="Century Gothic"/>
                <w:b/>
                <w:sz w:val="22"/>
                <w:szCs w:val="22"/>
              </w:rPr>
            </w:pPr>
            <w:r>
              <w:rPr>
                <w:rFonts w:ascii="Century Gothic" w:hAnsi="Century Gothic"/>
                <w:b/>
                <w:sz w:val="22"/>
                <w:szCs w:val="22"/>
              </w:rPr>
              <w:t>2</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0FD4DABA" w14:textId="77777777" w:rsidR="009B21E5" w:rsidRPr="005C7C51" w:rsidRDefault="009B21E5" w:rsidP="009B21E5">
            <w:pPr>
              <w:rPr>
                <w:rFonts w:ascii="Calibri Light" w:hAnsi="Calibri Light"/>
                <w:color w:val="000000"/>
              </w:rPr>
            </w:pPr>
            <w:r>
              <w:rPr>
                <w:rFonts w:ascii="Calibri" w:hAnsi="Calibri" w:cs="Calibri"/>
                <w:b/>
                <w:bCs/>
              </w:rPr>
              <w:t>Table en inox pour la mise en boite </w:t>
            </w:r>
          </w:p>
        </w:tc>
        <w:tc>
          <w:tcPr>
            <w:tcW w:w="850" w:type="dxa"/>
            <w:tcBorders>
              <w:top w:val="single" w:sz="4" w:space="0" w:color="auto"/>
              <w:left w:val="nil"/>
              <w:bottom w:val="single" w:sz="4" w:space="0" w:color="auto"/>
              <w:right w:val="single" w:sz="4" w:space="0" w:color="auto"/>
            </w:tcBorders>
            <w:shd w:val="clear" w:color="auto" w:fill="auto"/>
          </w:tcPr>
          <w:p w14:paraId="73D7CF62" w14:textId="77777777" w:rsidR="009B21E5" w:rsidRDefault="009B21E5" w:rsidP="009B21E5">
            <w:pPr>
              <w:jc w:val="center"/>
            </w:pPr>
            <w:r w:rsidRPr="005D33B9">
              <w:rPr>
                <w:rFonts w:ascii="Century Gothic" w:hAnsi="Century Gothic"/>
                <w:b/>
                <w:sz w:val="22"/>
                <w:szCs w:val="22"/>
              </w:rPr>
              <w:t>U</w:t>
            </w:r>
          </w:p>
        </w:tc>
        <w:tc>
          <w:tcPr>
            <w:tcW w:w="993" w:type="dxa"/>
          </w:tcPr>
          <w:p w14:paraId="393BDD2F" w14:textId="77777777" w:rsidR="009B21E5" w:rsidRPr="009A28C3" w:rsidRDefault="009B21E5" w:rsidP="009B21E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992" w:type="dxa"/>
            <w:tcBorders>
              <w:top w:val="single" w:sz="4" w:space="0" w:color="auto"/>
              <w:bottom w:val="single" w:sz="4" w:space="0" w:color="auto"/>
              <w:right w:val="single" w:sz="4" w:space="0" w:color="auto"/>
            </w:tcBorders>
          </w:tcPr>
          <w:p w14:paraId="48A13435"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5CB0D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F81A6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1A4248" w14:textId="77777777" w:rsidR="009B21E5" w:rsidRPr="00151738" w:rsidRDefault="009B21E5" w:rsidP="009B21E5">
            <w:pPr>
              <w:jc w:val="center"/>
              <w:rPr>
                <w:rFonts w:ascii="Century Gothic" w:hAnsi="Century Gothic"/>
                <w:b/>
                <w:sz w:val="20"/>
                <w:szCs w:val="20"/>
              </w:rPr>
            </w:pPr>
          </w:p>
        </w:tc>
      </w:tr>
      <w:tr w:rsidR="009B21E5" w14:paraId="4AF786E1"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472BACAB" w14:textId="77777777" w:rsidR="009B21E5" w:rsidRDefault="009B21E5" w:rsidP="009B21E5">
            <w:pPr>
              <w:jc w:val="center"/>
              <w:rPr>
                <w:rFonts w:ascii="Century Gothic" w:hAnsi="Century Gothic"/>
                <w:b/>
                <w:sz w:val="22"/>
                <w:szCs w:val="22"/>
              </w:rPr>
            </w:pPr>
            <w:r>
              <w:rPr>
                <w:rFonts w:ascii="Century Gothic" w:hAnsi="Century Gothic"/>
                <w:b/>
                <w:sz w:val="22"/>
                <w:szCs w:val="22"/>
              </w:rPr>
              <w:t>3</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718C0146" w14:textId="77777777" w:rsidR="009B21E5" w:rsidRPr="005C7C51" w:rsidRDefault="009B21E5" w:rsidP="009B21E5">
            <w:pPr>
              <w:rPr>
                <w:rFonts w:ascii="Calibri Light" w:hAnsi="Calibri Light"/>
                <w:color w:val="000000"/>
              </w:rPr>
            </w:pPr>
            <w:r>
              <w:rPr>
                <w:rFonts w:ascii="Calibri" w:hAnsi="Calibri" w:cs="Calibri"/>
                <w:b/>
                <w:bCs/>
              </w:rPr>
              <w:t>Table en inox pour lavage des poissons :</w:t>
            </w:r>
          </w:p>
        </w:tc>
        <w:tc>
          <w:tcPr>
            <w:tcW w:w="850" w:type="dxa"/>
            <w:tcBorders>
              <w:top w:val="single" w:sz="4" w:space="0" w:color="auto"/>
              <w:left w:val="nil"/>
              <w:bottom w:val="single" w:sz="4" w:space="0" w:color="auto"/>
              <w:right w:val="single" w:sz="4" w:space="0" w:color="auto"/>
            </w:tcBorders>
            <w:shd w:val="clear" w:color="auto" w:fill="auto"/>
          </w:tcPr>
          <w:p w14:paraId="2319BC83" w14:textId="77777777" w:rsidR="009B21E5" w:rsidRDefault="009B21E5" w:rsidP="009B21E5">
            <w:pPr>
              <w:jc w:val="center"/>
            </w:pPr>
            <w:r w:rsidRPr="005D33B9">
              <w:rPr>
                <w:rFonts w:ascii="Century Gothic" w:hAnsi="Century Gothic"/>
                <w:b/>
                <w:sz w:val="22"/>
                <w:szCs w:val="22"/>
              </w:rPr>
              <w:t>U</w:t>
            </w:r>
          </w:p>
        </w:tc>
        <w:tc>
          <w:tcPr>
            <w:tcW w:w="993" w:type="dxa"/>
          </w:tcPr>
          <w:p w14:paraId="2D61BE97"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9D967E5"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4738925"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F6118D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021BF5" w14:textId="77777777" w:rsidR="009B21E5" w:rsidRPr="00151738" w:rsidRDefault="009B21E5" w:rsidP="009B21E5">
            <w:pPr>
              <w:jc w:val="center"/>
              <w:rPr>
                <w:rFonts w:ascii="Century Gothic" w:hAnsi="Century Gothic"/>
                <w:b/>
                <w:sz w:val="20"/>
                <w:szCs w:val="20"/>
              </w:rPr>
            </w:pPr>
          </w:p>
        </w:tc>
      </w:tr>
      <w:tr w:rsidR="009B21E5" w14:paraId="39A132B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14FE4FC4" w14:textId="77777777" w:rsidR="009B21E5" w:rsidRDefault="009B21E5" w:rsidP="009B21E5">
            <w:pPr>
              <w:jc w:val="center"/>
              <w:rPr>
                <w:rFonts w:ascii="Century Gothic" w:hAnsi="Century Gothic"/>
                <w:b/>
                <w:sz w:val="22"/>
                <w:szCs w:val="22"/>
              </w:rPr>
            </w:pPr>
            <w:r>
              <w:rPr>
                <w:rFonts w:ascii="Century Gothic" w:hAnsi="Century Gothic"/>
                <w:b/>
                <w:sz w:val="22"/>
                <w:szCs w:val="22"/>
              </w:rPr>
              <w:t>4</w:t>
            </w:r>
          </w:p>
        </w:tc>
        <w:tc>
          <w:tcPr>
            <w:tcW w:w="3772" w:type="dxa"/>
            <w:tcBorders>
              <w:top w:val="nil"/>
              <w:left w:val="single" w:sz="4" w:space="0" w:color="auto"/>
              <w:bottom w:val="single" w:sz="4" w:space="0" w:color="000000"/>
              <w:right w:val="single" w:sz="4" w:space="0" w:color="auto"/>
            </w:tcBorders>
            <w:shd w:val="clear" w:color="auto" w:fill="auto"/>
          </w:tcPr>
          <w:p w14:paraId="7B46C680" w14:textId="77777777" w:rsidR="009B21E5" w:rsidRPr="00630600" w:rsidRDefault="009B21E5" w:rsidP="009B21E5">
            <w:pPr>
              <w:rPr>
                <w:rFonts w:ascii="Calibri Light" w:hAnsi="Calibri Light"/>
                <w:color w:val="000000"/>
                <w:sz w:val="14"/>
              </w:rPr>
            </w:pPr>
            <w:r>
              <w:rPr>
                <w:rFonts w:ascii="Calibri" w:hAnsi="Calibri" w:cs="Calibri"/>
                <w:b/>
                <w:bCs/>
              </w:rPr>
              <w:t>Chariot avec des grilles perforées en inox sur 20 niveaux, livré avec 20 grilles </w:t>
            </w:r>
          </w:p>
        </w:tc>
        <w:tc>
          <w:tcPr>
            <w:tcW w:w="850" w:type="dxa"/>
            <w:tcBorders>
              <w:top w:val="single" w:sz="4" w:space="0" w:color="auto"/>
              <w:left w:val="nil"/>
              <w:bottom w:val="single" w:sz="4" w:space="0" w:color="auto"/>
              <w:right w:val="single" w:sz="4" w:space="0" w:color="auto"/>
            </w:tcBorders>
            <w:shd w:val="clear" w:color="auto" w:fill="auto"/>
          </w:tcPr>
          <w:p w14:paraId="653A1475" w14:textId="77777777" w:rsidR="009B21E5" w:rsidRDefault="009B21E5" w:rsidP="009B21E5">
            <w:pPr>
              <w:jc w:val="center"/>
            </w:pPr>
            <w:r w:rsidRPr="005D33B9">
              <w:rPr>
                <w:rFonts w:ascii="Century Gothic" w:hAnsi="Century Gothic"/>
                <w:b/>
                <w:sz w:val="22"/>
                <w:szCs w:val="22"/>
              </w:rPr>
              <w:t>U</w:t>
            </w:r>
          </w:p>
        </w:tc>
        <w:tc>
          <w:tcPr>
            <w:tcW w:w="993" w:type="dxa"/>
          </w:tcPr>
          <w:p w14:paraId="002FC55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43B35A1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945EB4"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01FDA7"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6CB679" w14:textId="77777777" w:rsidR="009B21E5" w:rsidRPr="00151738" w:rsidRDefault="009B21E5" w:rsidP="009B21E5">
            <w:pPr>
              <w:jc w:val="center"/>
              <w:rPr>
                <w:rFonts w:ascii="Century Gothic" w:hAnsi="Century Gothic"/>
                <w:b/>
                <w:sz w:val="20"/>
                <w:szCs w:val="20"/>
              </w:rPr>
            </w:pPr>
          </w:p>
        </w:tc>
      </w:tr>
      <w:tr w:rsidR="009B21E5" w14:paraId="023136A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7824ADB6" w14:textId="77777777" w:rsidR="009B21E5" w:rsidRDefault="009B21E5" w:rsidP="009B21E5">
            <w:pPr>
              <w:jc w:val="center"/>
              <w:rPr>
                <w:rFonts w:ascii="Century Gothic" w:hAnsi="Century Gothic"/>
                <w:b/>
                <w:sz w:val="22"/>
                <w:szCs w:val="22"/>
              </w:rPr>
            </w:pPr>
            <w:r>
              <w:rPr>
                <w:rFonts w:ascii="Century Gothic" w:hAnsi="Century Gothic"/>
                <w:b/>
                <w:sz w:val="22"/>
                <w:szCs w:val="22"/>
              </w:rPr>
              <w:t>5</w:t>
            </w:r>
          </w:p>
        </w:tc>
        <w:tc>
          <w:tcPr>
            <w:tcW w:w="3772" w:type="dxa"/>
            <w:tcBorders>
              <w:top w:val="nil"/>
              <w:left w:val="single" w:sz="4" w:space="0" w:color="auto"/>
              <w:bottom w:val="single" w:sz="4" w:space="0" w:color="000000"/>
              <w:right w:val="single" w:sz="4" w:space="0" w:color="auto"/>
            </w:tcBorders>
            <w:shd w:val="clear" w:color="auto" w:fill="auto"/>
          </w:tcPr>
          <w:p w14:paraId="322927A3" w14:textId="77777777" w:rsidR="009B21E5" w:rsidRPr="000548A3" w:rsidRDefault="009B21E5" w:rsidP="009B21E5">
            <w:pPr>
              <w:rPr>
                <w:rFonts w:ascii="Calibri Light" w:hAnsi="Calibri Light"/>
                <w:color w:val="000000"/>
              </w:rPr>
            </w:pPr>
            <w:r>
              <w:rPr>
                <w:rFonts w:ascii="Calibri" w:hAnsi="Calibri" w:cs="Calibri"/>
                <w:b/>
                <w:bCs/>
              </w:rPr>
              <w:t xml:space="preserve">Four électrique à vapeur </w:t>
            </w:r>
          </w:p>
        </w:tc>
        <w:tc>
          <w:tcPr>
            <w:tcW w:w="850" w:type="dxa"/>
            <w:tcBorders>
              <w:top w:val="single" w:sz="4" w:space="0" w:color="auto"/>
              <w:left w:val="nil"/>
              <w:bottom w:val="single" w:sz="4" w:space="0" w:color="auto"/>
              <w:right w:val="single" w:sz="4" w:space="0" w:color="auto"/>
            </w:tcBorders>
            <w:shd w:val="clear" w:color="auto" w:fill="auto"/>
          </w:tcPr>
          <w:p w14:paraId="6FE27041" w14:textId="77777777" w:rsidR="009B21E5" w:rsidRDefault="009B21E5" w:rsidP="009B21E5">
            <w:pPr>
              <w:jc w:val="center"/>
            </w:pPr>
            <w:r w:rsidRPr="005D33B9">
              <w:rPr>
                <w:rFonts w:ascii="Century Gothic" w:hAnsi="Century Gothic"/>
                <w:b/>
                <w:sz w:val="22"/>
                <w:szCs w:val="22"/>
              </w:rPr>
              <w:t>U</w:t>
            </w:r>
          </w:p>
        </w:tc>
        <w:tc>
          <w:tcPr>
            <w:tcW w:w="993" w:type="dxa"/>
          </w:tcPr>
          <w:p w14:paraId="5CF957DC"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64AC82A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91CA0C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4FB10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482E9F" w14:textId="77777777" w:rsidR="009B21E5" w:rsidRPr="00151738" w:rsidRDefault="009B21E5" w:rsidP="009B21E5">
            <w:pPr>
              <w:jc w:val="center"/>
              <w:rPr>
                <w:rFonts w:ascii="Century Gothic" w:hAnsi="Century Gothic"/>
                <w:b/>
                <w:sz w:val="20"/>
                <w:szCs w:val="20"/>
              </w:rPr>
            </w:pPr>
          </w:p>
        </w:tc>
      </w:tr>
      <w:tr w:rsidR="009B21E5" w14:paraId="6A84E93E"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350A2A37" w14:textId="77777777" w:rsidR="009B21E5" w:rsidRDefault="009B21E5" w:rsidP="009B21E5">
            <w:pPr>
              <w:jc w:val="center"/>
              <w:rPr>
                <w:rFonts w:ascii="Century Gothic" w:hAnsi="Century Gothic"/>
                <w:b/>
                <w:sz w:val="22"/>
                <w:szCs w:val="22"/>
              </w:rPr>
            </w:pPr>
            <w:r>
              <w:rPr>
                <w:rFonts w:ascii="Century Gothic" w:hAnsi="Century Gothic"/>
                <w:b/>
                <w:sz w:val="22"/>
                <w:szCs w:val="22"/>
              </w:rPr>
              <w:t>6</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62024464" w14:textId="77777777" w:rsidR="009B21E5" w:rsidRPr="00630600" w:rsidRDefault="009B21E5" w:rsidP="009B21E5">
            <w:pPr>
              <w:rPr>
                <w:color w:val="000000"/>
                <w:sz w:val="14"/>
              </w:rPr>
            </w:pPr>
            <w:r>
              <w:rPr>
                <w:rFonts w:ascii="Calibri" w:hAnsi="Calibri" w:cs="Calibri"/>
                <w:b/>
                <w:bCs/>
              </w:rPr>
              <w:t>Fardeleuse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0C069AF4" w14:textId="77777777" w:rsidR="009B21E5" w:rsidRDefault="009B21E5" w:rsidP="009B21E5">
            <w:pPr>
              <w:jc w:val="center"/>
            </w:pPr>
            <w:r w:rsidRPr="005D33B9">
              <w:rPr>
                <w:rFonts w:ascii="Century Gothic" w:hAnsi="Century Gothic"/>
                <w:b/>
                <w:sz w:val="22"/>
                <w:szCs w:val="22"/>
              </w:rPr>
              <w:t>U</w:t>
            </w:r>
          </w:p>
        </w:tc>
        <w:tc>
          <w:tcPr>
            <w:tcW w:w="993" w:type="dxa"/>
          </w:tcPr>
          <w:p w14:paraId="74734852"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5AA6F26"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76B3EE"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E1BB5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DC67BF" w14:textId="77777777" w:rsidR="009B21E5" w:rsidRPr="00151738" w:rsidRDefault="009B21E5" w:rsidP="009B21E5">
            <w:pPr>
              <w:jc w:val="center"/>
              <w:rPr>
                <w:rFonts w:ascii="Century Gothic" w:hAnsi="Century Gothic"/>
                <w:b/>
                <w:sz w:val="20"/>
                <w:szCs w:val="20"/>
              </w:rPr>
            </w:pPr>
          </w:p>
        </w:tc>
      </w:tr>
      <w:tr w:rsidR="009B21E5" w14:paraId="7D74DCD9"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7F4EE15" w14:textId="77777777" w:rsidR="009B21E5" w:rsidRPr="005C7C51" w:rsidRDefault="009B21E5" w:rsidP="009B21E5">
            <w:pPr>
              <w:jc w:val="center"/>
              <w:rPr>
                <w:rFonts w:ascii="Calibri Light" w:hAnsi="Calibri Light"/>
                <w:color w:val="000000"/>
              </w:rPr>
            </w:pPr>
            <w:r>
              <w:rPr>
                <w:rFonts w:ascii="Century Gothic" w:hAnsi="Century Gothic"/>
                <w:b/>
                <w:sz w:val="22"/>
                <w:szCs w:val="22"/>
              </w:rPr>
              <w:t>7</w:t>
            </w:r>
          </w:p>
        </w:tc>
        <w:tc>
          <w:tcPr>
            <w:tcW w:w="3772" w:type="dxa"/>
            <w:tcBorders>
              <w:top w:val="nil"/>
              <w:left w:val="single" w:sz="4" w:space="0" w:color="auto"/>
              <w:bottom w:val="single" w:sz="4" w:space="0" w:color="auto"/>
              <w:right w:val="single" w:sz="4" w:space="0" w:color="auto"/>
            </w:tcBorders>
            <w:shd w:val="clear" w:color="auto" w:fill="auto"/>
            <w:vAlign w:val="center"/>
          </w:tcPr>
          <w:p w14:paraId="5A5E4716" w14:textId="77777777" w:rsidR="009B21E5" w:rsidRPr="0064622B" w:rsidRDefault="009B21E5" w:rsidP="009B21E5">
            <w:pPr>
              <w:rPr>
                <w:b/>
                <w:bCs/>
                <w:color w:val="000000"/>
                <w:sz w:val="8"/>
                <w:u w:val="single"/>
              </w:rPr>
            </w:pPr>
          </w:p>
          <w:p w14:paraId="6DD9FE51" w14:textId="77777777" w:rsidR="009B21E5" w:rsidRPr="0064622B" w:rsidRDefault="009B21E5" w:rsidP="009B21E5">
            <w:pPr>
              <w:rPr>
                <w:rFonts w:ascii="Calibri Light" w:hAnsi="Calibri Light"/>
                <w:color w:val="000000"/>
                <w:sz w:val="10"/>
              </w:rPr>
            </w:pPr>
            <w:r w:rsidRPr="004E793F">
              <w:rPr>
                <w:b/>
                <w:bCs/>
                <w:color w:val="000000"/>
              </w:rPr>
              <w:t>Compresseur mobile à roulettes,</w:t>
            </w:r>
          </w:p>
        </w:tc>
        <w:tc>
          <w:tcPr>
            <w:tcW w:w="850" w:type="dxa"/>
            <w:tcBorders>
              <w:top w:val="single" w:sz="4" w:space="0" w:color="auto"/>
              <w:left w:val="nil"/>
              <w:bottom w:val="single" w:sz="4" w:space="0" w:color="auto"/>
              <w:right w:val="single" w:sz="4" w:space="0" w:color="auto"/>
            </w:tcBorders>
            <w:shd w:val="clear" w:color="auto" w:fill="auto"/>
          </w:tcPr>
          <w:p w14:paraId="5EFE55C5" w14:textId="77777777" w:rsidR="009B21E5" w:rsidRDefault="009B21E5" w:rsidP="009B21E5">
            <w:pPr>
              <w:jc w:val="center"/>
            </w:pPr>
            <w:r w:rsidRPr="005D33B9">
              <w:rPr>
                <w:rFonts w:ascii="Century Gothic" w:hAnsi="Century Gothic"/>
                <w:b/>
                <w:sz w:val="22"/>
                <w:szCs w:val="22"/>
              </w:rPr>
              <w:t>U</w:t>
            </w:r>
          </w:p>
        </w:tc>
        <w:tc>
          <w:tcPr>
            <w:tcW w:w="993" w:type="dxa"/>
          </w:tcPr>
          <w:p w14:paraId="5E2D5994"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CD27C01"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EBE1CC"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4201C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C4A6796" w14:textId="77777777" w:rsidR="009B21E5" w:rsidRPr="00151738" w:rsidRDefault="009B21E5" w:rsidP="009B21E5">
            <w:pPr>
              <w:jc w:val="center"/>
              <w:rPr>
                <w:rFonts w:ascii="Century Gothic" w:hAnsi="Century Gothic"/>
                <w:b/>
                <w:sz w:val="20"/>
                <w:szCs w:val="20"/>
              </w:rPr>
            </w:pPr>
          </w:p>
        </w:tc>
      </w:tr>
      <w:tr w:rsidR="009B21E5" w14:paraId="7AD67F3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7497EAD"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8</w:t>
            </w:r>
          </w:p>
        </w:tc>
        <w:tc>
          <w:tcPr>
            <w:tcW w:w="3772" w:type="dxa"/>
            <w:tcBorders>
              <w:top w:val="nil"/>
              <w:left w:val="single" w:sz="4" w:space="0" w:color="auto"/>
              <w:bottom w:val="single" w:sz="4" w:space="0" w:color="auto"/>
              <w:right w:val="single" w:sz="4" w:space="0" w:color="auto"/>
            </w:tcBorders>
            <w:shd w:val="clear" w:color="auto" w:fill="auto"/>
            <w:vAlign w:val="center"/>
          </w:tcPr>
          <w:p w14:paraId="298D607B" w14:textId="77777777" w:rsidR="009B21E5" w:rsidRPr="004E793F" w:rsidRDefault="009B21E5" w:rsidP="009B21E5">
            <w:pPr>
              <w:rPr>
                <w:color w:val="000000"/>
              </w:rPr>
            </w:pPr>
            <w:r w:rsidRPr="004E793F">
              <w:rPr>
                <w:b/>
                <w:bCs/>
                <w:color w:val="000000"/>
              </w:rPr>
              <w:t xml:space="preserve">Doseuse volumétrique </w:t>
            </w:r>
          </w:p>
        </w:tc>
        <w:tc>
          <w:tcPr>
            <w:tcW w:w="850" w:type="dxa"/>
            <w:tcBorders>
              <w:top w:val="single" w:sz="4" w:space="0" w:color="auto"/>
              <w:left w:val="nil"/>
              <w:bottom w:val="single" w:sz="4" w:space="0" w:color="auto"/>
              <w:right w:val="single" w:sz="4" w:space="0" w:color="auto"/>
            </w:tcBorders>
            <w:shd w:val="clear" w:color="auto" w:fill="auto"/>
          </w:tcPr>
          <w:p w14:paraId="2FBB19EA" w14:textId="77777777" w:rsidR="009B21E5" w:rsidRDefault="009B21E5" w:rsidP="009B21E5">
            <w:pPr>
              <w:jc w:val="center"/>
            </w:pPr>
            <w:r w:rsidRPr="005D33B9">
              <w:rPr>
                <w:rFonts w:ascii="Century Gothic" w:hAnsi="Century Gothic"/>
                <w:b/>
                <w:sz w:val="22"/>
                <w:szCs w:val="22"/>
              </w:rPr>
              <w:t>U</w:t>
            </w:r>
          </w:p>
        </w:tc>
        <w:tc>
          <w:tcPr>
            <w:tcW w:w="993" w:type="dxa"/>
          </w:tcPr>
          <w:p w14:paraId="37DDE792"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5709A36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CE9EAE"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AA412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91EA4D" w14:textId="77777777" w:rsidR="009B21E5" w:rsidRPr="00151738" w:rsidRDefault="009B21E5" w:rsidP="009B21E5">
            <w:pPr>
              <w:jc w:val="center"/>
              <w:rPr>
                <w:rFonts w:ascii="Century Gothic" w:hAnsi="Century Gothic"/>
                <w:b/>
                <w:sz w:val="20"/>
                <w:szCs w:val="20"/>
              </w:rPr>
            </w:pPr>
          </w:p>
        </w:tc>
      </w:tr>
      <w:tr w:rsidR="009B21E5" w14:paraId="36976738"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1DB2265" w14:textId="77777777" w:rsidR="009B21E5" w:rsidRPr="008177D9" w:rsidRDefault="009B21E5" w:rsidP="009B21E5">
            <w:pPr>
              <w:jc w:val="center"/>
              <w:rPr>
                <w:rFonts w:ascii="Calibri" w:hAnsi="Calibri" w:cs="Calibri"/>
                <w:b/>
                <w:bCs/>
              </w:rPr>
            </w:pPr>
            <w:r w:rsidRPr="008177D9">
              <w:rPr>
                <w:rFonts w:ascii="Calibri" w:hAnsi="Calibri" w:cs="Calibri"/>
                <w:b/>
                <w:bCs/>
              </w:rPr>
              <w:t>9</w:t>
            </w:r>
          </w:p>
        </w:tc>
        <w:tc>
          <w:tcPr>
            <w:tcW w:w="3772" w:type="dxa"/>
            <w:tcBorders>
              <w:top w:val="nil"/>
              <w:left w:val="single" w:sz="4" w:space="0" w:color="auto"/>
              <w:bottom w:val="single" w:sz="4" w:space="0" w:color="auto"/>
              <w:right w:val="single" w:sz="4" w:space="0" w:color="auto"/>
            </w:tcBorders>
            <w:shd w:val="clear" w:color="auto" w:fill="auto"/>
            <w:vAlign w:val="center"/>
          </w:tcPr>
          <w:p w14:paraId="1EC34633" w14:textId="77777777" w:rsidR="009B21E5" w:rsidRPr="008177D9" w:rsidRDefault="009B21E5" w:rsidP="009B21E5">
            <w:pPr>
              <w:rPr>
                <w:rFonts w:ascii="Calibri" w:hAnsi="Calibri" w:cs="Calibri"/>
                <w:b/>
                <w:bCs/>
              </w:rPr>
            </w:pPr>
            <w:r>
              <w:rPr>
                <w:rFonts w:ascii="Calibri" w:hAnsi="Calibri" w:cs="Calibri"/>
                <w:b/>
                <w:bCs/>
              </w:rPr>
              <w:t xml:space="preserve">Sertisseuse pour les boites </w:t>
            </w:r>
            <w:r w:rsidRPr="008177D9">
              <w:rPr>
                <w:rFonts w:ascii="Calibri" w:hAnsi="Calibri" w:cs="Calibri"/>
                <w:b/>
                <w:bCs/>
              </w:rPr>
              <w:t xml:space="preserve">¼ </w:t>
            </w:r>
            <w:r>
              <w:rPr>
                <w:rFonts w:ascii="Calibri" w:hAnsi="Calibri" w:cs="Calibri"/>
                <w:b/>
                <w:bCs/>
              </w:rPr>
              <w:t xml:space="preserve">club </w:t>
            </w:r>
          </w:p>
        </w:tc>
        <w:tc>
          <w:tcPr>
            <w:tcW w:w="850" w:type="dxa"/>
            <w:tcBorders>
              <w:top w:val="single" w:sz="4" w:space="0" w:color="auto"/>
              <w:left w:val="nil"/>
              <w:bottom w:val="single" w:sz="4" w:space="0" w:color="auto"/>
              <w:right w:val="single" w:sz="4" w:space="0" w:color="auto"/>
            </w:tcBorders>
            <w:shd w:val="clear" w:color="auto" w:fill="auto"/>
          </w:tcPr>
          <w:p w14:paraId="4468CD45" w14:textId="77777777" w:rsidR="009B21E5" w:rsidRDefault="009B21E5" w:rsidP="009B21E5">
            <w:pPr>
              <w:jc w:val="center"/>
            </w:pPr>
            <w:r w:rsidRPr="005D33B9">
              <w:rPr>
                <w:rFonts w:ascii="Century Gothic" w:hAnsi="Century Gothic"/>
                <w:b/>
                <w:sz w:val="22"/>
                <w:szCs w:val="22"/>
              </w:rPr>
              <w:t>U</w:t>
            </w:r>
          </w:p>
        </w:tc>
        <w:tc>
          <w:tcPr>
            <w:tcW w:w="993" w:type="dxa"/>
          </w:tcPr>
          <w:p w14:paraId="0397B97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6EB3E00D"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A7454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D19F76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3439B9" w14:textId="77777777" w:rsidR="009B21E5" w:rsidRPr="00151738" w:rsidRDefault="009B21E5" w:rsidP="009B21E5">
            <w:pPr>
              <w:jc w:val="center"/>
              <w:rPr>
                <w:rFonts w:ascii="Century Gothic" w:hAnsi="Century Gothic"/>
                <w:b/>
                <w:sz w:val="20"/>
                <w:szCs w:val="20"/>
              </w:rPr>
            </w:pPr>
          </w:p>
        </w:tc>
      </w:tr>
      <w:tr w:rsidR="009B21E5" w14:paraId="4212488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95F903B" w14:textId="77777777" w:rsidR="009B21E5" w:rsidRPr="008177D9" w:rsidRDefault="009B21E5" w:rsidP="009B21E5">
            <w:pPr>
              <w:jc w:val="center"/>
              <w:rPr>
                <w:rFonts w:ascii="Calibri" w:hAnsi="Calibri" w:cs="Calibri"/>
                <w:b/>
                <w:bCs/>
              </w:rPr>
            </w:pPr>
            <w:r w:rsidRPr="008177D9">
              <w:rPr>
                <w:rFonts w:ascii="Calibri" w:hAnsi="Calibri" w:cs="Calibri"/>
                <w:b/>
                <w:bCs/>
              </w:rPr>
              <w:t>10</w:t>
            </w:r>
          </w:p>
        </w:tc>
        <w:tc>
          <w:tcPr>
            <w:tcW w:w="3772" w:type="dxa"/>
            <w:tcBorders>
              <w:top w:val="nil"/>
              <w:left w:val="single" w:sz="4" w:space="0" w:color="auto"/>
              <w:bottom w:val="single" w:sz="4" w:space="0" w:color="auto"/>
              <w:right w:val="single" w:sz="4" w:space="0" w:color="auto"/>
            </w:tcBorders>
            <w:shd w:val="clear" w:color="auto" w:fill="auto"/>
            <w:vAlign w:val="center"/>
          </w:tcPr>
          <w:p w14:paraId="122D0CD1" w14:textId="77777777" w:rsidR="009B21E5" w:rsidRPr="008177D9" w:rsidRDefault="009B21E5" w:rsidP="009B21E5">
            <w:pPr>
              <w:rPr>
                <w:rFonts w:ascii="Calibri" w:hAnsi="Calibri" w:cs="Calibri"/>
                <w:b/>
                <w:bCs/>
              </w:rPr>
            </w:pPr>
            <w:r w:rsidRPr="008177D9">
              <w:rPr>
                <w:rFonts w:ascii="Calibri" w:hAnsi="Calibri" w:cs="Calibri"/>
                <w:b/>
                <w:bCs/>
              </w:rPr>
              <w:t>Sertisseuse pour les boites rondes.</w:t>
            </w:r>
          </w:p>
        </w:tc>
        <w:tc>
          <w:tcPr>
            <w:tcW w:w="850" w:type="dxa"/>
            <w:tcBorders>
              <w:top w:val="single" w:sz="4" w:space="0" w:color="auto"/>
              <w:left w:val="nil"/>
              <w:bottom w:val="single" w:sz="4" w:space="0" w:color="auto"/>
              <w:right w:val="single" w:sz="4" w:space="0" w:color="auto"/>
            </w:tcBorders>
            <w:shd w:val="clear" w:color="auto" w:fill="auto"/>
          </w:tcPr>
          <w:p w14:paraId="6551582F" w14:textId="77777777" w:rsidR="009B21E5" w:rsidRDefault="009B21E5" w:rsidP="009B21E5">
            <w:pPr>
              <w:jc w:val="center"/>
            </w:pPr>
            <w:r w:rsidRPr="005D33B9">
              <w:rPr>
                <w:rFonts w:ascii="Century Gothic" w:hAnsi="Century Gothic"/>
                <w:b/>
                <w:sz w:val="22"/>
                <w:szCs w:val="22"/>
              </w:rPr>
              <w:t>U</w:t>
            </w:r>
          </w:p>
        </w:tc>
        <w:tc>
          <w:tcPr>
            <w:tcW w:w="993" w:type="dxa"/>
            <w:vAlign w:val="center"/>
          </w:tcPr>
          <w:p w14:paraId="7CB0EDFE" w14:textId="77777777" w:rsidR="009B21E5" w:rsidRPr="003F1085" w:rsidRDefault="009B21E5" w:rsidP="009B21E5">
            <w:pPr>
              <w:jc w:val="center"/>
              <w:rPr>
                <w:rFonts w:ascii="Calibri" w:hAnsi="Calibri" w:cs="Calibri"/>
                <w:sz w:val="20"/>
                <w:szCs w:val="20"/>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AA7313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1711D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138A2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A773CC" w14:textId="77777777" w:rsidR="009B21E5" w:rsidRPr="00151738" w:rsidRDefault="009B21E5" w:rsidP="009B21E5">
            <w:pPr>
              <w:jc w:val="center"/>
              <w:rPr>
                <w:rFonts w:ascii="Century Gothic" w:hAnsi="Century Gothic"/>
                <w:b/>
                <w:sz w:val="20"/>
                <w:szCs w:val="20"/>
              </w:rPr>
            </w:pPr>
          </w:p>
        </w:tc>
      </w:tr>
      <w:tr w:rsidR="009B21E5" w14:paraId="222B6D9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27540B4" w14:textId="77777777" w:rsidR="009B21E5" w:rsidRDefault="009B21E5" w:rsidP="009B21E5">
            <w:pPr>
              <w:jc w:val="center"/>
              <w:rPr>
                <w:rFonts w:ascii="Century Gothic" w:hAnsi="Century Gothic"/>
                <w:b/>
                <w:sz w:val="22"/>
                <w:szCs w:val="22"/>
              </w:rPr>
            </w:pPr>
            <w:r>
              <w:rPr>
                <w:rFonts w:ascii="Century Gothic" w:hAnsi="Century Gothic"/>
                <w:b/>
                <w:sz w:val="22"/>
                <w:szCs w:val="22"/>
              </w:rPr>
              <w:lastRenderedPageBreak/>
              <w:t>11</w:t>
            </w:r>
          </w:p>
        </w:tc>
        <w:tc>
          <w:tcPr>
            <w:tcW w:w="3772" w:type="dxa"/>
            <w:tcBorders>
              <w:top w:val="nil"/>
              <w:left w:val="single" w:sz="4" w:space="0" w:color="auto"/>
              <w:bottom w:val="single" w:sz="4" w:space="0" w:color="auto"/>
              <w:right w:val="single" w:sz="4" w:space="0" w:color="auto"/>
            </w:tcBorders>
            <w:shd w:val="clear" w:color="auto" w:fill="auto"/>
            <w:vAlign w:val="center"/>
          </w:tcPr>
          <w:p w14:paraId="7740152D" w14:textId="77777777" w:rsidR="009B21E5" w:rsidRPr="004E793F" w:rsidRDefault="009B21E5" w:rsidP="009B21E5">
            <w:pPr>
              <w:rPr>
                <w:b/>
                <w:bCs/>
                <w:color w:val="000000"/>
                <w:sz w:val="8"/>
                <w:u w:val="single"/>
              </w:rPr>
            </w:pPr>
            <w:r>
              <w:rPr>
                <w:rFonts w:ascii="Calibri" w:hAnsi="Calibri" w:cs="Calibri"/>
                <w:b/>
                <w:bCs/>
              </w:rPr>
              <w:t>Boites vides avec couvercle:</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70794CB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U</w:t>
            </w:r>
          </w:p>
        </w:tc>
        <w:tc>
          <w:tcPr>
            <w:tcW w:w="993" w:type="dxa"/>
          </w:tcPr>
          <w:p w14:paraId="7881F65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1500</w:t>
            </w:r>
          </w:p>
        </w:tc>
        <w:tc>
          <w:tcPr>
            <w:tcW w:w="992" w:type="dxa"/>
            <w:tcBorders>
              <w:top w:val="single" w:sz="4" w:space="0" w:color="auto"/>
              <w:bottom w:val="single" w:sz="4" w:space="0" w:color="auto"/>
              <w:right w:val="single" w:sz="4" w:space="0" w:color="auto"/>
            </w:tcBorders>
          </w:tcPr>
          <w:p w14:paraId="2CD4D91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97E67"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932BF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0A1744" w14:textId="77777777" w:rsidR="009B21E5" w:rsidRPr="00151738" w:rsidRDefault="009B21E5" w:rsidP="009B21E5">
            <w:pPr>
              <w:jc w:val="center"/>
              <w:rPr>
                <w:rFonts w:ascii="Century Gothic" w:hAnsi="Century Gothic"/>
                <w:b/>
                <w:sz w:val="20"/>
                <w:szCs w:val="20"/>
              </w:rPr>
            </w:pPr>
          </w:p>
        </w:tc>
      </w:tr>
      <w:tr w:rsidR="009B21E5" w14:paraId="007F6AF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716E954" w14:textId="77777777" w:rsidR="009B21E5" w:rsidRDefault="009B21E5" w:rsidP="009B21E5">
            <w:pPr>
              <w:jc w:val="center"/>
              <w:rPr>
                <w:rFonts w:ascii="Century Gothic" w:hAnsi="Century Gothic"/>
                <w:b/>
                <w:sz w:val="22"/>
                <w:szCs w:val="22"/>
              </w:rPr>
            </w:pPr>
            <w:r>
              <w:rPr>
                <w:rFonts w:ascii="Century Gothic" w:hAnsi="Century Gothic"/>
                <w:b/>
                <w:sz w:val="22"/>
                <w:szCs w:val="22"/>
              </w:rPr>
              <w:t>12</w:t>
            </w:r>
          </w:p>
        </w:tc>
        <w:tc>
          <w:tcPr>
            <w:tcW w:w="3772" w:type="dxa"/>
            <w:tcBorders>
              <w:top w:val="nil"/>
              <w:left w:val="single" w:sz="4" w:space="0" w:color="auto"/>
              <w:bottom w:val="single" w:sz="4" w:space="0" w:color="auto"/>
              <w:right w:val="single" w:sz="4" w:space="0" w:color="auto"/>
            </w:tcBorders>
            <w:shd w:val="clear" w:color="auto" w:fill="auto"/>
            <w:vAlign w:val="center"/>
          </w:tcPr>
          <w:p w14:paraId="45022850" w14:textId="77777777" w:rsidR="009B21E5" w:rsidRPr="004E793F" w:rsidRDefault="009B21E5" w:rsidP="009B21E5">
            <w:pPr>
              <w:rPr>
                <w:b/>
                <w:bCs/>
                <w:color w:val="000000"/>
                <w:sz w:val="8"/>
                <w:u w:val="single"/>
              </w:rPr>
            </w:pPr>
            <w:r>
              <w:rPr>
                <w:rFonts w:ascii="Calibri" w:hAnsi="Calibri" w:cs="Calibri"/>
                <w:b/>
                <w:bCs/>
              </w:rPr>
              <w:t>Palettes</w:t>
            </w:r>
          </w:p>
        </w:tc>
        <w:tc>
          <w:tcPr>
            <w:tcW w:w="850" w:type="dxa"/>
            <w:tcBorders>
              <w:top w:val="single" w:sz="4" w:space="0" w:color="auto"/>
              <w:left w:val="nil"/>
              <w:bottom w:val="single" w:sz="4" w:space="0" w:color="auto"/>
              <w:right w:val="single" w:sz="4" w:space="0" w:color="auto"/>
            </w:tcBorders>
            <w:shd w:val="clear" w:color="auto" w:fill="auto"/>
          </w:tcPr>
          <w:p w14:paraId="7ED15502" w14:textId="77777777" w:rsidR="009B21E5" w:rsidRDefault="009B21E5" w:rsidP="009B21E5">
            <w:pPr>
              <w:jc w:val="center"/>
            </w:pPr>
            <w:r w:rsidRPr="00E40DC0">
              <w:rPr>
                <w:rFonts w:ascii="Century Gothic" w:hAnsi="Century Gothic"/>
                <w:b/>
                <w:sz w:val="22"/>
                <w:szCs w:val="22"/>
              </w:rPr>
              <w:t>U</w:t>
            </w:r>
          </w:p>
        </w:tc>
        <w:tc>
          <w:tcPr>
            <w:tcW w:w="993" w:type="dxa"/>
          </w:tcPr>
          <w:p w14:paraId="3FB726A9"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10</w:t>
            </w:r>
          </w:p>
        </w:tc>
        <w:tc>
          <w:tcPr>
            <w:tcW w:w="992" w:type="dxa"/>
            <w:tcBorders>
              <w:top w:val="single" w:sz="4" w:space="0" w:color="auto"/>
              <w:bottom w:val="single" w:sz="4" w:space="0" w:color="auto"/>
              <w:right w:val="single" w:sz="4" w:space="0" w:color="auto"/>
            </w:tcBorders>
          </w:tcPr>
          <w:p w14:paraId="705301D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79F317"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6F818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C8555B" w14:textId="77777777" w:rsidR="009B21E5" w:rsidRPr="00151738" w:rsidRDefault="009B21E5" w:rsidP="009B21E5">
            <w:pPr>
              <w:jc w:val="center"/>
              <w:rPr>
                <w:rFonts w:ascii="Century Gothic" w:hAnsi="Century Gothic"/>
                <w:b/>
                <w:sz w:val="20"/>
                <w:szCs w:val="20"/>
              </w:rPr>
            </w:pPr>
          </w:p>
        </w:tc>
      </w:tr>
      <w:tr w:rsidR="009B21E5" w14:paraId="391AD8C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3363BBA" w14:textId="77777777" w:rsidR="009B21E5" w:rsidRDefault="009B21E5" w:rsidP="009B21E5">
            <w:pPr>
              <w:jc w:val="center"/>
              <w:rPr>
                <w:rFonts w:ascii="Century Gothic" w:hAnsi="Century Gothic"/>
                <w:b/>
                <w:sz w:val="22"/>
                <w:szCs w:val="22"/>
              </w:rPr>
            </w:pPr>
            <w:r>
              <w:rPr>
                <w:rFonts w:ascii="Century Gothic" w:hAnsi="Century Gothic"/>
                <w:b/>
                <w:sz w:val="22"/>
                <w:szCs w:val="22"/>
              </w:rPr>
              <w:t>13</w:t>
            </w:r>
          </w:p>
        </w:tc>
        <w:tc>
          <w:tcPr>
            <w:tcW w:w="3772" w:type="dxa"/>
            <w:tcBorders>
              <w:top w:val="nil"/>
              <w:left w:val="single" w:sz="4" w:space="0" w:color="auto"/>
              <w:bottom w:val="single" w:sz="4" w:space="0" w:color="auto"/>
              <w:right w:val="single" w:sz="4" w:space="0" w:color="auto"/>
            </w:tcBorders>
            <w:shd w:val="clear" w:color="auto" w:fill="auto"/>
            <w:vAlign w:val="center"/>
          </w:tcPr>
          <w:p w14:paraId="429E0D70" w14:textId="77777777" w:rsidR="009B21E5" w:rsidRDefault="009B21E5" w:rsidP="009B21E5">
            <w:pPr>
              <w:rPr>
                <w:rFonts w:ascii="Calibri" w:hAnsi="Calibri" w:cs="Calibri"/>
              </w:rPr>
            </w:pPr>
            <w:r>
              <w:rPr>
                <w:rFonts w:ascii="Calibri" w:hAnsi="Calibri" w:cs="Calibri"/>
                <w:b/>
                <w:bCs/>
              </w:rPr>
              <w:t>Caisses en plastique avec logo de l’OFPPT</w:t>
            </w:r>
          </w:p>
          <w:p w14:paraId="44764FE0" w14:textId="77777777" w:rsidR="009B21E5" w:rsidRPr="004E793F" w:rsidRDefault="009B21E5" w:rsidP="009B21E5">
            <w:pPr>
              <w:rPr>
                <w:b/>
                <w:bCs/>
                <w:color w:val="000000"/>
                <w:sz w:val="8"/>
                <w:u w:val="single"/>
              </w:rPr>
            </w:pPr>
          </w:p>
        </w:tc>
        <w:tc>
          <w:tcPr>
            <w:tcW w:w="850" w:type="dxa"/>
            <w:tcBorders>
              <w:top w:val="single" w:sz="4" w:space="0" w:color="auto"/>
              <w:left w:val="nil"/>
              <w:bottom w:val="single" w:sz="4" w:space="0" w:color="auto"/>
              <w:right w:val="single" w:sz="4" w:space="0" w:color="auto"/>
            </w:tcBorders>
            <w:shd w:val="clear" w:color="auto" w:fill="auto"/>
          </w:tcPr>
          <w:p w14:paraId="09E31FCB" w14:textId="77777777" w:rsidR="009B21E5" w:rsidRDefault="009B21E5" w:rsidP="009B21E5">
            <w:pPr>
              <w:jc w:val="center"/>
            </w:pPr>
            <w:r w:rsidRPr="00E40DC0">
              <w:rPr>
                <w:rFonts w:ascii="Century Gothic" w:hAnsi="Century Gothic"/>
                <w:b/>
                <w:sz w:val="22"/>
                <w:szCs w:val="22"/>
              </w:rPr>
              <w:t>U</w:t>
            </w:r>
          </w:p>
        </w:tc>
        <w:tc>
          <w:tcPr>
            <w:tcW w:w="993" w:type="dxa"/>
          </w:tcPr>
          <w:p w14:paraId="694752E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100</w:t>
            </w:r>
          </w:p>
        </w:tc>
        <w:tc>
          <w:tcPr>
            <w:tcW w:w="992" w:type="dxa"/>
            <w:tcBorders>
              <w:top w:val="single" w:sz="4" w:space="0" w:color="auto"/>
              <w:bottom w:val="single" w:sz="4" w:space="0" w:color="auto"/>
              <w:right w:val="single" w:sz="4" w:space="0" w:color="auto"/>
            </w:tcBorders>
          </w:tcPr>
          <w:p w14:paraId="704590C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CF5EEF"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79C56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97AED4" w14:textId="77777777" w:rsidR="009B21E5" w:rsidRPr="00151738" w:rsidRDefault="009B21E5" w:rsidP="009B21E5">
            <w:pPr>
              <w:jc w:val="center"/>
              <w:rPr>
                <w:rFonts w:ascii="Century Gothic" w:hAnsi="Century Gothic"/>
                <w:b/>
                <w:sz w:val="20"/>
                <w:szCs w:val="20"/>
              </w:rPr>
            </w:pPr>
          </w:p>
        </w:tc>
      </w:tr>
      <w:tr w:rsidR="009B21E5" w14:paraId="48C7DEA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5FA2081" w14:textId="77777777" w:rsidR="009B21E5" w:rsidRDefault="009B21E5" w:rsidP="009B21E5">
            <w:pPr>
              <w:jc w:val="center"/>
              <w:rPr>
                <w:rFonts w:ascii="Century Gothic" w:hAnsi="Century Gothic"/>
                <w:b/>
                <w:sz w:val="22"/>
                <w:szCs w:val="22"/>
              </w:rPr>
            </w:pPr>
            <w:r>
              <w:rPr>
                <w:rFonts w:ascii="Century Gothic" w:hAnsi="Century Gothic"/>
                <w:b/>
                <w:sz w:val="22"/>
                <w:szCs w:val="22"/>
              </w:rPr>
              <w:t>14</w:t>
            </w:r>
          </w:p>
        </w:tc>
        <w:tc>
          <w:tcPr>
            <w:tcW w:w="3772" w:type="dxa"/>
            <w:tcBorders>
              <w:top w:val="nil"/>
              <w:left w:val="single" w:sz="4" w:space="0" w:color="auto"/>
              <w:bottom w:val="single" w:sz="4" w:space="0" w:color="auto"/>
              <w:right w:val="single" w:sz="4" w:space="0" w:color="auto"/>
            </w:tcBorders>
            <w:shd w:val="clear" w:color="auto" w:fill="auto"/>
            <w:vAlign w:val="center"/>
          </w:tcPr>
          <w:p w14:paraId="77BDDE22" w14:textId="77777777" w:rsidR="009B21E5" w:rsidRPr="004E793F" w:rsidRDefault="009B21E5" w:rsidP="009B21E5">
            <w:pPr>
              <w:rPr>
                <w:b/>
                <w:bCs/>
                <w:color w:val="000000"/>
                <w:sz w:val="8"/>
                <w:u w:val="single"/>
              </w:rPr>
            </w:pPr>
            <w:r>
              <w:rPr>
                <w:rFonts w:ascii="Calibri" w:hAnsi="Calibri" w:cs="Calibri"/>
                <w:b/>
                <w:bCs/>
              </w:rPr>
              <w:t>Ciseaux pour étêter ; éviscérer et équeuter le poisson :</w:t>
            </w:r>
          </w:p>
        </w:tc>
        <w:tc>
          <w:tcPr>
            <w:tcW w:w="850" w:type="dxa"/>
            <w:tcBorders>
              <w:top w:val="single" w:sz="4" w:space="0" w:color="auto"/>
              <w:left w:val="nil"/>
              <w:bottom w:val="single" w:sz="4" w:space="0" w:color="auto"/>
              <w:right w:val="single" w:sz="4" w:space="0" w:color="auto"/>
            </w:tcBorders>
            <w:shd w:val="clear" w:color="auto" w:fill="auto"/>
          </w:tcPr>
          <w:p w14:paraId="49FFC66C" w14:textId="77777777" w:rsidR="009B21E5" w:rsidRDefault="009B21E5" w:rsidP="009B21E5">
            <w:pPr>
              <w:jc w:val="center"/>
            </w:pPr>
            <w:r w:rsidRPr="00E40DC0">
              <w:rPr>
                <w:rFonts w:ascii="Century Gothic" w:hAnsi="Century Gothic"/>
                <w:b/>
                <w:sz w:val="22"/>
                <w:szCs w:val="22"/>
              </w:rPr>
              <w:t>U</w:t>
            </w:r>
          </w:p>
        </w:tc>
        <w:tc>
          <w:tcPr>
            <w:tcW w:w="993" w:type="dxa"/>
          </w:tcPr>
          <w:p w14:paraId="746BF1AD"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20</w:t>
            </w:r>
          </w:p>
        </w:tc>
        <w:tc>
          <w:tcPr>
            <w:tcW w:w="992" w:type="dxa"/>
            <w:tcBorders>
              <w:top w:val="single" w:sz="4" w:space="0" w:color="auto"/>
              <w:bottom w:val="single" w:sz="4" w:space="0" w:color="auto"/>
              <w:right w:val="single" w:sz="4" w:space="0" w:color="auto"/>
            </w:tcBorders>
          </w:tcPr>
          <w:p w14:paraId="6C236EE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61C9D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88183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14CB4B" w14:textId="77777777" w:rsidR="009B21E5" w:rsidRPr="00151738" w:rsidRDefault="009B21E5" w:rsidP="009B21E5">
            <w:pPr>
              <w:jc w:val="center"/>
              <w:rPr>
                <w:rFonts w:ascii="Century Gothic" w:hAnsi="Century Gothic"/>
                <w:b/>
                <w:sz w:val="20"/>
                <w:szCs w:val="20"/>
              </w:rPr>
            </w:pPr>
          </w:p>
        </w:tc>
      </w:tr>
      <w:tr w:rsidR="009B21E5" w14:paraId="0021FBB2"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6B48CEC" w14:textId="77777777" w:rsidR="009B21E5" w:rsidRPr="004E793F" w:rsidRDefault="009B21E5" w:rsidP="009B21E5">
            <w:pPr>
              <w:jc w:val="center"/>
              <w:rPr>
                <w:rFonts w:ascii="Century Gothic" w:hAnsi="Century Gothic"/>
                <w:b/>
                <w:sz w:val="22"/>
                <w:szCs w:val="22"/>
              </w:rPr>
            </w:pPr>
            <w:r>
              <w:rPr>
                <w:rFonts w:ascii="Century Gothic" w:hAnsi="Century Gothic"/>
                <w:b/>
                <w:sz w:val="22"/>
                <w:szCs w:val="22"/>
              </w:rPr>
              <w:t>15</w:t>
            </w:r>
          </w:p>
        </w:tc>
        <w:tc>
          <w:tcPr>
            <w:tcW w:w="3772" w:type="dxa"/>
            <w:tcBorders>
              <w:top w:val="nil"/>
              <w:left w:val="single" w:sz="4" w:space="0" w:color="auto"/>
              <w:bottom w:val="single" w:sz="4" w:space="0" w:color="auto"/>
              <w:right w:val="single" w:sz="4" w:space="0" w:color="auto"/>
            </w:tcBorders>
            <w:shd w:val="clear" w:color="auto" w:fill="auto"/>
            <w:vAlign w:val="center"/>
          </w:tcPr>
          <w:p w14:paraId="478F09AF" w14:textId="77777777" w:rsidR="009B21E5" w:rsidRPr="0064622B" w:rsidRDefault="009B21E5" w:rsidP="009B21E5">
            <w:pPr>
              <w:rPr>
                <w:rFonts w:ascii="Calibri Light" w:hAnsi="Calibri Light"/>
                <w:color w:val="000000"/>
                <w:sz w:val="10"/>
              </w:rPr>
            </w:pPr>
            <w:r>
              <w:rPr>
                <w:rFonts w:ascii="Calibri" w:hAnsi="Calibri" w:cs="Calibri"/>
                <w:b/>
                <w:bCs/>
              </w:rPr>
              <w:t>Couteaux pour filetage de poisson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55735125" w14:textId="77777777" w:rsidR="009B21E5" w:rsidRDefault="009B21E5" w:rsidP="009B21E5">
            <w:pPr>
              <w:jc w:val="center"/>
            </w:pPr>
            <w:r w:rsidRPr="00E40DC0">
              <w:rPr>
                <w:rFonts w:ascii="Century Gothic" w:hAnsi="Century Gothic"/>
                <w:b/>
                <w:sz w:val="22"/>
                <w:szCs w:val="22"/>
              </w:rPr>
              <w:t>U</w:t>
            </w:r>
          </w:p>
        </w:tc>
        <w:tc>
          <w:tcPr>
            <w:tcW w:w="993" w:type="dxa"/>
          </w:tcPr>
          <w:p w14:paraId="43FCD8B9"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20</w:t>
            </w:r>
          </w:p>
        </w:tc>
        <w:tc>
          <w:tcPr>
            <w:tcW w:w="992" w:type="dxa"/>
            <w:tcBorders>
              <w:top w:val="single" w:sz="4" w:space="0" w:color="auto"/>
              <w:bottom w:val="single" w:sz="4" w:space="0" w:color="auto"/>
              <w:right w:val="single" w:sz="4" w:space="0" w:color="auto"/>
            </w:tcBorders>
          </w:tcPr>
          <w:p w14:paraId="56131AB4"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F4620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60887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5F4D37" w14:textId="77777777" w:rsidR="009B21E5" w:rsidRPr="00151738" w:rsidRDefault="009B21E5" w:rsidP="009B21E5">
            <w:pPr>
              <w:jc w:val="center"/>
              <w:rPr>
                <w:rFonts w:ascii="Century Gothic" w:hAnsi="Century Gothic"/>
                <w:b/>
                <w:sz w:val="20"/>
                <w:szCs w:val="20"/>
              </w:rPr>
            </w:pPr>
          </w:p>
        </w:tc>
      </w:tr>
      <w:tr w:rsidR="009B21E5" w14:paraId="60B41ACE"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2C17E6F"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16</w:t>
            </w:r>
          </w:p>
        </w:tc>
        <w:tc>
          <w:tcPr>
            <w:tcW w:w="3772" w:type="dxa"/>
            <w:tcBorders>
              <w:top w:val="nil"/>
              <w:left w:val="single" w:sz="4" w:space="0" w:color="auto"/>
              <w:bottom w:val="single" w:sz="4" w:space="0" w:color="auto"/>
              <w:right w:val="single" w:sz="4" w:space="0" w:color="auto"/>
            </w:tcBorders>
            <w:shd w:val="clear" w:color="auto" w:fill="auto"/>
            <w:vAlign w:val="center"/>
          </w:tcPr>
          <w:p w14:paraId="441C2697" w14:textId="77777777" w:rsidR="009B21E5" w:rsidRPr="00F7758A" w:rsidRDefault="009B21E5" w:rsidP="009B21E5">
            <w:pPr>
              <w:rPr>
                <w:b/>
                <w:bCs/>
                <w:color w:val="000000"/>
                <w:sz w:val="8"/>
                <w:u w:val="single"/>
              </w:rPr>
            </w:pPr>
            <w:r>
              <w:rPr>
                <w:rFonts w:ascii="Calibri" w:hAnsi="Calibri" w:cs="Calibri"/>
                <w:b/>
                <w:bCs/>
              </w:rPr>
              <w:t xml:space="preserve">Balance plateforme </w:t>
            </w:r>
            <w:r>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070154E9" w14:textId="77777777" w:rsidR="009B21E5" w:rsidRDefault="009B21E5" w:rsidP="009B21E5">
            <w:pPr>
              <w:jc w:val="center"/>
            </w:pPr>
            <w:r w:rsidRPr="00E40DC0">
              <w:rPr>
                <w:rFonts w:ascii="Century Gothic" w:hAnsi="Century Gothic"/>
                <w:b/>
                <w:sz w:val="22"/>
                <w:szCs w:val="22"/>
              </w:rPr>
              <w:t>U</w:t>
            </w:r>
          </w:p>
        </w:tc>
        <w:tc>
          <w:tcPr>
            <w:tcW w:w="993" w:type="dxa"/>
          </w:tcPr>
          <w:p w14:paraId="59233141"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362576D0"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4BC820"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9672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07938A" w14:textId="77777777" w:rsidR="009B21E5" w:rsidRPr="00151738" w:rsidRDefault="009B21E5" w:rsidP="009B21E5">
            <w:pPr>
              <w:jc w:val="center"/>
              <w:rPr>
                <w:rFonts w:ascii="Century Gothic" w:hAnsi="Century Gothic"/>
                <w:b/>
                <w:sz w:val="20"/>
                <w:szCs w:val="20"/>
              </w:rPr>
            </w:pPr>
          </w:p>
        </w:tc>
      </w:tr>
      <w:tr w:rsidR="009B21E5" w14:paraId="7D8F2133"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8752C78" w14:textId="77777777" w:rsidR="009B21E5" w:rsidRDefault="009B21E5" w:rsidP="009B21E5">
            <w:pPr>
              <w:jc w:val="center"/>
              <w:rPr>
                <w:rFonts w:ascii="Century Gothic" w:hAnsi="Century Gothic"/>
                <w:b/>
                <w:sz w:val="22"/>
                <w:szCs w:val="22"/>
              </w:rPr>
            </w:pPr>
            <w:r>
              <w:rPr>
                <w:rFonts w:ascii="Century Gothic" w:hAnsi="Century Gothic"/>
                <w:b/>
                <w:sz w:val="22"/>
                <w:szCs w:val="22"/>
              </w:rPr>
              <w:t>17</w:t>
            </w:r>
          </w:p>
        </w:tc>
        <w:tc>
          <w:tcPr>
            <w:tcW w:w="3772" w:type="dxa"/>
            <w:tcBorders>
              <w:top w:val="nil"/>
              <w:left w:val="single" w:sz="4" w:space="0" w:color="auto"/>
              <w:bottom w:val="single" w:sz="4" w:space="0" w:color="auto"/>
              <w:right w:val="single" w:sz="4" w:space="0" w:color="auto"/>
            </w:tcBorders>
            <w:shd w:val="clear" w:color="auto" w:fill="auto"/>
            <w:vAlign w:val="center"/>
          </w:tcPr>
          <w:p w14:paraId="4237FD6A" w14:textId="77777777" w:rsidR="009B21E5" w:rsidRPr="00F7758A" w:rsidRDefault="009B21E5" w:rsidP="009B21E5">
            <w:pPr>
              <w:rPr>
                <w:b/>
                <w:bCs/>
                <w:color w:val="000000"/>
                <w:sz w:val="8"/>
                <w:u w:val="single"/>
              </w:rPr>
            </w:pPr>
            <w:r>
              <w:rPr>
                <w:rFonts w:ascii="Calibri" w:hAnsi="Calibri" w:cs="Calibri"/>
                <w:b/>
                <w:bCs/>
              </w:rPr>
              <w:t>Balance de 5kg :</w:t>
            </w:r>
          </w:p>
        </w:tc>
        <w:tc>
          <w:tcPr>
            <w:tcW w:w="850" w:type="dxa"/>
            <w:tcBorders>
              <w:top w:val="single" w:sz="4" w:space="0" w:color="auto"/>
              <w:left w:val="nil"/>
              <w:bottom w:val="single" w:sz="4" w:space="0" w:color="auto"/>
              <w:right w:val="single" w:sz="4" w:space="0" w:color="auto"/>
            </w:tcBorders>
            <w:shd w:val="clear" w:color="auto" w:fill="auto"/>
          </w:tcPr>
          <w:p w14:paraId="7901B53A" w14:textId="77777777" w:rsidR="009B21E5" w:rsidRDefault="009B21E5" w:rsidP="009B21E5">
            <w:pPr>
              <w:jc w:val="center"/>
            </w:pPr>
            <w:r w:rsidRPr="00E40DC0">
              <w:rPr>
                <w:rFonts w:ascii="Century Gothic" w:hAnsi="Century Gothic"/>
                <w:b/>
                <w:sz w:val="22"/>
                <w:szCs w:val="22"/>
              </w:rPr>
              <w:t>U</w:t>
            </w:r>
          </w:p>
        </w:tc>
        <w:tc>
          <w:tcPr>
            <w:tcW w:w="993" w:type="dxa"/>
          </w:tcPr>
          <w:p w14:paraId="51927D96"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7BE8C5B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F6291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D92498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1B2CB7" w14:textId="77777777" w:rsidR="009B21E5" w:rsidRPr="00151738" w:rsidRDefault="009B21E5" w:rsidP="009B21E5">
            <w:pPr>
              <w:jc w:val="center"/>
              <w:rPr>
                <w:rFonts w:ascii="Century Gothic" w:hAnsi="Century Gothic"/>
                <w:b/>
                <w:sz w:val="20"/>
                <w:szCs w:val="20"/>
              </w:rPr>
            </w:pPr>
          </w:p>
        </w:tc>
      </w:tr>
      <w:tr w:rsidR="009B21E5" w14:paraId="7A5A6CF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6F98E9F" w14:textId="77777777" w:rsidR="009B21E5" w:rsidRDefault="009B21E5" w:rsidP="009B21E5">
            <w:pPr>
              <w:jc w:val="center"/>
              <w:rPr>
                <w:rFonts w:ascii="Century Gothic" w:hAnsi="Century Gothic"/>
                <w:b/>
                <w:sz w:val="22"/>
                <w:szCs w:val="22"/>
              </w:rPr>
            </w:pPr>
            <w:r>
              <w:rPr>
                <w:rFonts w:ascii="Century Gothic" w:hAnsi="Century Gothic"/>
                <w:b/>
                <w:sz w:val="22"/>
                <w:szCs w:val="22"/>
              </w:rPr>
              <w:t>18</w:t>
            </w:r>
          </w:p>
        </w:tc>
        <w:tc>
          <w:tcPr>
            <w:tcW w:w="3772" w:type="dxa"/>
            <w:tcBorders>
              <w:top w:val="nil"/>
              <w:left w:val="single" w:sz="4" w:space="0" w:color="auto"/>
              <w:bottom w:val="single" w:sz="4" w:space="0" w:color="auto"/>
              <w:right w:val="single" w:sz="4" w:space="0" w:color="auto"/>
            </w:tcBorders>
            <w:shd w:val="clear" w:color="auto" w:fill="auto"/>
            <w:vAlign w:val="center"/>
          </w:tcPr>
          <w:p w14:paraId="5EE15595" w14:textId="77777777" w:rsidR="009B21E5" w:rsidRPr="00F7758A" w:rsidRDefault="009B21E5" w:rsidP="009B21E5">
            <w:pPr>
              <w:rPr>
                <w:b/>
                <w:bCs/>
                <w:color w:val="000000"/>
                <w:sz w:val="8"/>
                <w:u w:val="single"/>
              </w:rPr>
            </w:pPr>
            <w:r>
              <w:rPr>
                <w:rFonts w:ascii="Calibri" w:hAnsi="Calibri" w:cs="Calibri"/>
                <w:b/>
                <w:bCs/>
              </w:rPr>
              <w:t>Thermomètre à sonde</w:t>
            </w:r>
            <w:r>
              <w:rPr>
                <w:rFonts w:ascii="Calibri" w:hAnsi="Calibri" w:cs="Calibri"/>
              </w:rPr>
              <w:t xml:space="preserve"> : </w:t>
            </w:r>
            <w:r>
              <w:rPr>
                <w:rFonts w:ascii="Calibri" w:hAnsi="Calibri" w:cs="Calibri"/>
              </w:rPr>
              <w:br/>
            </w:r>
          </w:p>
        </w:tc>
        <w:tc>
          <w:tcPr>
            <w:tcW w:w="850" w:type="dxa"/>
            <w:tcBorders>
              <w:top w:val="single" w:sz="4" w:space="0" w:color="auto"/>
              <w:left w:val="nil"/>
              <w:bottom w:val="single" w:sz="4" w:space="0" w:color="auto"/>
              <w:right w:val="single" w:sz="4" w:space="0" w:color="auto"/>
            </w:tcBorders>
            <w:shd w:val="clear" w:color="auto" w:fill="auto"/>
          </w:tcPr>
          <w:p w14:paraId="059D1DA8" w14:textId="77777777" w:rsidR="009B21E5" w:rsidRDefault="009B21E5" w:rsidP="009B21E5">
            <w:pPr>
              <w:jc w:val="center"/>
            </w:pPr>
            <w:r w:rsidRPr="00E40DC0">
              <w:rPr>
                <w:rFonts w:ascii="Century Gothic" w:hAnsi="Century Gothic"/>
                <w:b/>
                <w:sz w:val="22"/>
                <w:szCs w:val="22"/>
              </w:rPr>
              <w:t>U</w:t>
            </w:r>
          </w:p>
        </w:tc>
        <w:tc>
          <w:tcPr>
            <w:tcW w:w="993" w:type="dxa"/>
          </w:tcPr>
          <w:p w14:paraId="7787786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3</w:t>
            </w:r>
          </w:p>
        </w:tc>
        <w:tc>
          <w:tcPr>
            <w:tcW w:w="992" w:type="dxa"/>
            <w:tcBorders>
              <w:top w:val="single" w:sz="4" w:space="0" w:color="auto"/>
              <w:bottom w:val="single" w:sz="4" w:space="0" w:color="auto"/>
              <w:right w:val="single" w:sz="4" w:space="0" w:color="auto"/>
            </w:tcBorders>
          </w:tcPr>
          <w:p w14:paraId="2323782A"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C5AE43"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BB135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E29426" w14:textId="77777777" w:rsidR="009B21E5" w:rsidRPr="00151738" w:rsidRDefault="009B21E5" w:rsidP="009B21E5">
            <w:pPr>
              <w:jc w:val="center"/>
              <w:rPr>
                <w:rFonts w:ascii="Century Gothic" w:hAnsi="Century Gothic"/>
                <w:b/>
                <w:sz w:val="20"/>
                <w:szCs w:val="20"/>
              </w:rPr>
            </w:pPr>
          </w:p>
        </w:tc>
      </w:tr>
      <w:tr w:rsidR="009B21E5" w14:paraId="7EA46393"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A122C0B" w14:textId="77777777" w:rsidR="009B21E5" w:rsidRDefault="009B21E5" w:rsidP="009B21E5">
            <w:pPr>
              <w:jc w:val="center"/>
              <w:rPr>
                <w:rFonts w:ascii="Century Gothic" w:hAnsi="Century Gothic"/>
                <w:b/>
                <w:sz w:val="22"/>
                <w:szCs w:val="22"/>
              </w:rPr>
            </w:pPr>
            <w:r>
              <w:rPr>
                <w:rFonts w:ascii="Century Gothic" w:hAnsi="Century Gothic"/>
                <w:b/>
                <w:sz w:val="22"/>
                <w:szCs w:val="22"/>
              </w:rPr>
              <w:t>19</w:t>
            </w:r>
          </w:p>
        </w:tc>
        <w:tc>
          <w:tcPr>
            <w:tcW w:w="3772" w:type="dxa"/>
            <w:tcBorders>
              <w:top w:val="nil"/>
              <w:left w:val="single" w:sz="4" w:space="0" w:color="auto"/>
              <w:bottom w:val="single" w:sz="4" w:space="0" w:color="auto"/>
              <w:right w:val="single" w:sz="4" w:space="0" w:color="auto"/>
            </w:tcBorders>
            <w:shd w:val="clear" w:color="auto" w:fill="auto"/>
            <w:vAlign w:val="center"/>
          </w:tcPr>
          <w:p w14:paraId="2630A1C0" w14:textId="77777777" w:rsidR="009B21E5" w:rsidRPr="00214E1C" w:rsidRDefault="009B21E5" w:rsidP="009B21E5">
            <w:pPr>
              <w:rPr>
                <w:rFonts w:ascii="Calibri" w:hAnsi="Calibri" w:cs="Calibri"/>
              </w:rPr>
            </w:pPr>
            <w:r w:rsidRPr="00214E1C">
              <w:rPr>
                <w:rFonts w:ascii="Calibri" w:hAnsi="Calibri" w:cs="Calibri"/>
                <w:b/>
                <w:bCs/>
              </w:rPr>
              <w:t xml:space="preserve">Moniteur automatique d’analyse de sertis : </w:t>
            </w:r>
          </w:p>
        </w:tc>
        <w:tc>
          <w:tcPr>
            <w:tcW w:w="850" w:type="dxa"/>
            <w:tcBorders>
              <w:top w:val="single" w:sz="4" w:space="0" w:color="auto"/>
              <w:left w:val="nil"/>
              <w:bottom w:val="single" w:sz="4" w:space="0" w:color="auto"/>
              <w:right w:val="single" w:sz="4" w:space="0" w:color="auto"/>
            </w:tcBorders>
            <w:shd w:val="clear" w:color="auto" w:fill="auto"/>
          </w:tcPr>
          <w:p w14:paraId="32BA110D" w14:textId="77777777" w:rsidR="009B21E5" w:rsidRDefault="009B21E5" w:rsidP="009B21E5">
            <w:pPr>
              <w:jc w:val="center"/>
            </w:pPr>
            <w:r w:rsidRPr="00E40DC0">
              <w:rPr>
                <w:rFonts w:ascii="Century Gothic" w:hAnsi="Century Gothic"/>
                <w:b/>
                <w:sz w:val="22"/>
                <w:szCs w:val="22"/>
              </w:rPr>
              <w:t>U</w:t>
            </w:r>
          </w:p>
        </w:tc>
        <w:tc>
          <w:tcPr>
            <w:tcW w:w="993" w:type="dxa"/>
          </w:tcPr>
          <w:p w14:paraId="272CF272"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sidRPr="00330E48">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025DC746"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2B2835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64D826"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C52836" w14:textId="77777777" w:rsidR="009B21E5" w:rsidRPr="00151738" w:rsidRDefault="009B21E5" w:rsidP="009B21E5">
            <w:pPr>
              <w:jc w:val="center"/>
              <w:rPr>
                <w:rFonts w:ascii="Century Gothic" w:hAnsi="Century Gothic"/>
                <w:b/>
                <w:sz w:val="20"/>
                <w:szCs w:val="20"/>
              </w:rPr>
            </w:pPr>
          </w:p>
        </w:tc>
      </w:tr>
      <w:tr w:rsidR="009B21E5" w14:paraId="38BC39D5"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38CF4F1" w14:textId="77777777" w:rsidR="009B21E5" w:rsidRDefault="009B21E5" w:rsidP="009B21E5">
            <w:pPr>
              <w:jc w:val="center"/>
              <w:rPr>
                <w:rFonts w:ascii="Century Gothic" w:hAnsi="Century Gothic"/>
                <w:b/>
                <w:sz w:val="22"/>
                <w:szCs w:val="22"/>
              </w:rPr>
            </w:pPr>
            <w:r>
              <w:rPr>
                <w:rFonts w:ascii="Century Gothic" w:hAnsi="Century Gothic"/>
                <w:b/>
                <w:sz w:val="22"/>
                <w:szCs w:val="22"/>
              </w:rPr>
              <w:t>20</w:t>
            </w:r>
          </w:p>
        </w:tc>
        <w:tc>
          <w:tcPr>
            <w:tcW w:w="3772" w:type="dxa"/>
            <w:tcBorders>
              <w:top w:val="nil"/>
              <w:left w:val="single" w:sz="4" w:space="0" w:color="auto"/>
              <w:bottom w:val="single" w:sz="4" w:space="0" w:color="auto"/>
              <w:right w:val="single" w:sz="4" w:space="0" w:color="auto"/>
            </w:tcBorders>
            <w:shd w:val="clear" w:color="auto" w:fill="auto"/>
            <w:vAlign w:val="center"/>
          </w:tcPr>
          <w:p w14:paraId="519D82D0" w14:textId="77777777" w:rsidR="009B21E5" w:rsidRPr="00F7758A" w:rsidRDefault="009B21E5" w:rsidP="009B21E5">
            <w:pPr>
              <w:rPr>
                <w:b/>
                <w:bCs/>
                <w:color w:val="000000"/>
                <w:sz w:val="8"/>
                <w:u w:val="single"/>
              </w:rPr>
            </w:pPr>
            <w:r>
              <w:rPr>
                <w:rFonts w:ascii="Calibri" w:hAnsi="Calibri" w:cs="Calibri"/>
                <w:b/>
                <w:bCs/>
              </w:rPr>
              <w:t xml:space="preserve">PH mètre de paillasse/potentiomètre : </w:t>
            </w:r>
            <w:r>
              <w:rPr>
                <w:rFonts w:ascii="Calibri" w:hAnsi="Calibri" w:cs="Calibri"/>
                <w:b/>
                <w:bCs/>
              </w:rPr>
              <w:br/>
            </w:r>
          </w:p>
        </w:tc>
        <w:tc>
          <w:tcPr>
            <w:tcW w:w="850" w:type="dxa"/>
            <w:tcBorders>
              <w:top w:val="single" w:sz="4" w:space="0" w:color="auto"/>
              <w:left w:val="nil"/>
              <w:bottom w:val="single" w:sz="4" w:space="0" w:color="auto"/>
              <w:right w:val="single" w:sz="4" w:space="0" w:color="auto"/>
            </w:tcBorders>
            <w:shd w:val="clear" w:color="auto" w:fill="auto"/>
          </w:tcPr>
          <w:p w14:paraId="22B0476C" w14:textId="77777777" w:rsidR="009B21E5" w:rsidRDefault="009B21E5" w:rsidP="009B21E5">
            <w:pPr>
              <w:jc w:val="center"/>
            </w:pPr>
            <w:r w:rsidRPr="00E40DC0">
              <w:rPr>
                <w:rFonts w:ascii="Century Gothic" w:hAnsi="Century Gothic"/>
                <w:b/>
                <w:sz w:val="22"/>
                <w:szCs w:val="22"/>
              </w:rPr>
              <w:t>U</w:t>
            </w:r>
          </w:p>
        </w:tc>
        <w:tc>
          <w:tcPr>
            <w:tcW w:w="993" w:type="dxa"/>
          </w:tcPr>
          <w:p w14:paraId="5FB0B640"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94CA20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F1764F"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9548745"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D64259" w14:textId="77777777" w:rsidR="009B21E5" w:rsidRPr="00151738" w:rsidRDefault="009B21E5" w:rsidP="009B21E5">
            <w:pPr>
              <w:jc w:val="center"/>
              <w:rPr>
                <w:rFonts w:ascii="Century Gothic" w:hAnsi="Century Gothic"/>
                <w:b/>
                <w:sz w:val="20"/>
                <w:szCs w:val="20"/>
              </w:rPr>
            </w:pPr>
          </w:p>
        </w:tc>
      </w:tr>
      <w:tr w:rsidR="009B21E5" w14:paraId="1E5EFB86"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80370A1" w14:textId="77777777" w:rsidR="009B21E5" w:rsidRDefault="009B21E5" w:rsidP="009B21E5">
            <w:pPr>
              <w:jc w:val="center"/>
              <w:rPr>
                <w:rFonts w:ascii="Century Gothic" w:hAnsi="Century Gothic"/>
                <w:b/>
                <w:sz w:val="22"/>
                <w:szCs w:val="22"/>
              </w:rPr>
            </w:pPr>
            <w:r>
              <w:rPr>
                <w:rFonts w:ascii="Century Gothic" w:hAnsi="Century Gothic"/>
                <w:b/>
                <w:sz w:val="22"/>
                <w:szCs w:val="22"/>
              </w:rPr>
              <w:t>21</w:t>
            </w:r>
          </w:p>
        </w:tc>
        <w:tc>
          <w:tcPr>
            <w:tcW w:w="3772" w:type="dxa"/>
            <w:tcBorders>
              <w:top w:val="nil"/>
              <w:left w:val="single" w:sz="4" w:space="0" w:color="auto"/>
              <w:bottom w:val="single" w:sz="4" w:space="0" w:color="auto"/>
              <w:right w:val="single" w:sz="4" w:space="0" w:color="auto"/>
            </w:tcBorders>
            <w:shd w:val="clear" w:color="auto" w:fill="auto"/>
            <w:vAlign w:val="center"/>
          </w:tcPr>
          <w:p w14:paraId="27049892" w14:textId="77777777" w:rsidR="009B21E5" w:rsidRPr="004F070E" w:rsidRDefault="009B21E5" w:rsidP="009B21E5">
            <w:pPr>
              <w:rPr>
                <w:rFonts w:ascii="Calibri" w:hAnsi="Calibri" w:cs="Calibri"/>
              </w:rPr>
            </w:pPr>
            <w:r w:rsidRPr="004F070E">
              <w:rPr>
                <w:rFonts w:ascii="Calibri" w:hAnsi="Calibri" w:cs="Calibri"/>
                <w:b/>
                <w:bCs/>
              </w:rPr>
              <w:t>Kit de contrôle de serti</w:t>
            </w:r>
            <w:r w:rsidRPr="004F070E">
              <w:rPr>
                <w:rFonts w:ascii="Calibri" w:hAnsi="Calibri" w:cs="Calibri"/>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765DE8D6" w14:textId="77777777" w:rsidR="009B21E5" w:rsidRDefault="009B21E5" w:rsidP="009B21E5">
            <w:pPr>
              <w:jc w:val="center"/>
            </w:pPr>
            <w:r w:rsidRPr="00E40DC0">
              <w:rPr>
                <w:rFonts w:ascii="Century Gothic" w:hAnsi="Century Gothic"/>
                <w:b/>
                <w:sz w:val="22"/>
                <w:szCs w:val="22"/>
              </w:rPr>
              <w:t>U</w:t>
            </w:r>
          </w:p>
        </w:tc>
        <w:tc>
          <w:tcPr>
            <w:tcW w:w="993" w:type="dxa"/>
          </w:tcPr>
          <w:p w14:paraId="0BBA44BE"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w:t>
            </w:r>
          </w:p>
        </w:tc>
        <w:tc>
          <w:tcPr>
            <w:tcW w:w="992" w:type="dxa"/>
            <w:tcBorders>
              <w:top w:val="single" w:sz="4" w:space="0" w:color="auto"/>
              <w:bottom w:val="single" w:sz="4" w:space="0" w:color="auto"/>
              <w:right w:val="single" w:sz="4" w:space="0" w:color="auto"/>
            </w:tcBorders>
          </w:tcPr>
          <w:p w14:paraId="03EBEF30"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43C6D4"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C2F63F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1A05D8" w14:textId="77777777" w:rsidR="009B21E5" w:rsidRPr="00151738" w:rsidRDefault="009B21E5" w:rsidP="009B21E5">
            <w:pPr>
              <w:jc w:val="center"/>
              <w:rPr>
                <w:rFonts w:ascii="Century Gothic" w:hAnsi="Century Gothic"/>
                <w:b/>
                <w:sz w:val="20"/>
                <w:szCs w:val="20"/>
              </w:rPr>
            </w:pPr>
          </w:p>
        </w:tc>
      </w:tr>
      <w:tr w:rsidR="009B21E5" w14:paraId="22B6D0C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CE4052B" w14:textId="77777777" w:rsidR="009B21E5" w:rsidRDefault="009B21E5" w:rsidP="009B21E5">
            <w:pPr>
              <w:jc w:val="center"/>
              <w:rPr>
                <w:rFonts w:ascii="Century Gothic" w:hAnsi="Century Gothic"/>
                <w:b/>
                <w:sz w:val="22"/>
                <w:szCs w:val="22"/>
              </w:rPr>
            </w:pPr>
            <w:r>
              <w:rPr>
                <w:rFonts w:ascii="Century Gothic" w:hAnsi="Century Gothic"/>
                <w:b/>
                <w:sz w:val="22"/>
                <w:szCs w:val="22"/>
              </w:rPr>
              <w:t>22</w:t>
            </w:r>
          </w:p>
        </w:tc>
        <w:tc>
          <w:tcPr>
            <w:tcW w:w="3772" w:type="dxa"/>
            <w:tcBorders>
              <w:top w:val="nil"/>
              <w:left w:val="single" w:sz="4" w:space="0" w:color="auto"/>
              <w:bottom w:val="single" w:sz="4" w:space="0" w:color="auto"/>
              <w:right w:val="single" w:sz="4" w:space="0" w:color="auto"/>
            </w:tcBorders>
            <w:shd w:val="clear" w:color="auto" w:fill="auto"/>
            <w:vAlign w:val="center"/>
          </w:tcPr>
          <w:p w14:paraId="12A71306" w14:textId="77777777" w:rsidR="009B21E5" w:rsidRPr="00F7758A" w:rsidRDefault="009B21E5" w:rsidP="009B21E5">
            <w:pPr>
              <w:rPr>
                <w:b/>
                <w:bCs/>
                <w:color w:val="000000"/>
                <w:sz w:val="8"/>
                <w:u w:val="single"/>
              </w:rPr>
            </w:pPr>
            <w:r>
              <w:rPr>
                <w:rFonts w:ascii="Calibri" w:hAnsi="Calibri" w:cs="Calibri"/>
                <w:b/>
                <w:bCs/>
              </w:rPr>
              <w:t>Machine de conditionnement à vide :</w:t>
            </w:r>
          </w:p>
        </w:tc>
        <w:tc>
          <w:tcPr>
            <w:tcW w:w="850" w:type="dxa"/>
            <w:tcBorders>
              <w:top w:val="single" w:sz="4" w:space="0" w:color="auto"/>
              <w:left w:val="nil"/>
              <w:bottom w:val="single" w:sz="4" w:space="0" w:color="auto"/>
              <w:right w:val="single" w:sz="4" w:space="0" w:color="auto"/>
            </w:tcBorders>
            <w:shd w:val="clear" w:color="auto" w:fill="auto"/>
          </w:tcPr>
          <w:p w14:paraId="2E917CD6" w14:textId="77777777" w:rsidR="009B21E5" w:rsidRDefault="009B21E5" w:rsidP="009B21E5">
            <w:pPr>
              <w:jc w:val="center"/>
            </w:pPr>
            <w:r w:rsidRPr="00E40DC0">
              <w:rPr>
                <w:rFonts w:ascii="Century Gothic" w:hAnsi="Century Gothic"/>
                <w:b/>
                <w:sz w:val="22"/>
                <w:szCs w:val="22"/>
              </w:rPr>
              <w:t>U</w:t>
            </w:r>
          </w:p>
        </w:tc>
        <w:tc>
          <w:tcPr>
            <w:tcW w:w="993" w:type="dxa"/>
          </w:tcPr>
          <w:p w14:paraId="1E6EE54D"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1F5F805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CC048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D7080A"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5C1C50" w14:textId="77777777" w:rsidR="009B21E5" w:rsidRPr="00151738" w:rsidRDefault="009B21E5" w:rsidP="009B21E5">
            <w:pPr>
              <w:jc w:val="center"/>
              <w:rPr>
                <w:rFonts w:ascii="Century Gothic" w:hAnsi="Century Gothic"/>
                <w:b/>
                <w:sz w:val="20"/>
                <w:szCs w:val="20"/>
              </w:rPr>
            </w:pPr>
          </w:p>
        </w:tc>
      </w:tr>
      <w:tr w:rsidR="009B21E5" w14:paraId="55C7ECD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A74201C" w14:textId="77777777" w:rsidR="009B21E5" w:rsidRPr="00F7758A" w:rsidRDefault="009B21E5" w:rsidP="009B21E5">
            <w:pPr>
              <w:jc w:val="center"/>
              <w:rPr>
                <w:rFonts w:ascii="Century Gothic" w:hAnsi="Century Gothic"/>
                <w:b/>
                <w:sz w:val="22"/>
                <w:szCs w:val="22"/>
              </w:rPr>
            </w:pPr>
            <w:r>
              <w:rPr>
                <w:rFonts w:ascii="Century Gothic" w:hAnsi="Century Gothic"/>
                <w:b/>
                <w:sz w:val="22"/>
                <w:szCs w:val="22"/>
              </w:rPr>
              <w:t>23</w:t>
            </w:r>
          </w:p>
        </w:tc>
        <w:tc>
          <w:tcPr>
            <w:tcW w:w="3772" w:type="dxa"/>
            <w:tcBorders>
              <w:top w:val="nil"/>
              <w:left w:val="single" w:sz="4" w:space="0" w:color="auto"/>
              <w:bottom w:val="single" w:sz="4" w:space="0" w:color="auto"/>
              <w:right w:val="single" w:sz="4" w:space="0" w:color="auto"/>
            </w:tcBorders>
            <w:shd w:val="clear" w:color="auto" w:fill="auto"/>
            <w:vAlign w:val="center"/>
          </w:tcPr>
          <w:p w14:paraId="3400BD65" w14:textId="77777777" w:rsidR="009B21E5" w:rsidRPr="00137E86" w:rsidRDefault="009B21E5" w:rsidP="009B21E5">
            <w:pPr>
              <w:rPr>
                <w:rFonts w:ascii="Calibri" w:hAnsi="Calibri" w:cs="Calibri"/>
              </w:rPr>
            </w:pPr>
            <w:r w:rsidRPr="00137E86">
              <w:rPr>
                <w:rFonts w:ascii="Calibri" w:hAnsi="Calibri" w:cs="Calibri"/>
                <w:b/>
                <w:bCs/>
              </w:rPr>
              <w:t xml:space="preserve">Machine de production de glace écaille : </w:t>
            </w:r>
          </w:p>
        </w:tc>
        <w:tc>
          <w:tcPr>
            <w:tcW w:w="850" w:type="dxa"/>
            <w:tcBorders>
              <w:top w:val="single" w:sz="4" w:space="0" w:color="auto"/>
              <w:left w:val="nil"/>
              <w:bottom w:val="single" w:sz="4" w:space="0" w:color="auto"/>
              <w:right w:val="single" w:sz="4" w:space="0" w:color="auto"/>
            </w:tcBorders>
            <w:shd w:val="clear" w:color="auto" w:fill="auto"/>
          </w:tcPr>
          <w:p w14:paraId="1B6EA2C3" w14:textId="77777777" w:rsidR="009B21E5" w:rsidRDefault="009B21E5" w:rsidP="009B21E5">
            <w:pPr>
              <w:jc w:val="center"/>
            </w:pPr>
            <w:r w:rsidRPr="00E40DC0">
              <w:rPr>
                <w:rFonts w:ascii="Century Gothic" w:hAnsi="Century Gothic"/>
                <w:b/>
                <w:sz w:val="22"/>
                <w:szCs w:val="22"/>
              </w:rPr>
              <w:t>U</w:t>
            </w:r>
          </w:p>
        </w:tc>
        <w:tc>
          <w:tcPr>
            <w:tcW w:w="993" w:type="dxa"/>
          </w:tcPr>
          <w:p w14:paraId="7E66C8DC"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48349EB3"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B91FC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040A13"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036860" w14:textId="77777777" w:rsidR="009B21E5" w:rsidRPr="00151738" w:rsidRDefault="009B21E5" w:rsidP="009B21E5">
            <w:pPr>
              <w:jc w:val="center"/>
              <w:rPr>
                <w:rFonts w:ascii="Century Gothic" w:hAnsi="Century Gothic"/>
                <w:b/>
                <w:sz w:val="20"/>
                <w:szCs w:val="20"/>
              </w:rPr>
            </w:pPr>
          </w:p>
        </w:tc>
      </w:tr>
      <w:tr w:rsidR="009B21E5" w14:paraId="088D98A7"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1D4BB68" w14:textId="77777777" w:rsidR="009B21E5" w:rsidRPr="00BA24DE" w:rsidRDefault="009B21E5" w:rsidP="009B21E5">
            <w:pPr>
              <w:jc w:val="center"/>
              <w:rPr>
                <w:rFonts w:ascii="Century Gothic" w:hAnsi="Century Gothic"/>
                <w:b/>
                <w:sz w:val="22"/>
                <w:szCs w:val="22"/>
              </w:rPr>
            </w:pPr>
            <w:r>
              <w:rPr>
                <w:rFonts w:ascii="Century Gothic" w:hAnsi="Century Gothic"/>
                <w:b/>
                <w:sz w:val="22"/>
                <w:szCs w:val="22"/>
              </w:rPr>
              <w:t>24</w:t>
            </w:r>
          </w:p>
        </w:tc>
        <w:tc>
          <w:tcPr>
            <w:tcW w:w="3772" w:type="dxa"/>
            <w:tcBorders>
              <w:top w:val="nil"/>
              <w:left w:val="single" w:sz="4" w:space="0" w:color="auto"/>
              <w:bottom w:val="single" w:sz="4" w:space="0" w:color="auto"/>
              <w:right w:val="single" w:sz="4" w:space="0" w:color="auto"/>
            </w:tcBorders>
            <w:shd w:val="clear" w:color="auto" w:fill="auto"/>
            <w:vAlign w:val="center"/>
          </w:tcPr>
          <w:p w14:paraId="09266871" w14:textId="77777777" w:rsidR="009B21E5" w:rsidRPr="00207FED" w:rsidRDefault="009B21E5" w:rsidP="009B21E5">
            <w:pPr>
              <w:rPr>
                <w:rFonts w:ascii="Calibri" w:hAnsi="Calibri" w:cs="Calibri"/>
              </w:rPr>
            </w:pPr>
            <w:r w:rsidRPr="00925BF6">
              <w:rPr>
                <w:rFonts w:ascii="Calibri" w:hAnsi="Calibri" w:cs="Calibri"/>
                <w:b/>
                <w:bCs/>
              </w:rPr>
              <w:t>Machine de marquage :</w:t>
            </w:r>
          </w:p>
        </w:tc>
        <w:tc>
          <w:tcPr>
            <w:tcW w:w="850" w:type="dxa"/>
            <w:tcBorders>
              <w:top w:val="single" w:sz="4" w:space="0" w:color="auto"/>
              <w:left w:val="nil"/>
              <w:bottom w:val="single" w:sz="4" w:space="0" w:color="auto"/>
              <w:right w:val="single" w:sz="4" w:space="0" w:color="auto"/>
            </w:tcBorders>
            <w:shd w:val="clear" w:color="auto" w:fill="auto"/>
          </w:tcPr>
          <w:p w14:paraId="21815AA5" w14:textId="77777777" w:rsidR="009B21E5" w:rsidRDefault="009B21E5" w:rsidP="009B21E5">
            <w:pPr>
              <w:jc w:val="center"/>
            </w:pPr>
            <w:r w:rsidRPr="00E40DC0">
              <w:rPr>
                <w:rFonts w:ascii="Century Gothic" w:hAnsi="Century Gothic"/>
                <w:b/>
                <w:sz w:val="22"/>
                <w:szCs w:val="22"/>
              </w:rPr>
              <w:t>U</w:t>
            </w:r>
          </w:p>
        </w:tc>
        <w:tc>
          <w:tcPr>
            <w:tcW w:w="993" w:type="dxa"/>
          </w:tcPr>
          <w:p w14:paraId="7A7F2A21" w14:textId="77777777" w:rsidR="009B21E5" w:rsidRPr="00BA24DE"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7B802B0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005D52"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091DA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C299A9" w14:textId="77777777" w:rsidR="009B21E5" w:rsidRPr="00151738" w:rsidRDefault="009B21E5" w:rsidP="009B21E5">
            <w:pPr>
              <w:jc w:val="center"/>
              <w:rPr>
                <w:rFonts w:ascii="Century Gothic" w:hAnsi="Century Gothic"/>
                <w:b/>
                <w:sz w:val="20"/>
                <w:szCs w:val="20"/>
              </w:rPr>
            </w:pPr>
          </w:p>
        </w:tc>
      </w:tr>
      <w:tr w:rsidR="009B21E5" w14:paraId="1F3DAE5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B25F13F" w14:textId="77777777" w:rsidR="009B21E5" w:rsidRDefault="009B21E5" w:rsidP="009B21E5">
            <w:pPr>
              <w:jc w:val="center"/>
              <w:rPr>
                <w:rFonts w:ascii="Century Gothic" w:hAnsi="Century Gothic"/>
                <w:b/>
                <w:sz w:val="22"/>
                <w:szCs w:val="22"/>
              </w:rPr>
            </w:pPr>
            <w:r>
              <w:rPr>
                <w:rFonts w:ascii="Century Gothic" w:hAnsi="Century Gothic"/>
                <w:b/>
                <w:sz w:val="22"/>
                <w:szCs w:val="22"/>
              </w:rPr>
              <w:t>25</w:t>
            </w:r>
          </w:p>
        </w:tc>
        <w:tc>
          <w:tcPr>
            <w:tcW w:w="3772" w:type="dxa"/>
            <w:tcBorders>
              <w:top w:val="nil"/>
              <w:left w:val="single" w:sz="4" w:space="0" w:color="auto"/>
              <w:bottom w:val="single" w:sz="4" w:space="0" w:color="auto"/>
              <w:right w:val="single" w:sz="4" w:space="0" w:color="auto"/>
            </w:tcBorders>
            <w:shd w:val="clear" w:color="auto" w:fill="auto"/>
            <w:vAlign w:val="center"/>
          </w:tcPr>
          <w:p w14:paraId="39A4C8AA" w14:textId="77777777" w:rsidR="009B21E5" w:rsidRPr="004E793F" w:rsidRDefault="009B21E5" w:rsidP="009B21E5">
            <w:pPr>
              <w:rPr>
                <w:b/>
                <w:bCs/>
                <w:color w:val="000000"/>
                <w:sz w:val="8"/>
                <w:u w:val="single"/>
              </w:rPr>
            </w:pPr>
            <w:r>
              <w:rPr>
                <w:rFonts w:ascii="Calibri" w:hAnsi="Calibri" w:cs="Calibri"/>
                <w:b/>
                <w:bCs/>
              </w:rPr>
              <w:t>Chambre froide positive d’environ 10 m3 :</w:t>
            </w:r>
          </w:p>
        </w:tc>
        <w:tc>
          <w:tcPr>
            <w:tcW w:w="850" w:type="dxa"/>
            <w:tcBorders>
              <w:top w:val="single" w:sz="4" w:space="0" w:color="auto"/>
              <w:left w:val="nil"/>
              <w:bottom w:val="single" w:sz="4" w:space="0" w:color="auto"/>
              <w:right w:val="single" w:sz="4" w:space="0" w:color="auto"/>
            </w:tcBorders>
            <w:shd w:val="clear" w:color="auto" w:fill="auto"/>
          </w:tcPr>
          <w:p w14:paraId="01B3063E" w14:textId="77777777" w:rsidR="009B21E5" w:rsidRDefault="009B21E5" w:rsidP="009B21E5">
            <w:pPr>
              <w:jc w:val="center"/>
            </w:pPr>
            <w:r w:rsidRPr="00E40DC0">
              <w:rPr>
                <w:rFonts w:ascii="Century Gothic" w:hAnsi="Century Gothic"/>
                <w:b/>
                <w:sz w:val="22"/>
                <w:szCs w:val="22"/>
              </w:rPr>
              <w:t>U</w:t>
            </w:r>
          </w:p>
        </w:tc>
        <w:tc>
          <w:tcPr>
            <w:tcW w:w="993" w:type="dxa"/>
          </w:tcPr>
          <w:p w14:paraId="4C031BE4"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E51C97B"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AB4163"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F8344D"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FB56CD" w14:textId="77777777" w:rsidR="009B21E5" w:rsidRPr="00151738" w:rsidRDefault="009B21E5" w:rsidP="009B21E5">
            <w:pPr>
              <w:jc w:val="center"/>
              <w:rPr>
                <w:rFonts w:ascii="Century Gothic" w:hAnsi="Century Gothic"/>
                <w:b/>
                <w:sz w:val="20"/>
                <w:szCs w:val="20"/>
              </w:rPr>
            </w:pPr>
          </w:p>
        </w:tc>
      </w:tr>
      <w:tr w:rsidR="009B21E5" w14:paraId="200E7279"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C573952" w14:textId="77777777" w:rsidR="009B21E5" w:rsidRDefault="009B21E5" w:rsidP="009B21E5">
            <w:pPr>
              <w:jc w:val="center"/>
              <w:rPr>
                <w:rFonts w:ascii="Century Gothic" w:hAnsi="Century Gothic"/>
                <w:b/>
                <w:sz w:val="22"/>
                <w:szCs w:val="22"/>
              </w:rPr>
            </w:pPr>
            <w:r>
              <w:rPr>
                <w:rFonts w:ascii="Century Gothic" w:hAnsi="Century Gothic"/>
                <w:b/>
                <w:sz w:val="22"/>
                <w:szCs w:val="22"/>
              </w:rPr>
              <w:t>26</w:t>
            </w:r>
          </w:p>
        </w:tc>
        <w:tc>
          <w:tcPr>
            <w:tcW w:w="3772" w:type="dxa"/>
            <w:tcBorders>
              <w:top w:val="nil"/>
              <w:left w:val="single" w:sz="4" w:space="0" w:color="auto"/>
              <w:bottom w:val="single" w:sz="4" w:space="0" w:color="auto"/>
              <w:right w:val="single" w:sz="4" w:space="0" w:color="auto"/>
            </w:tcBorders>
            <w:shd w:val="clear" w:color="auto" w:fill="auto"/>
            <w:vAlign w:val="center"/>
          </w:tcPr>
          <w:p w14:paraId="593ECB37" w14:textId="77777777" w:rsidR="009B21E5" w:rsidRPr="004E793F" w:rsidRDefault="009B21E5" w:rsidP="009B21E5">
            <w:pPr>
              <w:rPr>
                <w:b/>
                <w:bCs/>
                <w:color w:val="000000"/>
                <w:sz w:val="8"/>
                <w:u w:val="single"/>
              </w:rPr>
            </w:pPr>
            <w:r>
              <w:rPr>
                <w:rFonts w:ascii="Calibri" w:hAnsi="Calibri" w:cs="Calibri"/>
                <w:b/>
                <w:bCs/>
              </w:rPr>
              <w:t>Autoclave</w:t>
            </w:r>
          </w:p>
        </w:tc>
        <w:tc>
          <w:tcPr>
            <w:tcW w:w="850" w:type="dxa"/>
            <w:tcBorders>
              <w:top w:val="single" w:sz="4" w:space="0" w:color="auto"/>
              <w:left w:val="nil"/>
              <w:bottom w:val="single" w:sz="4" w:space="0" w:color="auto"/>
              <w:right w:val="single" w:sz="4" w:space="0" w:color="auto"/>
            </w:tcBorders>
            <w:shd w:val="clear" w:color="auto" w:fill="auto"/>
          </w:tcPr>
          <w:p w14:paraId="5906E14F" w14:textId="77777777" w:rsidR="009B21E5" w:rsidRDefault="009B21E5" w:rsidP="009B21E5">
            <w:pPr>
              <w:jc w:val="center"/>
            </w:pPr>
            <w:r w:rsidRPr="00E40DC0">
              <w:rPr>
                <w:rFonts w:ascii="Century Gothic" w:hAnsi="Century Gothic"/>
                <w:b/>
                <w:sz w:val="22"/>
                <w:szCs w:val="22"/>
              </w:rPr>
              <w:t>U</w:t>
            </w:r>
          </w:p>
        </w:tc>
        <w:tc>
          <w:tcPr>
            <w:tcW w:w="993" w:type="dxa"/>
          </w:tcPr>
          <w:p w14:paraId="77FE75DA"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77FC2A72"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FF55A2B"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90D5C0"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64EE15" w14:textId="77777777" w:rsidR="009B21E5" w:rsidRPr="00151738" w:rsidRDefault="009B21E5" w:rsidP="009B21E5">
            <w:pPr>
              <w:jc w:val="center"/>
              <w:rPr>
                <w:rFonts w:ascii="Century Gothic" w:hAnsi="Century Gothic"/>
                <w:b/>
                <w:sz w:val="20"/>
                <w:szCs w:val="20"/>
              </w:rPr>
            </w:pPr>
          </w:p>
        </w:tc>
      </w:tr>
      <w:tr w:rsidR="009B21E5" w14:paraId="2EBCFD41"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54A5370" w14:textId="77777777" w:rsidR="009B21E5" w:rsidRDefault="009B21E5" w:rsidP="009B21E5">
            <w:pPr>
              <w:jc w:val="center"/>
              <w:rPr>
                <w:rFonts w:ascii="Century Gothic" w:hAnsi="Century Gothic"/>
                <w:b/>
                <w:sz w:val="22"/>
                <w:szCs w:val="22"/>
              </w:rPr>
            </w:pPr>
            <w:r>
              <w:rPr>
                <w:rFonts w:ascii="Century Gothic" w:hAnsi="Century Gothic"/>
                <w:b/>
                <w:sz w:val="22"/>
                <w:szCs w:val="22"/>
              </w:rPr>
              <w:t>27</w:t>
            </w:r>
          </w:p>
        </w:tc>
        <w:tc>
          <w:tcPr>
            <w:tcW w:w="3772" w:type="dxa"/>
            <w:tcBorders>
              <w:top w:val="nil"/>
              <w:left w:val="single" w:sz="4" w:space="0" w:color="auto"/>
              <w:bottom w:val="single" w:sz="4" w:space="0" w:color="auto"/>
              <w:right w:val="single" w:sz="4" w:space="0" w:color="auto"/>
            </w:tcBorders>
            <w:shd w:val="clear" w:color="auto" w:fill="auto"/>
            <w:vAlign w:val="center"/>
          </w:tcPr>
          <w:p w14:paraId="6F6FD477" w14:textId="77777777" w:rsidR="009B21E5" w:rsidRPr="004E793F" w:rsidRDefault="009B21E5" w:rsidP="009B21E5">
            <w:pPr>
              <w:rPr>
                <w:b/>
                <w:bCs/>
                <w:color w:val="000000"/>
                <w:sz w:val="8"/>
                <w:u w:val="single"/>
              </w:rPr>
            </w:pPr>
            <w:r w:rsidRPr="004A2A24">
              <w:rPr>
                <w:rFonts w:ascii="Calibri" w:hAnsi="Calibri" w:cs="Calibri"/>
                <w:b/>
                <w:bCs/>
              </w:rPr>
              <w:t xml:space="preserve">Tunnel IQF  </w:t>
            </w:r>
          </w:p>
        </w:tc>
        <w:tc>
          <w:tcPr>
            <w:tcW w:w="850" w:type="dxa"/>
            <w:tcBorders>
              <w:top w:val="single" w:sz="4" w:space="0" w:color="auto"/>
              <w:left w:val="nil"/>
              <w:bottom w:val="single" w:sz="4" w:space="0" w:color="auto"/>
              <w:right w:val="single" w:sz="4" w:space="0" w:color="auto"/>
            </w:tcBorders>
            <w:shd w:val="clear" w:color="auto" w:fill="auto"/>
          </w:tcPr>
          <w:p w14:paraId="3036BED6" w14:textId="77777777" w:rsidR="009B21E5" w:rsidRDefault="009B21E5" w:rsidP="009B21E5">
            <w:pPr>
              <w:jc w:val="center"/>
            </w:pPr>
            <w:r w:rsidRPr="00E40DC0">
              <w:rPr>
                <w:rFonts w:ascii="Century Gothic" w:hAnsi="Century Gothic"/>
                <w:b/>
                <w:sz w:val="22"/>
                <w:szCs w:val="22"/>
              </w:rPr>
              <w:t>U</w:t>
            </w:r>
          </w:p>
        </w:tc>
        <w:tc>
          <w:tcPr>
            <w:tcW w:w="993" w:type="dxa"/>
          </w:tcPr>
          <w:p w14:paraId="3F43D6E8"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289860D8"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C7FAC8"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ECD35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73FCFB" w14:textId="77777777" w:rsidR="009B21E5" w:rsidRPr="00151738" w:rsidRDefault="009B21E5" w:rsidP="009B21E5">
            <w:pPr>
              <w:jc w:val="center"/>
              <w:rPr>
                <w:rFonts w:ascii="Century Gothic" w:hAnsi="Century Gothic"/>
                <w:b/>
                <w:sz w:val="20"/>
                <w:szCs w:val="20"/>
              </w:rPr>
            </w:pPr>
          </w:p>
        </w:tc>
      </w:tr>
      <w:tr w:rsidR="009B21E5" w14:paraId="2CD9DE00"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34C78D0" w14:textId="77777777" w:rsidR="009B21E5" w:rsidRDefault="009B21E5" w:rsidP="009B21E5">
            <w:pPr>
              <w:jc w:val="center"/>
              <w:rPr>
                <w:rFonts w:ascii="Century Gothic" w:hAnsi="Century Gothic"/>
                <w:b/>
                <w:sz w:val="22"/>
                <w:szCs w:val="22"/>
              </w:rPr>
            </w:pPr>
            <w:r>
              <w:rPr>
                <w:rFonts w:ascii="Century Gothic" w:hAnsi="Century Gothic"/>
                <w:b/>
                <w:sz w:val="22"/>
                <w:szCs w:val="22"/>
              </w:rPr>
              <w:t>28</w:t>
            </w:r>
          </w:p>
        </w:tc>
        <w:tc>
          <w:tcPr>
            <w:tcW w:w="3772" w:type="dxa"/>
            <w:tcBorders>
              <w:top w:val="nil"/>
              <w:left w:val="single" w:sz="4" w:space="0" w:color="auto"/>
              <w:bottom w:val="single" w:sz="4" w:space="0" w:color="auto"/>
              <w:right w:val="single" w:sz="4" w:space="0" w:color="auto"/>
            </w:tcBorders>
            <w:shd w:val="clear" w:color="auto" w:fill="auto"/>
            <w:vAlign w:val="center"/>
          </w:tcPr>
          <w:p w14:paraId="47C38101" w14:textId="77777777" w:rsidR="009B21E5" w:rsidRPr="003F1085" w:rsidRDefault="009B21E5" w:rsidP="009B21E5">
            <w:pPr>
              <w:rPr>
                <w:rFonts w:ascii="Calibri" w:hAnsi="Calibri" w:cs="Calibri"/>
              </w:rPr>
            </w:pPr>
            <w:r w:rsidRPr="003F1085">
              <w:rPr>
                <w:rFonts w:ascii="Calibri" w:hAnsi="Calibri" w:cs="Calibri"/>
                <w:b/>
                <w:bCs/>
              </w:rPr>
              <w:t>Transpalette manuel</w:t>
            </w:r>
          </w:p>
        </w:tc>
        <w:tc>
          <w:tcPr>
            <w:tcW w:w="850" w:type="dxa"/>
            <w:tcBorders>
              <w:top w:val="single" w:sz="4" w:space="0" w:color="auto"/>
              <w:left w:val="nil"/>
              <w:bottom w:val="single" w:sz="4" w:space="0" w:color="auto"/>
              <w:right w:val="single" w:sz="4" w:space="0" w:color="auto"/>
            </w:tcBorders>
            <w:shd w:val="clear" w:color="auto" w:fill="auto"/>
          </w:tcPr>
          <w:p w14:paraId="3238DB1B" w14:textId="77777777" w:rsidR="009B21E5" w:rsidRDefault="009B21E5" w:rsidP="009B21E5">
            <w:pPr>
              <w:jc w:val="center"/>
            </w:pPr>
            <w:r w:rsidRPr="00E40DC0">
              <w:rPr>
                <w:rFonts w:ascii="Century Gothic" w:hAnsi="Century Gothic"/>
                <w:b/>
                <w:sz w:val="22"/>
                <w:szCs w:val="22"/>
              </w:rPr>
              <w:t>U</w:t>
            </w:r>
          </w:p>
        </w:tc>
        <w:tc>
          <w:tcPr>
            <w:tcW w:w="993" w:type="dxa"/>
            <w:vAlign w:val="center"/>
          </w:tcPr>
          <w:p w14:paraId="4A3A692F" w14:textId="77777777" w:rsidR="009B21E5" w:rsidRPr="003F1085" w:rsidRDefault="009B21E5" w:rsidP="009B21E5">
            <w:pPr>
              <w:jc w:val="center"/>
              <w:rPr>
                <w:rFonts w:ascii="Calibri Light" w:hAnsi="Calibri Light" w:cs="Calibri Light"/>
                <w:sz w:val="20"/>
                <w:szCs w:val="20"/>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3DE209C4"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39D67F1"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A943D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9B9CC4" w14:textId="77777777" w:rsidR="009B21E5" w:rsidRPr="00151738" w:rsidRDefault="009B21E5" w:rsidP="009B21E5">
            <w:pPr>
              <w:jc w:val="center"/>
              <w:rPr>
                <w:rFonts w:ascii="Century Gothic" w:hAnsi="Century Gothic"/>
                <w:b/>
                <w:sz w:val="20"/>
                <w:szCs w:val="20"/>
              </w:rPr>
            </w:pPr>
          </w:p>
        </w:tc>
      </w:tr>
      <w:tr w:rsidR="009B21E5" w14:paraId="5C859E6F"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D2674D3" w14:textId="77777777" w:rsidR="009B21E5" w:rsidRDefault="009B21E5" w:rsidP="009B21E5">
            <w:pPr>
              <w:jc w:val="center"/>
              <w:rPr>
                <w:rFonts w:ascii="Century Gothic" w:hAnsi="Century Gothic"/>
                <w:b/>
                <w:sz w:val="22"/>
                <w:szCs w:val="22"/>
              </w:rPr>
            </w:pPr>
            <w:r>
              <w:rPr>
                <w:rFonts w:ascii="Century Gothic" w:hAnsi="Century Gothic"/>
                <w:b/>
                <w:sz w:val="22"/>
                <w:szCs w:val="22"/>
              </w:rPr>
              <w:t>29</w:t>
            </w:r>
          </w:p>
        </w:tc>
        <w:tc>
          <w:tcPr>
            <w:tcW w:w="3772" w:type="dxa"/>
            <w:tcBorders>
              <w:top w:val="nil"/>
              <w:left w:val="single" w:sz="4" w:space="0" w:color="auto"/>
              <w:bottom w:val="single" w:sz="4" w:space="0" w:color="auto"/>
              <w:right w:val="single" w:sz="4" w:space="0" w:color="auto"/>
            </w:tcBorders>
            <w:shd w:val="clear" w:color="auto" w:fill="auto"/>
            <w:vAlign w:val="center"/>
          </w:tcPr>
          <w:p w14:paraId="075C9FCB" w14:textId="77777777" w:rsidR="009B21E5" w:rsidRPr="001C7D88" w:rsidRDefault="009B21E5" w:rsidP="009B21E5">
            <w:pPr>
              <w:rPr>
                <w:rFonts w:ascii="Calibri" w:hAnsi="Calibri" w:cs="Calibri"/>
                <w:b/>
                <w:bCs/>
              </w:rPr>
            </w:pPr>
            <w:r w:rsidRPr="00C67EBF">
              <w:rPr>
                <w:rFonts w:ascii="Calibri" w:hAnsi="Calibri" w:cs="Calibri"/>
                <w:b/>
                <w:bCs/>
              </w:rPr>
              <w:t>Tableau de Distribution électrique</w:t>
            </w:r>
          </w:p>
        </w:tc>
        <w:tc>
          <w:tcPr>
            <w:tcW w:w="850" w:type="dxa"/>
            <w:tcBorders>
              <w:top w:val="single" w:sz="4" w:space="0" w:color="auto"/>
              <w:left w:val="nil"/>
              <w:bottom w:val="single" w:sz="4" w:space="0" w:color="auto"/>
              <w:right w:val="single" w:sz="4" w:space="0" w:color="auto"/>
            </w:tcBorders>
            <w:shd w:val="clear" w:color="auto" w:fill="auto"/>
          </w:tcPr>
          <w:p w14:paraId="076AD9C2" w14:textId="77777777" w:rsidR="009B21E5" w:rsidRDefault="009B21E5" w:rsidP="009B21E5">
            <w:pPr>
              <w:jc w:val="center"/>
            </w:pPr>
            <w:r w:rsidRPr="00E40DC0">
              <w:rPr>
                <w:rFonts w:ascii="Century Gothic" w:hAnsi="Century Gothic"/>
                <w:b/>
                <w:sz w:val="22"/>
                <w:szCs w:val="22"/>
              </w:rPr>
              <w:t>U</w:t>
            </w:r>
          </w:p>
        </w:tc>
        <w:tc>
          <w:tcPr>
            <w:tcW w:w="993" w:type="dxa"/>
          </w:tcPr>
          <w:p w14:paraId="2930A4F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1</w:t>
            </w:r>
          </w:p>
        </w:tc>
        <w:tc>
          <w:tcPr>
            <w:tcW w:w="992" w:type="dxa"/>
            <w:tcBorders>
              <w:top w:val="single" w:sz="4" w:space="0" w:color="auto"/>
              <w:bottom w:val="single" w:sz="4" w:space="0" w:color="auto"/>
              <w:right w:val="single" w:sz="4" w:space="0" w:color="auto"/>
            </w:tcBorders>
          </w:tcPr>
          <w:p w14:paraId="4A3682F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4BC7CD"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3CDD88"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0BB75A" w14:textId="77777777" w:rsidR="009B21E5" w:rsidRPr="00151738" w:rsidRDefault="009B21E5" w:rsidP="009B21E5">
            <w:pPr>
              <w:jc w:val="center"/>
              <w:rPr>
                <w:rFonts w:ascii="Century Gothic" w:hAnsi="Century Gothic"/>
                <w:b/>
                <w:sz w:val="20"/>
                <w:szCs w:val="20"/>
              </w:rPr>
            </w:pPr>
          </w:p>
        </w:tc>
      </w:tr>
      <w:tr w:rsidR="009B21E5" w14:paraId="6CF2F252" w14:textId="77777777" w:rsidTr="009B21E5">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D1BDEA5" w14:textId="77777777" w:rsidR="009B21E5" w:rsidRDefault="009B21E5" w:rsidP="009B21E5">
            <w:pPr>
              <w:jc w:val="center"/>
              <w:rPr>
                <w:rFonts w:ascii="Century Gothic" w:hAnsi="Century Gothic"/>
                <w:b/>
                <w:sz w:val="22"/>
                <w:szCs w:val="22"/>
              </w:rPr>
            </w:pPr>
            <w:r>
              <w:rPr>
                <w:rFonts w:ascii="Century Gothic" w:hAnsi="Century Gothic"/>
                <w:b/>
                <w:sz w:val="22"/>
                <w:szCs w:val="22"/>
              </w:rPr>
              <w:t>30</w:t>
            </w:r>
          </w:p>
        </w:tc>
        <w:tc>
          <w:tcPr>
            <w:tcW w:w="3772" w:type="dxa"/>
            <w:tcBorders>
              <w:top w:val="nil"/>
              <w:left w:val="single" w:sz="4" w:space="0" w:color="auto"/>
              <w:bottom w:val="single" w:sz="4" w:space="0" w:color="auto"/>
              <w:right w:val="single" w:sz="4" w:space="0" w:color="auto"/>
            </w:tcBorders>
            <w:shd w:val="clear" w:color="auto" w:fill="auto"/>
            <w:vAlign w:val="center"/>
          </w:tcPr>
          <w:p w14:paraId="01392AA6" w14:textId="77777777" w:rsidR="009B21E5" w:rsidRPr="00007DCD" w:rsidRDefault="009B21E5" w:rsidP="009B21E5">
            <w:pPr>
              <w:rPr>
                <w:rFonts w:ascii="Calibri" w:hAnsi="Calibri" w:cs="Calibri"/>
              </w:rPr>
            </w:pPr>
            <w:r w:rsidRPr="00007DCD">
              <w:rPr>
                <w:rFonts w:ascii="Calibri" w:hAnsi="Calibri" w:cs="Calibri"/>
                <w:b/>
                <w:bCs/>
              </w:rPr>
              <w:t>Paillasses humide</w:t>
            </w:r>
          </w:p>
        </w:tc>
        <w:tc>
          <w:tcPr>
            <w:tcW w:w="850" w:type="dxa"/>
            <w:tcBorders>
              <w:top w:val="single" w:sz="4" w:space="0" w:color="auto"/>
              <w:left w:val="nil"/>
              <w:bottom w:val="single" w:sz="4" w:space="0" w:color="auto"/>
              <w:right w:val="single" w:sz="4" w:space="0" w:color="auto"/>
            </w:tcBorders>
            <w:shd w:val="clear" w:color="auto" w:fill="auto"/>
          </w:tcPr>
          <w:p w14:paraId="0925D975" w14:textId="77777777" w:rsidR="009B21E5" w:rsidRDefault="009B21E5" w:rsidP="009B21E5">
            <w:pPr>
              <w:jc w:val="center"/>
            </w:pPr>
            <w:r w:rsidRPr="00E40DC0">
              <w:rPr>
                <w:rFonts w:ascii="Century Gothic" w:hAnsi="Century Gothic"/>
                <w:b/>
                <w:sz w:val="22"/>
                <w:szCs w:val="22"/>
              </w:rPr>
              <w:t>U</w:t>
            </w:r>
          </w:p>
        </w:tc>
        <w:tc>
          <w:tcPr>
            <w:tcW w:w="993" w:type="dxa"/>
          </w:tcPr>
          <w:p w14:paraId="0C1404FF" w14:textId="77777777" w:rsidR="009B21E5" w:rsidRPr="009A28C3" w:rsidRDefault="009B21E5" w:rsidP="009B21E5">
            <w:pPr>
              <w:tabs>
                <w:tab w:val="left" w:pos="284"/>
              </w:tabs>
              <w:suppressAutoHyphens/>
              <w:autoSpaceDN w:val="0"/>
              <w:spacing w:line="276" w:lineRule="auto"/>
              <w:jc w:val="center"/>
              <w:textAlignment w:val="baseline"/>
              <w:rPr>
                <w:rFonts w:ascii="Century Gothic" w:hAnsi="Century Gothic"/>
                <w:b/>
                <w:sz w:val="22"/>
                <w:szCs w:val="22"/>
              </w:rPr>
            </w:pPr>
            <w:r>
              <w:rPr>
                <w:rFonts w:ascii="Century Gothic" w:hAnsi="Century Gothic"/>
                <w:b/>
                <w:sz w:val="22"/>
                <w:szCs w:val="22"/>
              </w:rPr>
              <w:t>2</w:t>
            </w:r>
          </w:p>
        </w:tc>
        <w:tc>
          <w:tcPr>
            <w:tcW w:w="992" w:type="dxa"/>
            <w:tcBorders>
              <w:top w:val="single" w:sz="4" w:space="0" w:color="auto"/>
              <w:bottom w:val="single" w:sz="4" w:space="0" w:color="auto"/>
              <w:right w:val="single" w:sz="4" w:space="0" w:color="auto"/>
            </w:tcBorders>
          </w:tcPr>
          <w:p w14:paraId="77105F0C" w14:textId="77777777" w:rsidR="009B21E5" w:rsidRPr="00151738" w:rsidRDefault="009B21E5" w:rsidP="009B21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A1B3E97"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23D0664"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2AF482" w14:textId="77777777" w:rsidR="009B21E5" w:rsidRPr="00151738" w:rsidRDefault="009B21E5" w:rsidP="009B21E5">
            <w:pPr>
              <w:jc w:val="center"/>
              <w:rPr>
                <w:rFonts w:ascii="Century Gothic" w:hAnsi="Century Gothic"/>
                <w:b/>
                <w:sz w:val="20"/>
                <w:szCs w:val="20"/>
              </w:rPr>
            </w:pPr>
          </w:p>
        </w:tc>
      </w:tr>
      <w:tr w:rsidR="009B21E5" w14:paraId="4FCF802A"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3F471E7D" w14:textId="77777777" w:rsidR="009B21E5" w:rsidRPr="00151738" w:rsidRDefault="009B21E5" w:rsidP="009B21E5">
            <w:pPr>
              <w:spacing w:before="240" w:after="240"/>
              <w:rPr>
                <w:rFonts w:ascii="Century Gothic" w:hAnsi="Century Gothic"/>
                <w:b/>
                <w:sz w:val="20"/>
                <w:szCs w:val="20"/>
              </w:rPr>
            </w:pPr>
            <w:r w:rsidRPr="00151738">
              <w:rPr>
                <w:rFonts w:ascii="Century Gothic" w:hAnsi="Century Gothic"/>
                <w:b/>
                <w:sz w:val="20"/>
                <w:szCs w:val="20"/>
              </w:rPr>
              <w:lastRenderedPageBreak/>
              <w:t>MONTANT TOTAL =</w:t>
            </w:r>
          </w:p>
        </w:tc>
        <w:tc>
          <w:tcPr>
            <w:tcW w:w="992" w:type="dxa"/>
            <w:tcBorders>
              <w:top w:val="single" w:sz="4" w:space="0" w:color="auto"/>
              <w:left w:val="single" w:sz="4" w:space="0" w:color="auto"/>
              <w:bottom w:val="single" w:sz="4" w:space="0" w:color="auto"/>
              <w:right w:val="single" w:sz="4" w:space="0" w:color="auto"/>
            </w:tcBorders>
          </w:tcPr>
          <w:p w14:paraId="26696E10" w14:textId="77777777" w:rsidR="009B21E5" w:rsidRPr="00151738" w:rsidRDefault="009B21E5" w:rsidP="009B21E5">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5B02EAF" w14:textId="77777777" w:rsidR="009B21E5" w:rsidRPr="00151738" w:rsidRDefault="009B21E5" w:rsidP="009B21E5">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2FBC55E" w14:textId="77777777" w:rsidR="009B21E5" w:rsidRPr="00151738" w:rsidRDefault="009B21E5" w:rsidP="009B21E5">
            <w:pPr>
              <w:jc w:val="center"/>
              <w:rPr>
                <w:rFonts w:ascii="Century Gothic" w:hAnsi="Century Gothic"/>
                <w:b/>
                <w:sz w:val="20"/>
                <w:szCs w:val="20"/>
              </w:rPr>
            </w:pPr>
          </w:p>
        </w:tc>
      </w:tr>
      <w:tr w:rsidR="009B21E5" w14:paraId="6FC14B41"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6749D01" w14:textId="77777777" w:rsidR="009B21E5" w:rsidRPr="00151738" w:rsidRDefault="009B21E5" w:rsidP="009B21E5">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B80FB9" w14:textId="77777777" w:rsidR="009B21E5" w:rsidRPr="00151738" w:rsidRDefault="009B21E5" w:rsidP="009B21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3FF651" w14:textId="77777777" w:rsidR="009B21E5" w:rsidRPr="00151738" w:rsidRDefault="009B21E5" w:rsidP="009B21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2730" w14:textId="77777777" w:rsidR="009B21E5" w:rsidRPr="00151738" w:rsidRDefault="009B21E5" w:rsidP="009B21E5">
            <w:pPr>
              <w:jc w:val="center"/>
              <w:rPr>
                <w:rFonts w:ascii="Century Gothic" w:hAnsi="Century Gothic"/>
                <w:b/>
                <w:sz w:val="20"/>
                <w:szCs w:val="20"/>
              </w:rPr>
            </w:pPr>
          </w:p>
        </w:tc>
      </w:tr>
    </w:tbl>
    <w:p w14:paraId="6570EF40" w14:textId="77777777" w:rsidR="009B21E5" w:rsidRPr="00151738" w:rsidRDefault="009B21E5" w:rsidP="009B21E5">
      <w:pPr>
        <w:autoSpaceDE w:val="0"/>
        <w:autoSpaceDN w:val="0"/>
        <w:adjustRightInd w:val="0"/>
        <w:rPr>
          <w:sz w:val="6"/>
        </w:rPr>
      </w:pPr>
    </w:p>
    <w:p w14:paraId="38976728" w14:textId="77777777" w:rsidR="009B21E5" w:rsidRDefault="009B21E5" w:rsidP="009B21E5">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35D3B81" w14:textId="77777777" w:rsidR="009B21E5" w:rsidRPr="00151738" w:rsidRDefault="009B21E5" w:rsidP="009B21E5">
      <w:pPr>
        <w:rPr>
          <w:b/>
          <w:bCs/>
          <w:sz w:val="2"/>
          <w:szCs w:val="22"/>
        </w:rPr>
      </w:pPr>
    </w:p>
    <w:p w14:paraId="4AC092C3" w14:textId="77777777" w:rsidR="009B21E5" w:rsidRPr="00151738" w:rsidRDefault="009B21E5" w:rsidP="009B21E5">
      <w:pPr>
        <w:rPr>
          <w:b/>
          <w:bCs/>
          <w:sz w:val="2"/>
          <w:szCs w:val="22"/>
        </w:rPr>
      </w:pPr>
    </w:p>
    <w:p w14:paraId="58CB26F1" w14:textId="77777777" w:rsidR="009B21E5" w:rsidRDefault="009B21E5" w:rsidP="009B21E5">
      <w:pPr>
        <w:jc w:val="right"/>
        <w:rPr>
          <w:rFonts w:ascii="Century Gothic" w:hAnsi="Century Gothic"/>
          <w:b/>
          <w:sz w:val="22"/>
          <w:szCs w:val="22"/>
        </w:rPr>
      </w:pPr>
      <w:r w:rsidRPr="00151738">
        <w:rPr>
          <w:rFonts w:ascii="Century Gothic" w:hAnsi="Century Gothic"/>
          <w:b/>
          <w:sz w:val="22"/>
          <w:szCs w:val="22"/>
        </w:rPr>
        <w:t>Fait à ……………………… le ………………………………</w:t>
      </w:r>
    </w:p>
    <w:p w14:paraId="04A1DF2B" w14:textId="77777777" w:rsidR="009B21E5" w:rsidRPr="00151738" w:rsidRDefault="009B21E5" w:rsidP="009B21E5">
      <w:pPr>
        <w:jc w:val="right"/>
        <w:rPr>
          <w:rFonts w:ascii="Century Gothic" w:hAnsi="Century Gothic"/>
          <w:b/>
          <w:sz w:val="10"/>
          <w:szCs w:val="22"/>
        </w:rPr>
      </w:pPr>
    </w:p>
    <w:p w14:paraId="50FB3283" w14:textId="77777777" w:rsidR="009B21E5" w:rsidRDefault="009B21E5" w:rsidP="009B21E5">
      <w:pPr>
        <w:jc w:val="center"/>
        <w:rPr>
          <w:rFonts w:ascii="Century Gothic" w:hAnsi="Century Gothic"/>
          <w:b/>
        </w:rPr>
      </w:pPr>
      <w:r>
        <w:rPr>
          <w:rFonts w:ascii="Century Gothic" w:hAnsi="Century Gothic"/>
          <w:b/>
        </w:rPr>
        <w:t xml:space="preserve">                                                                     </w:t>
      </w:r>
    </w:p>
    <w:p w14:paraId="4FCDA6C7" w14:textId="77777777" w:rsidR="009B21E5" w:rsidRDefault="009B21E5" w:rsidP="009B21E5">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1F83FC4F" w14:textId="77777777" w:rsidR="009B21E5" w:rsidRDefault="009B21E5" w:rsidP="009B21E5">
      <w:pPr>
        <w:jc w:val="center"/>
        <w:rPr>
          <w:rFonts w:ascii="Century Gothic" w:hAnsi="Century Gothic"/>
          <w:bCs/>
          <w:sz w:val="22"/>
        </w:rPr>
      </w:pPr>
    </w:p>
    <w:p w14:paraId="36775787" w14:textId="77777777" w:rsidR="009F441B" w:rsidRDefault="009F441B" w:rsidP="009B21E5">
      <w:pPr>
        <w:tabs>
          <w:tab w:val="left" w:pos="3686"/>
        </w:tabs>
        <w:jc w:val="both"/>
        <w:rPr>
          <w:rFonts w:ascii="Century Gothic" w:hAnsi="Century Gothic" w:cs="Calibri"/>
          <w:b/>
          <w:bCs/>
          <w:snapToGrid w:val="0"/>
          <w:sz w:val="22"/>
          <w:szCs w:val="22"/>
        </w:rPr>
      </w:pPr>
    </w:p>
    <w:p w14:paraId="532A014B" w14:textId="06459525" w:rsidR="009B21E5" w:rsidRPr="003F1085" w:rsidRDefault="009B21E5" w:rsidP="009B21E5">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2 :</w:t>
      </w:r>
      <w:r w:rsidRPr="003F1085">
        <w:rPr>
          <w:rFonts w:ascii="Century Gothic" w:hAnsi="Century Gothic" w:cs="Calibri"/>
          <w:b/>
          <w:bCs/>
          <w:snapToGrid w:val="0"/>
          <w:sz w:val="22"/>
          <w:szCs w:val="22"/>
        </w:rPr>
        <w:t xml:space="preserve"> </w:t>
      </w:r>
      <w:r>
        <w:rPr>
          <w:rFonts w:ascii="Century Gothic" w:hAnsi="Century Gothic" w:cs="Calibri"/>
          <w:b/>
          <w:bCs/>
          <w:snapToGrid w:val="0"/>
          <w:sz w:val="22"/>
          <w:szCs w:val="22"/>
        </w:rPr>
        <w:t>Hall produits de terroir</w:t>
      </w:r>
    </w:p>
    <w:p w14:paraId="4B770A66" w14:textId="77777777" w:rsidR="009B21E5" w:rsidRDefault="009B21E5" w:rsidP="009B21E5">
      <w:pPr>
        <w:pStyle w:val="BodyText21"/>
        <w:tabs>
          <w:tab w:val="left" w:pos="4320"/>
        </w:tabs>
        <w:spacing w:line="276" w:lineRule="auto"/>
        <w:ind w:left="0"/>
        <w:jc w:val="left"/>
        <w:rPr>
          <w:rFonts w:ascii="Century Gothic" w:hAnsi="Century Gothic"/>
          <w:bCs/>
          <w:sz w:val="22"/>
        </w:rPr>
      </w:pPr>
    </w:p>
    <w:tbl>
      <w:tblPr>
        <w:tblW w:w="10770" w:type="dxa"/>
        <w:jc w:val="center"/>
        <w:tblBorders>
          <w:top w:val="single" w:sz="4" w:space="0" w:color="auto"/>
        </w:tblBorders>
        <w:tblCellMar>
          <w:left w:w="70" w:type="dxa"/>
          <w:right w:w="70" w:type="dxa"/>
        </w:tblCellMar>
        <w:tblLook w:val="0000" w:firstRow="0" w:lastRow="0" w:firstColumn="0" w:lastColumn="0" w:noHBand="0" w:noVBand="0"/>
      </w:tblPr>
      <w:tblGrid>
        <w:gridCol w:w="712"/>
        <w:gridCol w:w="7221"/>
        <w:gridCol w:w="1418"/>
        <w:gridCol w:w="1419"/>
      </w:tblGrid>
      <w:tr w:rsidR="009F441B" w14:paraId="72B926D6" w14:textId="77777777" w:rsidTr="009F441B">
        <w:trPr>
          <w:trHeight w:val="100"/>
          <w:jc w:val="center"/>
        </w:trPr>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14:paraId="1D4B37DD" w14:textId="77777777" w:rsidR="009F441B" w:rsidRPr="00BA24DE" w:rsidRDefault="009F441B" w:rsidP="009F441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7221" w:type="dxa"/>
            <w:tcBorders>
              <w:top w:val="single" w:sz="4" w:space="0" w:color="auto"/>
              <w:left w:val="nil"/>
              <w:bottom w:val="single" w:sz="4" w:space="0" w:color="auto"/>
              <w:right w:val="single" w:sz="4" w:space="0" w:color="auto"/>
            </w:tcBorders>
            <w:shd w:val="clear" w:color="auto" w:fill="auto"/>
            <w:vAlign w:val="center"/>
          </w:tcPr>
          <w:p w14:paraId="69AAC81D" w14:textId="77777777" w:rsidR="009F441B" w:rsidRPr="00BA24DE" w:rsidRDefault="009F441B" w:rsidP="009F441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18" w:type="dxa"/>
            <w:tcBorders>
              <w:top w:val="single" w:sz="4" w:space="0" w:color="auto"/>
              <w:left w:val="nil"/>
              <w:bottom w:val="single" w:sz="4" w:space="0" w:color="auto"/>
              <w:right w:val="single" w:sz="4" w:space="0" w:color="auto"/>
            </w:tcBorders>
            <w:shd w:val="clear" w:color="auto" w:fill="auto"/>
            <w:vAlign w:val="center"/>
          </w:tcPr>
          <w:p w14:paraId="57CBEE87" w14:textId="77777777" w:rsidR="009F441B" w:rsidRPr="00BA24DE" w:rsidRDefault="009F441B" w:rsidP="009F441B">
            <w:pPr>
              <w:tabs>
                <w:tab w:val="left" w:pos="284"/>
              </w:tabs>
              <w:suppressAutoHyphens/>
              <w:autoSpaceDN w:val="0"/>
              <w:jc w:val="center"/>
              <w:textAlignment w:val="baseline"/>
              <w:rPr>
                <w:rFonts w:ascii="Century Gothic" w:hAnsi="Century Gothic"/>
                <w:b/>
                <w:sz w:val="22"/>
                <w:szCs w:val="22"/>
              </w:rPr>
            </w:pPr>
            <w:r w:rsidRPr="003F1085">
              <w:rPr>
                <w:rFonts w:ascii="Century Gothic" w:hAnsi="Century Gothic"/>
                <w:b/>
                <w:sz w:val="16"/>
                <w:szCs w:val="16"/>
              </w:rPr>
              <w:t>Proposition du soumissionnaire</w:t>
            </w:r>
          </w:p>
        </w:tc>
        <w:tc>
          <w:tcPr>
            <w:tcW w:w="1419" w:type="dxa"/>
            <w:tcBorders>
              <w:top w:val="single" w:sz="4" w:space="0" w:color="auto"/>
              <w:left w:val="nil"/>
              <w:bottom w:val="single" w:sz="4" w:space="0" w:color="auto"/>
              <w:right w:val="single" w:sz="4" w:space="0" w:color="auto"/>
            </w:tcBorders>
            <w:shd w:val="clear" w:color="auto" w:fill="auto"/>
            <w:vAlign w:val="center"/>
          </w:tcPr>
          <w:p w14:paraId="458AA3C2" w14:textId="77777777" w:rsidR="009F441B" w:rsidRPr="00BA24DE" w:rsidRDefault="009F441B" w:rsidP="009F441B">
            <w:pPr>
              <w:tabs>
                <w:tab w:val="left" w:pos="284"/>
              </w:tabs>
              <w:suppressAutoHyphens/>
              <w:autoSpaceDN w:val="0"/>
              <w:jc w:val="center"/>
              <w:textAlignment w:val="baseline"/>
              <w:rPr>
                <w:rFonts w:ascii="Century Gothic" w:hAnsi="Century Gothic"/>
                <w:b/>
                <w:sz w:val="22"/>
                <w:szCs w:val="22"/>
              </w:rPr>
            </w:pPr>
            <w:r w:rsidRPr="003F1085">
              <w:rPr>
                <w:rFonts w:ascii="Century Gothic" w:hAnsi="Century Gothic"/>
                <w:b/>
                <w:sz w:val="16"/>
                <w:szCs w:val="16"/>
              </w:rPr>
              <w:t>Appréciation de l’administration</w:t>
            </w:r>
          </w:p>
        </w:tc>
      </w:tr>
      <w:tr w:rsidR="009F441B" w:rsidRPr="00EE1C73" w14:paraId="1453DF06"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4413C605" w14:textId="77777777" w:rsidR="009F441B" w:rsidRDefault="009F441B" w:rsidP="009F441B">
            <w:pPr>
              <w:jc w:val="center"/>
              <w:rPr>
                <w:rFonts w:ascii="Century Gothic" w:hAnsi="Century Gothic"/>
                <w:b/>
                <w:sz w:val="22"/>
                <w:szCs w:val="22"/>
              </w:rPr>
            </w:pPr>
            <w:r>
              <w:rPr>
                <w:rFonts w:ascii="Century Gothic" w:hAnsi="Century Gothic"/>
                <w:b/>
                <w:sz w:val="22"/>
                <w:szCs w:val="22"/>
              </w:rPr>
              <w:t>1</w:t>
            </w:r>
          </w:p>
          <w:p w14:paraId="45A08568" w14:textId="77777777" w:rsidR="009F441B" w:rsidRDefault="009F441B" w:rsidP="009F441B">
            <w:pPr>
              <w:jc w:val="center"/>
              <w:rPr>
                <w:rFonts w:ascii="Century Gothic" w:hAnsi="Century Gothic"/>
                <w:b/>
                <w:sz w:val="22"/>
                <w:szCs w:val="22"/>
              </w:rPr>
            </w:pPr>
          </w:p>
        </w:tc>
        <w:tc>
          <w:tcPr>
            <w:tcW w:w="7221" w:type="dxa"/>
            <w:tcBorders>
              <w:top w:val="single" w:sz="4" w:space="0" w:color="auto"/>
              <w:left w:val="single" w:sz="4" w:space="0" w:color="auto"/>
              <w:bottom w:val="single" w:sz="4" w:space="0" w:color="auto"/>
              <w:right w:val="single" w:sz="4" w:space="0" w:color="auto"/>
            </w:tcBorders>
            <w:shd w:val="clear" w:color="auto" w:fill="auto"/>
            <w:vAlign w:val="center"/>
          </w:tcPr>
          <w:p w14:paraId="3A2ACD95" w14:textId="77777777" w:rsidR="009F441B" w:rsidRPr="001A6DCB" w:rsidRDefault="009F441B" w:rsidP="009F441B">
            <w:pPr>
              <w:rPr>
                <w:rFonts w:ascii="Calibri" w:hAnsi="Calibri" w:cs="Calibri"/>
              </w:rPr>
            </w:pPr>
          </w:p>
          <w:p w14:paraId="171DAF10" w14:textId="77777777" w:rsidR="009F441B" w:rsidRPr="001A6DCB" w:rsidRDefault="009F441B" w:rsidP="009F441B">
            <w:pPr>
              <w:rPr>
                <w:rFonts w:ascii="Calibri" w:hAnsi="Calibri" w:cs="Calibri"/>
                <w:b/>
                <w:bCs/>
              </w:rPr>
            </w:pPr>
            <w:r w:rsidRPr="001A6DCB">
              <w:rPr>
                <w:rFonts w:ascii="Calibri" w:hAnsi="Calibri" w:cs="Calibri"/>
                <w:b/>
                <w:bCs/>
              </w:rPr>
              <w:t>Alambics et distillateur professionnel en INOX 304 capacité d’environ 100 litres :</w:t>
            </w:r>
          </w:p>
          <w:p w14:paraId="68D1BBCC" w14:textId="77777777" w:rsidR="009F441B" w:rsidRPr="001A6DCB" w:rsidRDefault="009F441B" w:rsidP="009F441B">
            <w:pPr>
              <w:rPr>
                <w:rFonts w:ascii="Calibri" w:hAnsi="Calibri" w:cs="Calibri"/>
              </w:rPr>
            </w:pPr>
            <w:r w:rsidRPr="001A6DCB">
              <w:rPr>
                <w:rFonts w:ascii="Calibri" w:hAnsi="Calibri" w:cs="Calibri"/>
              </w:rPr>
              <w:t xml:space="preserve">Comprenant :                                                                                              </w:t>
            </w:r>
          </w:p>
          <w:p w14:paraId="511E69C9" w14:textId="77777777" w:rsidR="009F441B" w:rsidRPr="001A6DCB" w:rsidRDefault="009F441B" w:rsidP="009F441B">
            <w:pPr>
              <w:rPr>
                <w:rFonts w:ascii="Calibri" w:hAnsi="Calibri" w:cs="Calibri"/>
              </w:rPr>
            </w:pPr>
            <w:r w:rsidRPr="001A6DCB">
              <w:rPr>
                <w:rFonts w:ascii="Calibri" w:hAnsi="Calibri" w:cs="Calibri"/>
              </w:rPr>
              <w:t xml:space="preserve">- Une CUVE INOX 304 avec fond plat, 1 x grille INOX 304 perforée avec mat de soulèvement                                                    </w:t>
            </w:r>
          </w:p>
          <w:p w14:paraId="16CD1458" w14:textId="77777777" w:rsidR="009F441B" w:rsidRPr="001A6DCB" w:rsidRDefault="009F441B" w:rsidP="009F441B">
            <w:pPr>
              <w:rPr>
                <w:rFonts w:ascii="Calibri" w:hAnsi="Calibri" w:cs="Calibri"/>
              </w:rPr>
            </w:pPr>
            <w:r w:rsidRPr="001A6DCB">
              <w:rPr>
                <w:rFonts w:ascii="Calibri" w:hAnsi="Calibri" w:cs="Calibri"/>
              </w:rPr>
              <w:t xml:space="preserve">- Un couvercle INOX 304 avec fermeture par cerclage, joint silicone et tuyauteries INOX 304                                                               </w:t>
            </w:r>
          </w:p>
          <w:p w14:paraId="54924304" w14:textId="77777777" w:rsidR="009F441B" w:rsidRPr="001A6DCB" w:rsidRDefault="009F441B" w:rsidP="009F441B">
            <w:pPr>
              <w:rPr>
                <w:rFonts w:ascii="Calibri" w:hAnsi="Calibri" w:cs="Calibri"/>
              </w:rPr>
            </w:pPr>
            <w:r w:rsidRPr="001A6DCB">
              <w:rPr>
                <w:rFonts w:ascii="Calibri" w:hAnsi="Calibri" w:cs="Calibri"/>
              </w:rPr>
              <w:t>- Un condenseur avec serpentin INOX 304</w:t>
            </w:r>
          </w:p>
          <w:p w14:paraId="0A21E27F" w14:textId="77777777" w:rsidR="009F441B" w:rsidRPr="001A6DCB" w:rsidRDefault="009F441B" w:rsidP="009F441B">
            <w:pPr>
              <w:rPr>
                <w:rFonts w:ascii="Calibri" w:hAnsi="Calibri" w:cs="Calibri"/>
              </w:rPr>
            </w:pPr>
            <w:r w:rsidRPr="001A6DCB">
              <w:rPr>
                <w:rFonts w:ascii="Calibri" w:hAnsi="Calibri" w:cs="Calibri"/>
              </w:rPr>
              <w:t>- Un support inox diamètre environ 365 mm, permettant de surélever le condenseur</w:t>
            </w:r>
          </w:p>
          <w:p w14:paraId="50FAE725" w14:textId="77777777" w:rsidR="009F441B" w:rsidRPr="001A6DCB" w:rsidRDefault="009F441B" w:rsidP="009F441B">
            <w:pPr>
              <w:rPr>
                <w:rFonts w:ascii="Calibri" w:hAnsi="Calibri" w:cs="Calibri"/>
              </w:rPr>
            </w:pPr>
            <w:r w:rsidRPr="001A6DCB">
              <w:rPr>
                <w:rFonts w:ascii="Calibri" w:hAnsi="Calibri" w:cs="Calibri"/>
              </w:rPr>
              <w:t xml:space="preserve">- Une soupape en INOX 1/2"                                                                </w:t>
            </w:r>
          </w:p>
          <w:p w14:paraId="44825B72" w14:textId="77777777" w:rsidR="009F441B" w:rsidRPr="001A6DCB" w:rsidRDefault="009F441B" w:rsidP="009F441B">
            <w:pPr>
              <w:rPr>
                <w:rFonts w:ascii="Calibri" w:hAnsi="Calibri" w:cs="Calibri"/>
              </w:rPr>
            </w:pPr>
            <w:r w:rsidRPr="001A6DCB">
              <w:rPr>
                <w:rFonts w:ascii="Calibri" w:hAnsi="Calibri" w:cs="Calibri"/>
              </w:rPr>
              <w:t>- Un thermomètre de cuve supplémentaire INOX permet un contrôle de la température - DN15, se vissant sur piquage femelle DN15 - 1/2" - INOX.</w:t>
            </w:r>
          </w:p>
          <w:p w14:paraId="57FAF88F" w14:textId="77777777" w:rsidR="009F441B" w:rsidRPr="001A6DCB" w:rsidRDefault="009F441B" w:rsidP="009F441B">
            <w:pPr>
              <w:rPr>
                <w:rFonts w:ascii="Calibri" w:hAnsi="Calibri" w:cs="Calibri"/>
              </w:rPr>
            </w:pPr>
            <w:r w:rsidRPr="001A6DCB">
              <w:rPr>
                <w:rFonts w:ascii="Calibri" w:hAnsi="Calibri" w:cs="Calibri"/>
              </w:rPr>
              <w:t xml:space="preserve">- Un manomètre de pression vapeur INOX permettant de surveiller la pression de distillation                                                                                                                                                                                                                                                                       </w:t>
            </w:r>
          </w:p>
          <w:p w14:paraId="521E5F1D" w14:textId="77777777" w:rsidR="009F441B" w:rsidRPr="001A6DCB" w:rsidRDefault="009F441B" w:rsidP="009F441B">
            <w:pPr>
              <w:rPr>
                <w:rFonts w:ascii="Calibri" w:hAnsi="Calibri" w:cs="Calibri"/>
              </w:rPr>
            </w:pPr>
            <w:r w:rsidRPr="001A6DCB">
              <w:rPr>
                <w:rFonts w:ascii="Calibri" w:hAnsi="Calibri" w:cs="Calibri"/>
              </w:rPr>
              <w:t>Un Générateur de vapeur électrique minimum 9 Kw</w:t>
            </w:r>
          </w:p>
          <w:p w14:paraId="7233BB37" w14:textId="77777777" w:rsidR="009F441B" w:rsidRPr="001A6DCB" w:rsidRDefault="009F441B" w:rsidP="009F441B">
            <w:pPr>
              <w:rPr>
                <w:rFonts w:ascii="Calibri" w:hAnsi="Calibri" w:cs="Calibri"/>
              </w:rPr>
            </w:pPr>
            <w:r w:rsidRPr="001A6DCB">
              <w:rPr>
                <w:rFonts w:ascii="Calibri" w:hAnsi="Calibri" w:cs="Calibri"/>
              </w:rPr>
              <w:t xml:space="preserve"> Vapeur douce comprenant : </w:t>
            </w:r>
          </w:p>
          <w:p w14:paraId="45A22B76" w14:textId="77777777" w:rsidR="009F441B" w:rsidRPr="001A6DCB" w:rsidRDefault="009F441B" w:rsidP="009F441B">
            <w:pPr>
              <w:rPr>
                <w:rFonts w:ascii="Calibri" w:hAnsi="Calibri" w:cs="Calibri"/>
              </w:rPr>
            </w:pPr>
            <w:r w:rsidRPr="001A6DCB">
              <w:rPr>
                <w:rFonts w:ascii="Calibri" w:hAnsi="Calibri" w:cs="Calibri"/>
              </w:rPr>
              <w:t>- Chaudière INOX 304, vapeur propre : débit environ 30 kg/h pour distillateur d’environ 100 litres</w:t>
            </w:r>
          </w:p>
          <w:p w14:paraId="796A18B8" w14:textId="77777777" w:rsidR="009F441B" w:rsidRPr="001A6DCB" w:rsidRDefault="009F441B" w:rsidP="009F441B">
            <w:pPr>
              <w:rPr>
                <w:rFonts w:ascii="Calibri" w:hAnsi="Calibri" w:cs="Calibri"/>
              </w:rPr>
            </w:pPr>
            <w:r w:rsidRPr="001A6DCB">
              <w:rPr>
                <w:rFonts w:ascii="Calibri" w:hAnsi="Calibri" w:cs="Calibri"/>
              </w:rPr>
              <w:t>- Alimentation électrique : TRI 380V</w:t>
            </w:r>
          </w:p>
          <w:p w14:paraId="7643364A" w14:textId="77777777" w:rsidR="009F441B" w:rsidRPr="001A6DCB" w:rsidRDefault="009F441B" w:rsidP="009F441B">
            <w:pPr>
              <w:rPr>
                <w:rFonts w:ascii="Calibri" w:hAnsi="Calibri" w:cs="Calibri"/>
              </w:rPr>
            </w:pPr>
            <w:r w:rsidRPr="001A6DCB">
              <w:rPr>
                <w:rFonts w:ascii="Calibri" w:hAnsi="Calibri" w:cs="Calibri"/>
              </w:rPr>
              <w:t>UN ESSENCIER INOX 3 litres minimum - INOX 304</w:t>
            </w:r>
          </w:p>
          <w:p w14:paraId="0B86A102" w14:textId="77777777" w:rsidR="009F441B" w:rsidRPr="001A6DCB" w:rsidRDefault="009F441B" w:rsidP="009F441B">
            <w:pPr>
              <w:rPr>
                <w:rFonts w:ascii="Calibri" w:hAnsi="Calibri" w:cs="Calibri"/>
              </w:rPr>
            </w:pPr>
            <w:r w:rsidRPr="001A6DCB">
              <w:rPr>
                <w:rFonts w:ascii="Calibri" w:hAnsi="Calibri" w:cs="Calibri"/>
              </w:rPr>
              <w:t>- Avec voyant verre - robinetterie inox 304</w:t>
            </w:r>
          </w:p>
          <w:p w14:paraId="46DB8166" w14:textId="77777777" w:rsidR="009F441B" w:rsidRPr="001A6DCB" w:rsidRDefault="009F441B" w:rsidP="009F441B">
            <w:pPr>
              <w:rPr>
                <w:rFonts w:ascii="Calibri" w:hAnsi="Calibri" w:cs="Calibri"/>
              </w:rPr>
            </w:pPr>
            <w:r w:rsidRPr="001A6DCB">
              <w:rPr>
                <w:rFonts w:ascii="Calibri" w:hAnsi="Calibri" w:cs="Calibri"/>
              </w:rPr>
              <w:t>- Avec ouverture rapide pour nettoyage interne</w:t>
            </w:r>
          </w:p>
          <w:p w14:paraId="6DFFFE51" w14:textId="77777777" w:rsidR="009F441B" w:rsidRPr="001A6DCB" w:rsidRDefault="009F441B" w:rsidP="009F441B">
            <w:pPr>
              <w:rPr>
                <w:rFonts w:ascii="Calibri" w:hAnsi="Calibri" w:cs="Calibri"/>
              </w:rPr>
            </w:pPr>
            <w:r w:rsidRPr="001A6DCB">
              <w:rPr>
                <w:rFonts w:ascii="Calibri" w:hAnsi="Calibri" w:cs="Calibri"/>
              </w:rPr>
              <w:t>FUT INOX 304 - 3 litres minimum</w:t>
            </w:r>
          </w:p>
          <w:p w14:paraId="10CC6895" w14:textId="77777777" w:rsidR="009F441B" w:rsidRPr="001A6DCB" w:rsidRDefault="009F441B" w:rsidP="009F441B">
            <w:pPr>
              <w:rPr>
                <w:rFonts w:ascii="Calibri" w:hAnsi="Calibri" w:cs="Calibri"/>
              </w:rPr>
            </w:pPr>
            <w:r w:rsidRPr="001A6DCB">
              <w:rPr>
                <w:rFonts w:ascii="Calibri" w:hAnsi="Calibri" w:cs="Calibri"/>
              </w:rPr>
              <w:lastRenderedPageBreak/>
              <w:t>-INOX 304 lisse - Avec Robinet 3/8" INOX 304 + Couvercle + Joint alimentaire + Trépied PVC</w:t>
            </w:r>
          </w:p>
          <w:p w14:paraId="0CD4D90D" w14:textId="77777777" w:rsidR="009F441B" w:rsidRPr="001A6DCB" w:rsidRDefault="009F441B" w:rsidP="009F441B">
            <w:pPr>
              <w:rPr>
                <w:rFonts w:ascii="Calibri" w:hAnsi="Calibri" w:cs="Calibri"/>
              </w:rPr>
            </w:pPr>
            <w:r w:rsidRPr="001A6DCB">
              <w:rPr>
                <w:rFonts w:ascii="Calibri" w:hAnsi="Calibri" w:cs="Calibri"/>
              </w:rPr>
              <w:t xml:space="preserve">Avec installation et mise en service </w:t>
            </w:r>
          </w:p>
          <w:p w14:paraId="5C976EAF" w14:textId="77777777" w:rsidR="009F441B" w:rsidRPr="001A6DCB" w:rsidRDefault="009F441B" w:rsidP="009F441B">
            <w:pPr>
              <w:rPr>
                <w:rFonts w:ascii="Calibri" w:hAnsi="Calibri" w:cs="Calibri"/>
              </w:rPr>
            </w:pPr>
            <w:r w:rsidRPr="001A6DCB">
              <w:rPr>
                <w:rFonts w:ascii="Calibri" w:hAnsi="Calibri" w:cs="Calibri"/>
              </w:rPr>
              <w:t>Dimensions maximales en m (LxlxH) :2x1x1,40</w:t>
            </w:r>
          </w:p>
          <w:p w14:paraId="387E1ACC" w14:textId="77777777" w:rsidR="009F441B" w:rsidRPr="001A6DCB" w:rsidRDefault="009F441B" w:rsidP="009F441B">
            <w:pPr>
              <w:rPr>
                <w:rFonts w:ascii="Calibri" w:hAnsi="Calibri" w:cs="Calibri"/>
              </w:rPr>
            </w:pPr>
          </w:p>
          <w:p w14:paraId="58D6DB2D"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45A329BC"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1F84E9B7" w14:textId="77777777" w:rsidR="009F441B" w:rsidRPr="001A6DCB" w:rsidRDefault="009F441B" w:rsidP="009F441B">
            <w:pPr>
              <w:rPr>
                <w:rFonts w:ascii="Calibri" w:hAnsi="Calibri" w:cs="Calibri"/>
              </w:rPr>
            </w:pPr>
          </w:p>
          <w:p w14:paraId="4906D1D8" w14:textId="77777777" w:rsidR="009F441B" w:rsidRPr="001A6DCB" w:rsidRDefault="009F441B" w:rsidP="009F441B">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AD266F"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EA8376D"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635F44" w14:textId="77777777" w:rsidR="009F441B" w:rsidRDefault="009F441B" w:rsidP="009F441B">
            <w:pPr>
              <w:spacing w:after="160" w:line="259" w:lineRule="auto"/>
              <w:rPr>
                <w:rFonts w:ascii="Calibri" w:hAnsi="Calibri" w:cs="Calibri"/>
              </w:rPr>
            </w:pPr>
            <w:r w:rsidRPr="003F1085">
              <w:rPr>
                <w:rFonts w:ascii="Century Gothic" w:hAnsi="Century Gothic"/>
                <w:b/>
                <w:sz w:val="16"/>
                <w:szCs w:val="16"/>
              </w:rPr>
              <w:t>Caractéristique proposée </w:t>
            </w:r>
          </w:p>
          <w:p w14:paraId="7D4A612E" w14:textId="77777777" w:rsidR="009F441B" w:rsidRPr="001A6DCB" w:rsidRDefault="009F441B" w:rsidP="009F441B">
            <w:pPr>
              <w:rPr>
                <w:rFonts w:ascii="Calibri" w:hAnsi="Calibri" w:cs="Calibri"/>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297F2BBB" w14:textId="77777777" w:rsidR="009F441B" w:rsidRDefault="009F441B" w:rsidP="009F441B">
            <w:pPr>
              <w:spacing w:after="160" w:line="259" w:lineRule="auto"/>
              <w:rPr>
                <w:rFonts w:ascii="Calibri" w:hAnsi="Calibri" w:cs="Calibri"/>
              </w:rPr>
            </w:pPr>
          </w:p>
          <w:p w14:paraId="0EBD6EE4" w14:textId="77777777" w:rsidR="009F441B" w:rsidRPr="001A6DCB" w:rsidRDefault="009F441B" w:rsidP="009F441B">
            <w:pPr>
              <w:rPr>
                <w:rFonts w:ascii="Calibri" w:hAnsi="Calibri" w:cs="Calibri"/>
              </w:rPr>
            </w:pPr>
          </w:p>
        </w:tc>
      </w:tr>
      <w:tr w:rsidR="009F441B" w:rsidRPr="00EE1C73" w14:paraId="44ED7D47"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709F9383" w14:textId="77777777" w:rsidR="009F441B" w:rsidRDefault="009F441B" w:rsidP="009F441B">
            <w:pPr>
              <w:jc w:val="center"/>
              <w:rPr>
                <w:rFonts w:ascii="Century Gothic" w:hAnsi="Century Gothic"/>
                <w:b/>
                <w:sz w:val="22"/>
                <w:szCs w:val="22"/>
              </w:rPr>
            </w:pPr>
            <w:r>
              <w:rPr>
                <w:rFonts w:ascii="Century Gothic" w:hAnsi="Century Gothic"/>
                <w:b/>
                <w:sz w:val="22"/>
                <w:szCs w:val="22"/>
              </w:rPr>
              <w:lastRenderedPageBreak/>
              <w:t>2</w:t>
            </w:r>
          </w:p>
        </w:tc>
        <w:tc>
          <w:tcPr>
            <w:tcW w:w="7221" w:type="dxa"/>
            <w:tcBorders>
              <w:top w:val="nil"/>
              <w:left w:val="single" w:sz="4" w:space="0" w:color="auto"/>
              <w:bottom w:val="single" w:sz="4" w:space="0" w:color="000000"/>
              <w:right w:val="single" w:sz="4" w:space="0" w:color="auto"/>
            </w:tcBorders>
            <w:shd w:val="clear" w:color="auto" w:fill="auto"/>
            <w:vAlign w:val="center"/>
          </w:tcPr>
          <w:p w14:paraId="34EAFA7B" w14:textId="77777777" w:rsidR="009F441B" w:rsidRDefault="009F441B" w:rsidP="009F441B">
            <w:pPr>
              <w:rPr>
                <w:rFonts w:ascii="Calibri" w:hAnsi="Calibri" w:cs="Calibri"/>
                <w:b/>
                <w:bCs/>
              </w:rPr>
            </w:pPr>
            <w:r w:rsidRPr="00B11763">
              <w:rPr>
                <w:rFonts w:ascii="Calibri" w:hAnsi="Calibri" w:cs="Calibri"/>
                <w:b/>
                <w:bCs/>
              </w:rPr>
              <w:t xml:space="preserve">Machine d'extraction universelle pour huile (1 tête): </w:t>
            </w:r>
          </w:p>
          <w:p w14:paraId="35981E1F" w14:textId="77777777" w:rsidR="009F441B" w:rsidRDefault="009F441B" w:rsidP="009F441B">
            <w:pPr>
              <w:rPr>
                <w:rFonts w:ascii="Calibri" w:hAnsi="Calibri" w:cs="Calibri"/>
              </w:rPr>
            </w:pPr>
          </w:p>
          <w:p w14:paraId="27C85225" w14:textId="77777777" w:rsidR="009F441B" w:rsidRPr="00B11763" w:rsidRDefault="009F441B" w:rsidP="009F441B">
            <w:pPr>
              <w:rPr>
                <w:rFonts w:ascii="Calibri" w:hAnsi="Calibri" w:cs="Calibri"/>
              </w:rPr>
            </w:pPr>
            <w:r w:rsidRPr="00B11763">
              <w:rPr>
                <w:rFonts w:ascii="Calibri" w:hAnsi="Calibri" w:cs="Calibri"/>
              </w:rPr>
              <w:t>Capacité en kg produit/heure selon le type et la densité en vrac du produit à presse 5 à 10 kg/h, puissance de la machine 2 KW minimum</w:t>
            </w:r>
          </w:p>
          <w:p w14:paraId="4B0428D6" w14:textId="77777777" w:rsidR="009F441B" w:rsidRPr="00B11763" w:rsidRDefault="009F441B" w:rsidP="009F441B">
            <w:pPr>
              <w:rPr>
                <w:rFonts w:ascii="Calibri" w:hAnsi="Calibri" w:cs="Calibri"/>
              </w:rPr>
            </w:pPr>
            <w:r w:rsidRPr="00B11763">
              <w:rPr>
                <w:rFonts w:ascii="Calibri" w:hAnsi="Calibri" w:cs="Calibri"/>
              </w:rPr>
              <w:t xml:space="preserve">Le corps d’alimentation, le (s) collier (s) chauffant et la trémie fabriquée en acier inoxydable </w:t>
            </w:r>
          </w:p>
          <w:p w14:paraId="799F79F2" w14:textId="77777777" w:rsidR="009F441B" w:rsidRPr="00B11763" w:rsidRDefault="009F441B" w:rsidP="009F441B">
            <w:pPr>
              <w:rPr>
                <w:rFonts w:ascii="Calibri" w:hAnsi="Calibri" w:cs="Calibri"/>
              </w:rPr>
            </w:pPr>
            <w:r w:rsidRPr="00B11763">
              <w:rPr>
                <w:rFonts w:ascii="Calibri" w:hAnsi="Calibri" w:cs="Calibri"/>
              </w:rPr>
              <w:t xml:space="preserve">Moteur réducteur </w:t>
            </w:r>
          </w:p>
          <w:p w14:paraId="761641CE" w14:textId="77777777" w:rsidR="009F441B" w:rsidRPr="00B11763" w:rsidRDefault="009F441B" w:rsidP="009F441B">
            <w:pPr>
              <w:rPr>
                <w:rFonts w:ascii="Calibri" w:hAnsi="Calibri" w:cs="Calibri"/>
              </w:rPr>
            </w:pPr>
            <w:r w:rsidRPr="00B11763">
              <w:rPr>
                <w:rFonts w:ascii="Calibri" w:hAnsi="Calibri" w:cs="Calibri"/>
              </w:rPr>
              <w:t>Les résidus sortant sous forme de chips</w:t>
            </w:r>
          </w:p>
          <w:p w14:paraId="4EE776A5" w14:textId="77777777" w:rsidR="009F441B" w:rsidRPr="00B11763" w:rsidRDefault="009F441B" w:rsidP="009F441B">
            <w:pPr>
              <w:rPr>
                <w:rFonts w:ascii="Calibri" w:hAnsi="Calibri" w:cs="Calibri"/>
              </w:rPr>
            </w:pPr>
            <w:r w:rsidRPr="00B11763">
              <w:rPr>
                <w:rFonts w:ascii="Calibri" w:hAnsi="Calibri" w:cs="Calibri"/>
              </w:rPr>
              <w:t>Tension de service : 220 V, puissance 2 KW minimum</w:t>
            </w:r>
          </w:p>
          <w:p w14:paraId="20BF66B1" w14:textId="77777777" w:rsidR="009F441B" w:rsidRPr="00B11763" w:rsidRDefault="009F441B" w:rsidP="009F441B">
            <w:pPr>
              <w:rPr>
                <w:rFonts w:ascii="Calibri" w:hAnsi="Calibri" w:cs="Calibri"/>
              </w:rPr>
            </w:pPr>
            <w:r w:rsidRPr="00B11763">
              <w:rPr>
                <w:rFonts w:ascii="Calibri" w:hAnsi="Calibri" w:cs="Calibri"/>
              </w:rPr>
              <w:t xml:space="preserve">Variateur de fréquence électrique monophasé   </w:t>
            </w:r>
          </w:p>
          <w:p w14:paraId="69D36A77" w14:textId="77777777" w:rsidR="009F441B" w:rsidRPr="00B11763" w:rsidRDefault="009F441B" w:rsidP="009F441B">
            <w:pPr>
              <w:rPr>
                <w:rFonts w:ascii="Calibri" w:hAnsi="Calibri" w:cs="Calibri"/>
              </w:rPr>
            </w:pPr>
            <w:r w:rsidRPr="00B11763">
              <w:rPr>
                <w:rFonts w:ascii="Calibri" w:hAnsi="Calibri" w:cs="Calibri"/>
              </w:rPr>
              <w:t>Vitesse de rotation réglable</w:t>
            </w:r>
          </w:p>
          <w:p w14:paraId="6EA85316" w14:textId="77777777" w:rsidR="009F441B" w:rsidRPr="00B11763" w:rsidRDefault="009F441B" w:rsidP="009F441B">
            <w:pPr>
              <w:rPr>
                <w:rFonts w:ascii="Calibri" w:hAnsi="Calibri" w:cs="Calibri"/>
              </w:rPr>
            </w:pPr>
            <w:r w:rsidRPr="00B11763">
              <w:rPr>
                <w:rFonts w:ascii="Calibri" w:hAnsi="Calibri" w:cs="Calibri"/>
              </w:rPr>
              <w:t xml:space="preserve">Les afficheurs, le coffret d’allumage et le bouton d’arrêt d’urgent doivent être à la portée de l’utilisateur </w:t>
            </w:r>
          </w:p>
          <w:p w14:paraId="4A88567F" w14:textId="77777777" w:rsidR="009F441B" w:rsidRPr="00B11763" w:rsidRDefault="009F441B" w:rsidP="009F441B">
            <w:pPr>
              <w:rPr>
                <w:rFonts w:ascii="Calibri" w:hAnsi="Calibri" w:cs="Calibri"/>
              </w:rPr>
            </w:pPr>
            <w:r w:rsidRPr="00B11763">
              <w:rPr>
                <w:rFonts w:ascii="Calibri" w:hAnsi="Calibri" w:cs="Calibri"/>
              </w:rPr>
              <w:t>Peinture : Réducteur et base peints, Toutes les parties en contact direct avec la matière seront en acier Inoxydable</w:t>
            </w:r>
          </w:p>
          <w:p w14:paraId="6B6B285E" w14:textId="77777777" w:rsidR="009F441B" w:rsidRPr="00B11763" w:rsidRDefault="009F441B" w:rsidP="009F441B">
            <w:pPr>
              <w:rPr>
                <w:rFonts w:ascii="Calibri" w:hAnsi="Calibri" w:cs="Calibri"/>
              </w:rPr>
            </w:pPr>
            <w:r w:rsidRPr="00B11763">
              <w:rPr>
                <w:rFonts w:ascii="Calibri" w:hAnsi="Calibri" w:cs="Calibri"/>
              </w:rPr>
              <w:t>Application : Machine pour extraction des grains (noix d’arachide, sésame, graines de tournesol, noix, amandes, arganier, grains figues de barbarie, autres grains oléagineux)</w:t>
            </w:r>
          </w:p>
          <w:p w14:paraId="08F87D03" w14:textId="77777777" w:rsidR="009F441B" w:rsidRPr="00B11763" w:rsidRDefault="009F441B" w:rsidP="009F441B">
            <w:pPr>
              <w:rPr>
                <w:rFonts w:ascii="Calibri" w:hAnsi="Calibri" w:cs="Calibri"/>
              </w:rPr>
            </w:pPr>
            <w:r w:rsidRPr="00B11763">
              <w:rPr>
                <w:rFonts w:ascii="Calibri" w:hAnsi="Calibri" w:cs="Calibri"/>
              </w:rPr>
              <w:t>Avec installation et mise en service</w:t>
            </w:r>
          </w:p>
          <w:p w14:paraId="3FE08E11" w14:textId="77777777" w:rsidR="009F441B" w:rsidRDefault="009F441B" w:rsidP="009F441B">
            <w:pPr>
              <w:rPr>
                <w:rFonts w:ascii="Calibri" w:hAnsi="Calibri" w:cs="Calibri"/>
              </w:rPr>
            </w:pPr>
            <w:r w:rsidRPr="00B11763">
              <w:rPr>
                <w:rFonts w:ascii="Calibri" w:hAnsi="Calibri" w:cs="Calibri"/>
              </w:rPr>
              <w:t>Dimensions maximales en m (LxlxH) :1,10 x 0,80 x 1,40</w:t>
            </w:r>
          </w:p>
          <w:p w14:paraId="24B701F0" w14:textId="77777777" w:rsidR="009F441B" w:rsidRDefault="009F441B" w:rsidP="009F441B">
            <w:pPr>
              <w:rPr>
                <w:rFonts w:ascii="Calibri" w:hAnsi="Calibri" w:cs="Calibri"/>
              </w:rPr>
            </w:pPr>
          </w:p>
          <w:p w14:paraId="1BD20CE9"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64460D60"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6E7C07B2" w14:textId="77777777" w:rsidR="009F441B" w:rsidRPr="005C7C51" w:rsidRDefault="009F441B" w:rsidP="009F441B">
            <w:pPr>
              <w:rPr>
                <w:rFonts w:ascii="Calibri Light" w:hAnsi="Calibri Light"/>
                <w:color w:val="000000"/>
              </w:rPr>
            </w:pPr>
          </w:p>
        </w:tc>
        <w:tc>
          <w:tcPr>
            <w:tcW w:w="1418" w:type="dxa"/>
            <w:tcBorders>
              <w:top w:val="nil"/>
              <w:left w:val="single" w:sz="4" w:space="0" w:color="auto"/>
              <w:bottom w:val="single" w:sz="4" w:space="0" w:color="000000"/>
              <w:right w:val="single" w:sz="4" w:space="0" w:color="auto"/>
            </w:tcBorders>
            <w:shd w:val="clear" w:color="auto" w:fill="auto"/>
            <w:vAlign w:val="center"/>
          </w:tcPr>
          <w:p w14:paraId="2740201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21CDA77"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7F5F095" w14:textId="77777777" w:rsidR="009F441B" w:rsidRDefault="009F441B" w:rsidP="009F441B">
            <w:pPr>
              <w:spacing w:after="160" w:line="259" w:lineRule="auto"/>
              <w:rPr>
                <w:rFonts w:ascii="Calibri Light" w:hAnsi="Calibri Light"/>
                <w:color w:val="000000"/>
              </w:rPr>
            </w:pPr>
            <w:r w:rsidRPr="003F1085">
              <w:rPr>
                <w:rFonts w:ascii="Century Gothic" w:hAnsi="Century Gothic"/>
                <w:b/>
                <w:sz w:val="16"/>
                <w:szCs w:val="16"/>
              </w:rPr>
              <w:t>Caractéristique proposée </w:t>
            </w:r>
          </w:p>
          <w:p w14:paraId="011B4672" w14:textId="77777777" w:rsidR="009F441B" w:rsidRPr="005C7C51" w:rsidRDefault="009F441B" w:rsidP="009F441B">
            <w:pPr>
              <w:rPr>
                <w:rFonts w:ascii="Calibri Light" w:hAnsi="Calibri Light"/>
                <w:color w:val="000000"/>
              </w:rPr>
            </w:pPr>
          </w:p>
        </w:tc>
        <w:tc>
          <w:tcPr>
            <w:tcW w:w="1419" w:type="dxa"/>
            <w:tcBorders>
              <w:top w:val="nil"/>
              <w:left w:val="single" w:sz="4" w:space="0" w:color="auto"/>
              <w:bottom w:val="single" w:sz="4" w:space="0" w:color="000000"/>
              <w:right w:val="single" w:sz="4" w:space="0" w:color="auto"/>
            </w:tcBorders>
            <w:shd w:val="clear" w:color="auto" w:fill="auto"/>
            <w:vAlign w:val="center"/>
          </w:tcPr>
          <w:p w14:paraId="0E6A2D61" w14:textId="77777777" w:rsidR="009F441B" w:rsidRDefault="009F441B" w:rsidP="009F441B">
            <w:pPr>
              <w:spacing w:after="160" w:line="259" w:lineRule="auto"/>
              <w:rPr>
                <w:rFonts w:ascii="Calibri Light" w:hAnsi="Calibri Light"/>
                <w:color w:val="000000"/>
              </w:rPr>
            </w:pPr>
          </w:p>
          <w:p w14:paraId="1A5B8AEE" w14:textId="77777777" w:rsidR="009F441B" w:rsidRPr="005C7C51" w:rsidRDefault="009F441B" w:rsidP="009F441B">
            <w:pPr>
              <w:rPr>
                <w:rFonts w:ascii="Calibri Light" w:hAnsi="Calibri Light"/>
                <w:color w:val="000000"/>
              </w:rPr>
            </w:pPr>
          </w:p>
        </w:tc>
      </w:tr>
      <w:tr w:rsidR="009F441B" w:rsidRPr="00EE1C73" w14:paraId="3368C25C"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65EBE073" w14:textId="77777777" w:rsidR="009F441B" w:rsidRDefault="009F441B" w:rsidP="009F441B">
            <w:pPr>
              <w:jc w:val="center"/>
              <w:rPr>
                <w:rFonts w:ascii="Century Gothic" w:hAnsi="Century Gothic"/>
                <w:b/>
                <w:sz w:val="22"/>
                <w:szCs w:val="22"/>
              </w:rPr>
            </w:pPr>
            <w:r>
              <w:rPr>
                <w:rFonts w:ascii="Century Gothic" w:hAnsi="Century Gothic"/>
                <w:b/>
                <w:sz w:val="22"/>
                <w:szCs w:val="22"/>
              </w:rPr>
              <w:t>3</w:t>
            </w:r>
          </w:p>
        </w:tc>
        <w:tc>
          <w:tcPr>
            <w:tcW w:w="7221" w:type="dxa"/>
            <w:tcBorders>
              <w:top w:val="nil"/>
              <w:left w:val="single" w:sz="4" w:space="0" w:color="auto"/>
              <w:bottom w:val="single" w:sz="4" w:space="0" w:color="000000"/>
              <w:right w:val="single" w:sz="4" w:space="0" w:color="auto"/>
            </w:tcBorders>
            <w:shd w:val="clear" w:color="auto" w:fill="auto"/>
            <w:vAlign w:val="center"/>
          </w:tcPr>
          <w:p w14:paraId="250E813B" w14:textId="77777777" w:rsidR="009F441B" w:rsidRDefault="009F441B" w:rsidP="009F441B">
            <w:pPr>
              <w:rPr>
                <w:rFonts w:ascii="Calibri" w:hAnsi="Calibri" w:cs="Calibri"/>
                <w:b/>
                <w:bCs/>
              </w:rPr>
            </w:pPr>
            <w:r w:rsidRPr="00B11763">
              <w:rPr>
                <w:rFonts w:ascii="Calibri" w:hAnsi="Calibri" w:cs="Calibri"/>
                <w:b/>
                <w:bCs/>
              </w:rPr>
              <w:t>Concasseur de noyaux d'amende</w:t>
            </w:r>
          </w:p>
          <w:p w14:paraId="38808C07" w14:textId="77777777" w:rsidR="009F441B" w:rsidRPr="00B11763" w:rsidRDefault="009F441B" w:rsidP="009F441B">
            <w:pPr>
              <w:rPr>
                <w:rFonts w:ascii="Calibri" w:hAnsi="Calibri" w:cs="Calibri"/>
              </w:rPr>
            </w:pPr>
            <w:r>
              <w:rPr>
                <w:rFonts w:ascii="Calibri" w:hAnsi="Calibri" w:cs="Calibri"/>
              </w:rPr>
              <w:br/>
            </w:r>
            <w:r w:rsidRPr="00B11763">
              <w:rPr>
                <w:rFonts w:ascii="Calibri" w:hAnsi="Calibri" w:cs="Calibri"/>
              </w:rPr>
              <w:t>Capacité de traitement : 50 à 80 Kg/ heure</w:t>
            </w:r>
          </w:p>
          <w:p w14:paraId="3688A8FB" w14:textId="77777777" w:rsidR="009F441B" w:rsidRPr="00B11763" w:rsidRDefault="009F441B" w:rsidP="009F441B">
            <w:pPr>
              <w:rPr>
                <w:rFonts w:ascii="Calibri" w:hAnsi="Calibri" w:cs="Calibri"/>
              </w:rPr>
            </w:pPr>
            <w:r w:rsidRPr="00B11763">
              <w:rPr>
                <w:rFonts w:ascii="Calibri" w:hAnsi="Calibri" w:cs="Calibri"/>
              </w:rPr>
              <w:t>Puissance moteur : 1,1 KW minimum</w:t>
            </w:r>
          </w:p>
          <w:p w14:paraId="33C7871E" w14:textId="77777777" w:rsidR="009F441B" w:rsidRPr="00B11763" w:rsidRDefault="009F441B" w:rsidP="009F441B">
            <w:pPr>
              <w:rPr>
                <w:rFonts w:ascii="Calibri" w:hAnsi="Calibri" w:cs="Calibri"/>
              </w:rPr>
            </w:pPr>
            <w:r w:rsidRPr="00B11763">
              <w:rPr>
                <w:rFonts w:ascii="Calibri" w:hAnsi="Calibri" w:cs="Calibri"/>
              </w:rPr>
              <w:t xml:space="preserve">Tension de service : 220 V </w:t>
            </w:r>
          </w:p>
          <w:p w14:paraId="08974CE3" w14:textId="77777777" w:rsidR="009F441B" w:rsidRPr="00B11763" w:rsidRDefault="009F441B" w:rsidP="009F441B">
            <w:pPr>
              <w:rPr>
                <w:rFonts w:ascii="Calibri" w:hAnsi="Calibri" w:cs="Calibri"/>
              </w:rPr>
            </w:pPr>
            <w:r w:rsidRPr="00B11763">
              <w:rPr>
                <w:rFonts w:ascii="Calibri" w:hAnsi="Calibri" w:cs="Calibri"/>
              </w:rPr>
              <w:lastRenderedPageBreak/>
              <w:t>Trémie d'alimentation : en Acier peint</w:t>
            </w:r>
          </w:p>
          <w:p w14:paraId="2F6D62C7" w14:textId="77777777" w:rsidR="009F441B" w:rsidRPr="00B11763" w:rsidRDefault="009F441B" w:rsidP="009F441B">
            <w:pPr>
              <w:rPr>
                <w:rFonts w:ascii="Calibri" w:hAnsi="Calibri" w:cs="Calibri"/>
              </w:rPr>
            </w:pPr>
            <w:r w:rsidRPr="00B11763">
              <w:rPr>
                <w:rFonts w:ascii="Calibri" w:hAnsi="Calibri" w:cs="Calibri"/>
              </w:rPr>
              <w:t>Entraînement par poulie,</w:t>
            </w:r>
          </w:p>
          <w:p w14:paraId="12733C9F" w14:textId="77777777" w:rsidR="009F441B" w:rsidRPr="00B11763" w:rsidRDefault="009F441B" w:rsidP="009F441B">
            <w:pPr>
              <w:rPr>
                <w:rFonts w:ascii="Calibri" w:hAnsi="Calibri" w:cs="Calibri"/>
              </w:rPr>
            </w:pPr>
            <w:r w:rsidRPr="00B11763">
              <w:rPr>
                <w:rFonts w:ascii="Calibri" w:hAnsi="Calibri" w:cs="Calibri"/>
              </w:rPr>
              <w:t>Support du concasseur : Acier peint résistant à la déformation et aux vibrations.</w:t>
            </w:r>
          </w:p>
          <w:p w14:paraId="69E94872" w14:textId="77777777" w:rsidR="009F441B" w:rsidRPr="00B11763" w:rsidRDefault="009F441B" w:rsidP="009F441B">
            <w:pPr>
              <w:rPr>
                <w:rFonts w:ascii="Calibri" w:hAnsi="Calibri" w:cs="Calibri"/>
              </w:rPr>
            </w:pPr>
            <w:r w:rsidRPr="00B11763">
              <w:rPr>
                <w:rFonts w:ascii="Calibri" w:hAnsi="Calibri" w:cs="Calibri"/>
              </w:rPr>
              <w:t>PERTE : 5% à 8%.</w:t>
            </w:r>
          </w:p>
          <w:p w14:paraId="358D2F75" w14:textId="77777777" w:rsidR="009F441B" w:rsidRPr="00B11763" w:rsidRDefault="009F441B" w:rsidP="009F441B">
            <w:pPr>
              <w:rPr>
                <w:rFonts w:ascii="Calibri" w:hAnsi="Calibri" w:cs="Calibri"/>
              </w:rPr>
            </w:pPr>
            <w:r w:rsidRPr="00B11763">
              <w:rPr>
                <w:rFonts w:ascii="Calibri" w:hAnsi="Calibri" w:cs="Calibri"/>
              </w:rPr>
              <w:t>Dimension : 600 x 455 x 1070 (H) mm +/-10%</w:t>
            </w:r>
          </w:p>
          <w:p w14:paraId="04626084" w14:textId="77777777" w:rsidR="009F441B" w:rsidRPr="00B11763" w:rsidRDefault="009F441B" w:rsidP="009F441B">
            <w:pPr>
              <w:rPr>
                <w:rFonts w:ascii="Calibri" w:hAnsi="Calibri" w:cs="Calibri"/>
              </w:rPr>
            </w:pPr>
            <w:r w:rsidRPr="00B11763">
              <w:rPr>
                <w:rFonts w:ascii="Calibri" w:hAnsi="Calibri" w:cs="Calibri"/>
              </w:rPr>
              <w:t>Avec installation et mise en service</w:t>
            </w:r>
          </w:p>
          <w:p w14:paraId="4D1D6698" w14:textId="77777777" w:rsidR="009F441B" w:rsidRDefault="009F441B" w:rsidP="009F441B">
            <w:pPr>
              <w:rPr>
                <w:rFonts w:ascii="Calibri" w:hAnsi="Calibri" w:cs="Calibri"/>
              </w:rPr>
            </w:pPr>
            <w:r w:rsidRPr="00B11763">
              <w:rPr>
                <w:rFonts w:ascii="Calibri" w:hAnsi="Calibri" w:cs="Calibri"/>
              </w:rPr>
              <w:t>Dimensions maximales en m (LxlxH) :1,10 x 0,80 x 1,40</w:t>
            </w:r>
          </w:p>
          <w:p w14:paraId="7BF5A95C" w14:textId="77777777" w:rsidR="009F441B" w:rsidRDefault="009F441B" w:rsidP="009F441B">
            <w:pPr>
              <w:rPr>
                <w:rFonts w:ascii="Calibri" w:hAnsi="Calibri" w:cs="Calibri"/>
              </w:rPr>
            </w:pPr>
          </w:p>
          <w:p w14:paraId="1A6F2DF4"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3642A31D"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35784F3A" w14:textId="77777777" w:rsidR="009F441B" w:rsidRDefault="009F441B" w:rsidP="009F441B">
            <w:pPr>
              <w:rPr>
                <w:rFonts w:ascii="Calibri" w:hAnsi="Calibri" w:cs="Calibri"/>
              </w:rPr>
            </w:pPr>
          </w:p>
          <w:p w14:paraId="638426AE" w14:textId="77777777" w:rsidR="009F441B" w:rsidRPr="005C7C51" w:rsidRDefault="009F441B" w:rsidP="009F441B">
            <w:pPr>
              <w:rPr>
                <w:rFonts w:ascii="Calibri Light" w:hAnsi="Calibri Light"/>
                <w:color w:val="000000"/>
              </w:rPr>
            </w:pPr>
          </w:p>
        </w:tc>
        <w:tc>
          <w:tcPr>
            <w:tcW w:w="1418" w:type="dxa"/>
            <w:tcBorders>
              <w:top w:val="nil"/>
              <w:left w:val="single" w:sz="4" w:space="0" w:color="auto"/>
              <w:bottom w:val="single" w:sz="4" w:space="0" w:color="000000"/>
              <w:right w:val="single" w:sz="4" w:space="0" w:color="auto"/>
            </w:tcBorders>
            <w:shd w:val="clear" w:color="auto" w:fill="auto"/>
            <w:vAlign w:val="center"/>
          </w:tcPr>
          <w:p w14:paraId="5FCCCD68"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EF0F3B6"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CC25A4C" w14:textId="77777777" w:rsidR="009F441B" w:rsidRDefault="009F441B" w:rsidP="009F441B">
            <w:pPr>
              <w:spacing w:after="160" w:line="259" w:lineRule="auto"/>
              <w:rPr>
                <w:rFonts w:ascii="Calibri Light" w:hAnsi="Calibri Light"/>
                <w:color w:val="000000"/>
              </w:rPr>
            </w:pPr>
            <w:r w:rsidRPr="003F1085">
              <w:rPr>
                <w:rFonts w:ascii="Century Gothic" w:hAnsi="Century Gothic"/>
                <w:b/>
                <w:sz w:val="16"/>
                <w:szCs w:val="16"/>
              </w:rPr>
              <w:t>Caractéristique proposée </w:t>
            </w:r>
          </w:p>
          <w:p w14:paraId="170ECC89" w14:textId="77777777" w:rsidR="009F441B" w:rsidRPr="005C7C51" w:rsidRDefault="009F441B" w:rsidP="009F441B">
            <w:pPr>
              <w:rPr>
                <w:rFonts w:ascii="Calibri Light" w:hAnsi="Calibri Light"/>
                <w:color w:val="000000"/>
              </w:rPr>
            </w:pPr>
          </w:p>
        </w:tc>
        <w:tc>
          <w:tcPr>
            <w:tcW w:w="1419" w:type="dxa"/>
            <w:tcBorders>
              <w:top w:val="nil"/>
              <w:left w:val="single" w:sz="4" w:space="0" w:color="auto"/>
              <w:bottom w:val="single" w:sz="4" w:space="0" w:color="000000"/>
              <w:right w:val="single" w:sz="4" w:space="0" w:color="auto"/>
            </w:tcBorders>
            <w:shd w:val="clear" w:color="auto" w:fill="auto"/>
            <w:vAlign w:val="center"/>
          </w:tcPr>
          <w:p w14:paraId="2DC95CB7" w14:textId="77777777" w:rsidR="009F441B" w:rsidRDefault="009F441B" w:rsidP="009F441B">
            <w:pPr>
              <w:spacing w:after="160" w:line="259" w:lineRule="auto"/>
              <w:rPr>
                <w:rFonts w:ascii="Calibri Light" w:hAnsi="Calibri Light"/>
                <w:color w:val="000000"/>
              </w:rPr>
            </w:pPr>
          </w:p>
          <w:p w14:paraId="20F6B41F" w14:textId="77777777" w:rsidR="009F441B" w:rsidRPr="005C7C51" w:rsidRDefault="009F441B" w:rsidP="009F441B">
            <w:pPr>
              <w:rPr>
                <w:rFonts w:ascii="Calibri Light" w:hAnsi="Calibri Light"/>
                <w:color w:val="000000"/>
              </w:rPr>
            </w:pPr>
          </w:p>
        </w:tc>
      </w:tr>
      <w:tr w:rsidR="009F441B" w:rsidRPr="00EE1C73" w14:paraId="2DE852CA" w14:textId="77777777" w:rsidTr="009F441B">
        <w:tblPrEx>
          <w:tblBorders>
            <w:top w:val="none" w:sz="0" w:space="0" w:color="auto"/>
          </w:tblBorders>
          <w:tblLook w:val="0600" w:firstRow="0" w:lastRow="0" w:firstColumn="0" w:lastColumn="0" w:noHBand="1" w:noVBand="1"/>
        </w:tblPrEx>
        <w:trPr>
          <w:trHeight w:val="1045"/>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54F506A2" w14:textId="77777777" w:rsidR="009F441B" w:rsidRDefault="009F441B" w:rsidP="009F441B">
            <w:pPr>
              <w:jc w:val="center"/>
              <w:rPr>
                <w:rFonts w:ascii="Century Gothic" w:hAnsi="Century Gothic"/>
                <w:b/>
                <w:sz w:val="22"/>
                <w:szCs w:val="22"/>
              </w:rPr>
            </w:pPr>
            <w:r>
              <w:rPr>
                <w:rFonts w:ascii="Century Gothic" w:hAnsi="Century Gothic"/>
                <w:b/>
                <w:sz w:val="22"/>
                <w:szCs w:val="22"/>
              </w:rPr>
              <w:lastRenderedPageBreak/>
              <w:t>4</w:t>
            </w:r>
          </w:p>
        </w:tc>
        <w:tc>
          <w:tcPr>
            <w:tcW w:w="7221" w:type="dxa"/>
            <w:tcBorders>
              <w:top w:val="nil"/>
              <w:left w:val="single" w:sz="4" w:space="0" w:color="auto"/>
              <w:bottom w:val="single" w:sz="4" w:space="0" w:color="000000"/>
              <w:right w:val="single" w:sz="4" w:space="0" w:color="auto"/>
            </w:tcBorders>
            <w:shd w:val="clear" w:color="auto" w:fill="auto"/>
          </w:tcPr>
          <w:p w14:paraId="570C4C11" w14:textId="77777777" w:rsidR="009F441B" w:rsidRDefault="009F441B" w:rsidP="009F441B">
            <w:pPr>
              <w:rPr>
                <w:rFonts w:ascii="Calibri" w:hAnsi="Calibri" w:cs="Calibri"/>
                <w:b/>
                <w:bCs/>
              </w:rPr>
            </w:pPr>
            <w:r w:rsidRPr="00D21535">
              <w:rPr>
                <w:rFonts w:ascii="Calibri" w:hAnsi="Calibri" w:cs="Calibri"/>
                <w:b/>
                <w:bCs/>
              </w:rPr>
              <w:t>Unité d'extraction liquide-liquide avec rectification :</w:t>
            </w:r>
          </w:p>
          <w:p w14:paraId="0DCF1281" w14:textId="77777777" w:rsidR="009F441B" w:rsidRPr="00D21535" w:rsidRDefault="009F441B" w:rsidP="009F441B">
            <w:pPr>
              <w:rPr>
                <w:rFonts w:ascii="Calibri" w:hAnsi="Calibri" w:cs="Calibri"/>
                <w:b/>
                <w:bCs/>
              </w:rPr>
            </w:pPr>
          </w:p>
          <w:p w14:paraId="5C0588AC" w14:textId="77777777" w:rsidR="009F441B" w:rsidRPr="00D21535" w:rsidRDefault="009F441B" w:rsidP="009F441B">
            <w:pPr>
              <w:rPr>
                <w:rFonts w:ascii="Calibri" w:hAnsi="Calibri" w:cs="Calibri"/>
              </w:rPr>
            </w:pPr>
            <w:r w:rsidRPr="00D21535">
              <w:rPr>
                <w:rFonts w:ascii="Calibri" w:hAnsi="Calibri" w:cs="Calibri"/>
              </w:rPr>
              <w:t>- Ce banc doit permettre l’étude de l’extraction liquide-liquide avec rectification.</w:t>
            </w:r>
          </w:p>
          <w:p w14:paraId="5B5915F6" w14:textId="77777777" w:rsidR="009F441B" w:rsidRPr="00D21535" w:rsidRDefault="009F441B" w:rsidP="009F441B">
            <w:pPr>
              <w:rPr>
                <w:rFonts w:ascii="Calibri" w:hAnsi="Calibri" w:cs="Calibri"/>
              </w:rPr>
            </w:pPr>
            <w:r w:rsidRPr="00D21535">
              <w:rPr>
                <w:rFonts w:ascii="Calibri" w:hAnsi="Calibri" w:cs="Calibri"/>
              </w:rPr>
              <w:t>- Réalisation d’une extraction liquide-liquide et ensuite l’extrait est envoyé dans une colonne de rectification (distillation) pour récupérer le solvant et pour enrichir l’extrait.</w:t>
            </w:r>
          </w:p>
          <w:p w14:paraId="03AC524A" w14:textId="77777777" w:rsidR="009F441B" w:rsidRPr="00D21535" w:rsidRDefault="009F441B" w:rsidP="009F441B">
            <w:pPr>
              <w:rPr>
                <w:rFonts w:ascii="Calibri" w:hAnsi="Calibri" w:cs="Calibri"/>
              </w:rPr>
            </w:pPr>
            <w:r w:rsidRPr="00D21535">
              <w:rPr>
                <w:rFonts w:ascii="Calibri" w:hAnsi="Calibri" w:cs="Calibri"/>
              </w:rPr>
              <w:t>- L’équipement doit-être parfaitement adapté pour une utilisation dans la formation.</w:t>
            </w:r>
          </w:p>
          <w:p w14:paraId="04DDA525" w14:textId="77777777" w:rsidR="009F441B" w:rsidRPr="00D21535" w:rsidRDefault="009F441B" w:rsidP="009F441B">
            <w:pPr>
              <w:rPr>
                <w:rFonts w:ascii="Calibri" w:hAnsi="Calibri" w:cs="Calibri"/>
              </w:rPr>
            </w:pPr>
            <w:r w:rsidRPr="00D21535">
              <w:rPr>
                <w:rFonts w:ascii="Calibri" w:hAnsi="Calibri" w:cs="Calibri"/>
              </w:rPr>
              <w:t>- Structure en aluminium anodisée sur roues multidirectionnelles avec freins.</w:t>
            </w:r>
          </w:p>
          <w:p w14:paraId="46154220" w14:textId="77777777" w:rsidR="009F441B" w:rsidRPr="00D21535" w:rsidRDefault="009F441B" w:rsidP="009F441B">
            <w:pPr>
              <w:rPr>
                <w:rFonts w:ascii="Calibri" w:hAnsi="Calibri" w:cs="Calibri"/>
              </w:rPr>
            </w:pPr>
            <w:r w:rsidRPr="00D21535">
              <w:rPr>
                <w:rFonts w:ascii="Calibri" w:hAnsi="Calibri" w:cs="Calibri"/>
              </w:rPr>
              <w:t>- La fabrication de cet équipement doit répondre à la directive machine européenne.</w:t>
            </w:r>
          </w:p>
          <w:p w14:paraId="38969C9E" w14:textId="77777777" w:rsidR="009F441B" w:rsidRPr="00D21535" w:rsidRDefault="009F441B" w:rsidP="009F441B">
            <w:pPr>
              <w:rPr>
                <w:rFonts w:ascii="Calibri" w:hAnsi="Calibri" w:cs="Calibri"/>
              </w:rPr>
            </w:pPr>
            <w:r w:rsidRPr="00D21535">
              <w:rPr>
                <w:rFonts w:ascii="Calibri" w:hAnsi="Calibri" w:cs="Calibri"/>
              </w:rPr>
              <w:t>- Colonne d’extraction - Matériau : verre borosilicate - DN : 50 mm (+/-5%) - Longueur environ: 1000 mm</w:t>
            </w:r>
          </w:p>
          <w:p w14:paraId="05032ED2" w14:textId="77777777" w:rsidR="009F441B" w:rsidRPr="00D21535" w:rsidRDefault="009F441B" w:rsidP="009F441B">
            <w:pPr>
              <w:rPr>
                <w:rFonts w:ascii="Calibri" w:hAnsi="Calibri" w:cs="Calibri"/>
              </w:rPr>
            </w:pPr>
            <w:r w:rsidRPr="00D21535">
              <w:rPr>
                <w:rFonts w:ascii="Calibri" w:hAnsi="Calibri" w:cs="Calibri"/>
              </w:rPr>
              <w:t>- Bac d’alimentation du solvant - Matériau : polyéthylène - Volume : 20 L (+/-5%)</w:t>
            </w:r>
          </w:p>
          <w:p w14:paraId="6627E476" w14:textId="77777777" w:rsidR="009F441B" w:rsidRPr="00D21535" w:rsidRDefault="009F441B" w:rsidP="009F441B">
            <w:pPr>
              <w:rPr>
                <w:rFonts w:ascii="Calibri" w:hAnsi="Calibri" w:cs="Calibri"/>
              </w:rPr>
            </w:pPr>
            <w:r w:rsidRPr="00D21535">
              <w:rPr>
                <w:rFonts w:ascii="Calibri" w:hAnsi="Calibri" w:cs="Calibri"/>
              </w:rPr>
              <w:t>- Pompe doseuse d’alimentation du solvant - Tête en PVDF - Qmaxi : 12 L/h (+/-5%)</w:t>
            </w:r>
          </w:p>
          <w:p w14:paraId="23746939" w14:textId="77777777" w:rsidR="009F441B" w:rsidRPr="00D21535" w:rsidRDefault="009F441B" w:rsidP="009F441B">
            <w:pPr>
              <w:rPr>
                <w:rFonts w:ascii="Calibri" w:hAnsi="Calibri" w:cs="Calibri"/>
              </w:rPr>
            </w:pPr>
            <w:r w:rsidRPr="00D21535">
              <w:rPr>
                <w:rFonts w:ascii="Calibri" w:hAnsi="Calibri" w:cs="Calibri"/>
              </w:rPr>
              <w:t>- Bac d’alimentation du mélange - Matériau : polyéthylène - Volume : 20 L (+/-5%)</w:t>
            </w:r>
          </w:p>
          <w:p w14:paraId="43F567D4" w14:textId="77777777" w:rsidR="009F441B" w:rsidRPr="00D21535" w:rsidRDefault="009F441B" w:rsidP="009F441B">
            <w:pPr>
              <w:rPr>
                <w:rFonts w:ascii="Calibri" w:hAnsi="Calibri" w:cs="Calibri"/>
              </w:rPr>
            </w:pPr>
            <w:r w:rsidRPr="00D21535">
              <w:rPr>
                <w:rFonts w:ascii="Calibri" w:hAnsi="Calibri" w:cs="Calibri"/>
              </w:rPr>
              <w:t>- Pompe doseuse d’alimentation du mélange - Tête en PVDF - Qmaxi : 12 L/h (+/-5%)</w:t>
            </w:r>
          </w:p>
          <w:p w14:paraId="389D0BBB" w14:textId="77777777" w:rsidR="009F441B" w:rsidRPr="00D21535" w:rsidRDefault="009F441B" w:rsidP="009F441B">
            <w:pPr>
              <w:rPr>
                <w:rFonts w:ascii="Calibri" w:hAnsi="Calibri" w:cs="Calibri"/>
              </w:rPr>
            </w:pPr>
            <w:r w:rsidRPr="00D21535">
              <w:rPr>
                <w:rFonts w:ascii="Calibri" w:hAnsi="Calibri" w:cs="Calibri"/>
              </w:rPr>
              <w:t>- Bac de récupération de l’extrait - Matériau : polyéthylène - Volume : 20 L (+/-5%)</w:t>
            </w:r>
          </w:p>
          <w:p w14:paraId="7BD7C4FE" w14:textId="77777777" w:rsidR="009F441B" w:rsidRPr="00D21535" w:rsidRDefault="009F441B" w:rsidP="009F441B">
            <w:pPr>
              <w:rPr>
                <w:rFonts w:ascii="Calibri" w:hAnsi="Calibri" w:cs="Calibri"/>
              </w:rPr>
            </w:pPr>
            <w:r w:rsidRPr="00D21535">
              <w:rPr>
                <w:rFonts w:ascii="Calibri" w:hAnsi="Calibri" w:cs="Calibri"/>
              </w:rPr>
              <w:t>- Bac de récupération du raffinat - Matériau : polyéthylène - Volume : 20 L (+/-5%)</w:t>
            </w:r>
          </w:p>
          <w:p w14:paraId="1FAD5018" w14:textId="77777777" w:rsidR="009F441B" w:rsidRPr="00D21535" w:rsidRDefault="009F441B" w:rsidP="009F441B">
            <w:pPr>
              <w:rPr>
                <w:rFonts w:ascii="Calibri" w:hAnsi="Calibri" w:cs="Calibri"/>
              </w:rPr>
            </w:pPr>
            <w:r w:rsidRPr="00D21535">
              <w:rPr>
                <w:rFonts w:ascii="Calibri" w:hAnsi="Calibri" w:cs="Calibri"/>
              </w:rPr>
              <w:lastRenderedPageBreak/>
              <w:t>- Jambe barométrique - Pièce permettant de régler l’interphase dans la colonne</w:t>
            </w:r>
          </w:p>
          <w:p w14:paraId="56E65A18" w14:textId="77777777" w:rsidR="009F441B" w:rsidRPr="00D21535" w:rsidRDefault="009F441B" w:rsidP="009F441B">
            <w:pPr>
              <w:rPr>
                <w:rFonts w:ascii="Calibri" w:hAnsi="Calibri" w:cs="Calibri"/>
              </w:rPr>
            </w:pPr>
            <w:r w:rsidRPr="00D21535">
              <w:rPr>
                <w:rFonts w:ascii="Calibri" w:hAnsi="Calibri" w:cs="Calibri"/>
              </w:rPr>
              <w:t>- Colonne de rectification - Bouilleur de 5L(+/-5%) en verre borosilicaté - Résistance chauffante de fond : Puissance totale = 2kW(+/-5%) - Réglage de la puissance de chauffe - Sonde de température Pt 100</w:t>
            </w:r>
          </w:p>
          <w:p w14:paraId="5E1B3F75" w14:textId="77777777" w:rsidR="009F441B" w:rsidRPr="00D21535" w:rsidRDefault="009F441B" w:rsidP="009F441B">
            <w:pPr>
              <w:rPr>
                <w:rFonts w:ascii="Calibri" w:hAnsi="Calibri" w:cs="Calibri"/>
              </w:rPr>
            </w:pPr>
            <w:r w:rsidRPr="00D21535">
              <w:rPr>
                <w:rFonts w:ascii="Calibri" w:hAnsi="Calibri" w:cs="Calibri"/>
              </w:rPr>
              <w:t>- Tête de reflux manuelle - Matériau : verre borosilicate - Sonde de température Pt 100</w:t>
            </w:r>
          </w:p>
          <w:p w14:paraId="565E4531" w14:textId="77777777" w:rsidR="009F441B" w:rsidRPr="00D21535" w:rsidRDefault="009F441B" w:rsidP="009F441B">
            <w:pPr>
              <w:rPr>
                <w:rFonts w:ascii="Calibri" w:hAnsi="Calibri" w:cs="Calibri"/>
              </w:rPr>
            </w:pPr>
            <w:r w:rsidRPr="00D21535">
              <w:rPr>
                <w:rFonts w:ascii="Calibri" w:hAnsi="Calibri" w:cs="Calibri"/>
              </w:rPr>
              <w:t>- Condenseur vertical - Matériau en verre borosilicaté S=0,3m² (+/-5%)</w:t>
            </w:r>
          </w:p>
          <w:p w14:paraId="799152E5" w14:textId="77777777" w:rsidR="009F441B" w:rsidRPr="00D21535" w:rsidRDefault="009F441B" w:rsidP="009F441B">
            <w:pPr>
              <w:rPr>
                <w:rFonts w:ascii="Calibri" w:hAnsi="Calibri" w:cs="Calibri"/>
              </w:rPr>
            </w:pPr>
            <w:r w:rsidRPr="00D21535">
              <w:rPr>
                <w:rFonts w:ascii="Calibri" w:hAnsi="Calibri" w:cs="Calibri"/>
              </w:rPr>
              <w:t>- Echangeur de distillat - Matériau : verre borosilicate</w:t>
            </w:r>
          </w:p>
          <w:p w14:paraId="5726232F" w14:textId="77777777" w:rsidR="009F441B" w:rsidRPr="00D21535" w:rsidRDefault="009F441B" w:rsidP="009F441B">
            <w:pPr>
              <w:rPr>
                <w:rFonts w:ascii="Calibri" w:hAnsi="Calibri" w:cs="Calibri"/>
              </w:rPr>
            </w:pPr>
            <w:r w:rsidRPr="00D21535">
              <w:rPr>
                <w:rFonts w:ascii="Calibri" w:hAnsi="Calibri" w:cs="Calibri"/>
              </w:rPr>
              <w:t>- Echangeur de l’extrait - Matériau : verre borosilicate</w:t>
            </w:r>
          </w:p>
          <w:p w14:paraId="6D20B5FC" w14:textId="77777777" w:rsidR="009F441B" w:rsidRPr="00D21535" w:rsidRDefault="009F441B" w:rsidP="009F441B">
            <w:pPr>
              <w:rPr>
                <w:rFonts w:ascii="Calibri" w:hAnsi="Calibri" w:cs="Calibri"/>
              </w:rPr>
            </w:pPr>
            <w:r w:rsidRPr="00D21535">
              <w:rPr>
                <w:rFonts w:ascii="Calibri" w:hAnsi="Calibri" w:cs="Calibri"/>
              </w:rPr>
              <w:t>- Bac de l’extrait du soubassement - Matériau : polyéthylène - Volume : 20 L</w:t>
            </w:r>
            <w:r>
              <w:rPr>
                <w:rFonts w:ascii="Calibri" w:hAnsi="Calibri" w:cs="Calibri"/>
              </w:rPr>
              <w:t xml:space="preserve"> </w:t>
            </w:r>
            <w:r w:rsidRPr="00D21535">
              <w:rPr>
                <w:rFonts w:ascii="Calibri" w:hAnsi="Calibri" w:cs="Calibri"/>
              </w:rPr>
              <w:t>(+/-5%)</w:t>
            </w:r>
          </w:p>
          <w:p w14:paraId="1AF284AD" w14:textId="77777777" w:rsidR="009F441B" w:rsidRPr="00D21535" w:rsidRDefault="009F441B" w:rsidP="009F441B">
            <w:pPr>
              <w:rPr>
                <w:rFonts w:ascii="Calibri" w:hAnsi="Calibri" w:cs="Calibri"/>
              </w:rPr>
            </w:pPr>
            <w:r w:rsidRPr="00D21535">
              <w:rPr>
                <w:rFonts w:ascii="Calibri" w:hAnsi="Calibri" w:cs="Calibri"/>
              </w:rPr>
              <w:t>- Bac de distillat - Matériau : polyéthylène - Volume : 20 L</w:t>
            </w:r>
            <w:r>
              <w:rPr>
                <w:rFonts w:ascii="Calibri" w:hAnsi="Calibri" w:cs="Calibri"/>
              </w:rPr>
              <w:t xml:space="preserve"> </w:t>
            </w:r>
            <w:r w:rsidRPr="00D21535">
              <w:rPr>
                <w:rFonts w:ascii="Calibri" w:hAnsi="Calibri" w:cs="Calibri"/>
              </w:rPr>
              <w:t>(+/-5%)</w:t>
            </w:r>
          </w:p>
          <w:p w14:paraId="64D8ABB3" w14:textId="77777777" w:rsidR="009F441B" w:rsidRPr="00D21535" w:rsidRDefault="009F441B" w:rsidP="009F441B">
            <w:pPr>
              <w:rPr>
                <w:rFonts w:ascii="Calibri" w:hAnsi="Calibri" w:cs="Calibri"/>
              </w:rPr>
            </w:pPr>
            <w:r w:rsidRPr="00D21535">
              <w:rPr>
                <w:rFonts w:ascii="Calibri" w:hAnsi="Calibri" w:cs="Calibri"/>
              </w:rPr>
              <w:t>Installation, mise en service et formation</w:t>
            </w:r>
          </w:p>
          <w:p w14:paraId="673FDD79" w14:textId="77777777" w:rsidR="009F441B" w:rsidRDefault="009F441B" w:rsidP="009F441B">
            <w:pPr>
              <w:tabs>
                <w:tab w:val="left" w:pos="1740"/>
              </w:tabs>
              <w:rPr>
                <w:rFonts w:ascii="Calibri" w:hAnsi="Calibri" w:cs="Calibri"/>
              </w:rPr>
            </w:pPr>
            <w:r w:rsidRPr="00D21535">
              <w:rPr>
                <w:rFonts w:ascii="Calibri" w:hAnsi="Calibri" w:cs="Calibri"/>
              </w:rPr>
              <w:t>Dimensions (LxlxH) :2365 x 800x 1850 mm (+/- 5%)</w:t>
            </w:r>
          </w:p>
          <w:p w14:paraId="182056EE" w14:textId="77777777" w:rsidR="009F441B" w:rsidRDefault="009F441B" w:rsidP="009F441B">
            <w:pPr>
              <w:rPr>
                <w:rFonts w:ascii="Calibri" w:hAnsi="Calibri" w:cs="Calibri"/>
              </w:rPr>
            </w:pPr>
            <w:r>
              <w:rPr>
                <w:rFonts w:ascii="Calibri" w:hAnsi="Calibri" w:cs="Calibri"/>
              </w:rPr>
              <w:t>- Alimentation : 220-240 V</w:t>
            </w:r>
          </w:p>
          <w:p w14:paraId="2BB3B87C" w14:textId="77777777" w:rsidR="009F441B" w:rsidRDefault="009F441B" w:rsidP="009F441B">
            <w:pPr>
              <w:tabs>
                <w:tab w:val="left" w:pos="1740"/>
              </w:tabs>
              <w:rPr>
                <w:rFonts w:ascii="Calibri" w:hAnsi="Calibri" w:cs="Calibri"/>
              </w:rPr>
            </w:pPr>
          </w:p>
          <w:p w14:paraId="28B94697"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66D5C4A7"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31E6248B" w14:textId="77777777" w:rsidR="009F441B" w:rsidRDefault="009F441B" w:rsidP="009F441B">
            <w:pPr>
              <w:tabs>
                <w:tab w:val="left" w:pos="1740"/>
              </w:tabs>
              <w:rPr>
                <w:rFonts w:ascii="Calibri" w:hAnsi="Calibri" w:cs="Calibri"/>
              </w:rPr>
            </w:pPr>
          </w:p>
          <w:p w14:paraId="6514B539" w14:textId="77777777" w:rsidR="009F441B" w:rsidRPr="00D21535" w:rsidRDefault="009F441B" w:rsidP="009F441B">
            <w:pPr>
              <w:tabs>
                <w:tab w:val="left" w:pos="1740"/>
              </w:tabs>
              <w:rPr>
                <w:rFonts w:ascii="Calibri Light" w:hAnsi="Calibri Light"/>
                <w:color w:val="000000"/>
                <w:sz w:val="14"/>
              </w:rPr>
            </w:pPr>
          </w:p>
        </w:tc>
        <w:tc>
          <w:tcPr>
            <w:tcW w:w="1418" w:type="dxa"/>
            <w:tcBorders>
              <w:top w:val="nil"/>
              <w:left w:val="single" w:sz="4" w:space="0" w:color="auto"/>
              <w:bottom w:val="single" w:sz="4" w:space="0" w:color="000000"/>
              <w:right w:val="single" w:sz="4" w:space="0" w:color="auto"/>
            </w:tcBorders>
            <w:shd w:val="clear" w:color="auto" w:fill="auto"/>
          </w:tcPr>
          <w:p w14:paraId="6679258B" w14:textId="77777777" w:rsidR="009F441B" w:rsidRDefault="009F441B" w:rsidP="009F441B">
            <w:pPr>
              <w:spacing w:after="160" w:line="259" w:lineRule="auto"/>
              <w:rPr>
                <w:rFonts w:ascii="Calibri Light" w:hAnsi="Calibri Light"/>
                <w:color w:val="000000"/>
                <w:sz w:val="14"/>
              </w:rPr>
            </w:pPr>
          </w:p>
          <w:p w14:paraId="50A23D88"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B1F63CB"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E445755" w14:textId="77777777" w:rsidR="009F441B" w:rsidRPr="00D21535" w:rsidRDefault="009F441B" w:rsidP="009F441B">
            <w:pPr>
              <w:tabs>
                <w:tab w:val="left" w:pos="1740"/>
              </w:tabs>
              <w:rPr>
                <w:rFonts w:ascii="Calibri Light" w:hAnsi="Calibri Light"/>
                <w:color w:val="000000"/>
                <w:sz w:val="14"/>
              </w:rPr>
            </w:pPr>
            <w:r w:rsidRPr="003F1085">
              <w:rPr>
                <w:rFonts w:ascii="Century Gothic" w:hAnsi="Century Gothic"/>
                <w:b/>
                <w:sz w:val="16"/>
                <w:szCs w:val="16"/>
              </w:rPr>
              <w:t>Caractéristique proposée </w:t>
            </w:r>
          </w:p>
        </w:tc>
        <w:tc>
          <w:tcPr>
            <w:tcW w:w="1419" w:type="dxa"/>
            <w:tcBorders>
              <w:top w:val="nil"/>
              <w:left w:val="single" w:sz="4" w:space="0" w:color="auto"/>
              <w:bottom w:val="single" w:sz="4" w:space="0" w:color="000000"/>
              <w:right w:val="single" w:sz="4" w:space="0" w:color="auto"/>
            </w:tcBorders>
            <w:shd w:val="clear" w:color="auto" w:fill="auto"/>
          </w:tcPr>
          <w:p w14:paraId="1ED749FF" w14:textId="77777777" w:rsidR="009F441B" w:rsidRDefault="009F441B" w:rsidP="009F441B">
            <w:pPr>
              <w:spacing w:after="160" w:line="259" w:lineRule="auto"/>
              <w:rPr>
                <w:rFonts w:ascii="Calibri Light" w:hAnsi="Calibri Light"/>
                <w:color w:val="000000"/>
                <w:sz w:val="14"/>
              </w:rPr>
            </w:pPr>
          </w:p>
          <w:p w14:paraId="443E87B0" w14:textId="77777777" w:rsidR="009F441B" w:rsidRPr="00D21535" w:rsidRDefault="009F441B" w:rsidP="009F441B">
            <w:pPr>
              <w:tabs>
                <w:tab w:val="left" w:pos="1740"/>
              </w:tabs>
              <w:rPr>
                <w:rFonts w:ascii="Calibri Light" w:hAnsi="Calibri Light"/>
                <w:color w:val="000000"/>
                <w:sz w:val="14"/>
              </w:rPr>
            </w:pPr>
          </w:p>
        </w:tc>
      </w:tr>
      <w:tr w:rsidR="009F441B" w:rsidRPr="00EE1C73" w14:paraId="1BB10876"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44BCDFC8" w14:textId="77777777" w:rsidR="009F441B" w:rsidRDefault="009F441B" w:rsidP="009F441B">
            <w:pPr>
              <w:jc w:val="center"/>
              <w:rPr>
                <w:rFonts w:ascii="Century Gothic" w:hAnsi="Century Gothic"/>
                <w:b/>
                <w:sz w:val="22"/>
                <w:szCs w:val="22"/>
              </w:rPr>
            </w:pPr>
            <w:r>
              <w:rPr>
                <w:rFonts w:ascii="Century Gothic" w:hAnsi="Century Gothic"/>
                <w:b/>
                <w:sz w:val="22"/>
                <w:szCs w:val="22"/>
              </w:rPr>
              <w:lastRenderedPageBreak/>
              <w:t>5</w:t>
            </w:r>
          </w:p>
        </w:tc>
        <w:tc>
          <w:tcPr>
            <w:tcW w:w="7221" w:type="dxa"/>
            <w:tcBorders>
              <w:top w:val="nil"/>
              <w:left w:val="single" w:sz="4" w:space="0" w:color="auto"/>
              <w:bottom w:val="single" w:sz="4" w:space="0" w:color="000000"/>
              <w:right w:val="single" w:sz="4" w:space="0" w:color="auto"/>
            </w:tcBorders>
            <w:shd w:val="clear" w:color="auto" w:fill="auto"/>
          </w:tcPr>
          <w:p w14:paraId="1CE1D1AD" w14:textId="77777777" w:rsidR="009F441B" w:rsidRPr="0081773E" w:rsidRDefault="009F441B" w:rsidP="009F441B">
            <w:pPr>
              <w:rPr>
                <w:b/>
                <w:bCs/>
                <w:color w:val="000000"/>
                <w:sz w:val="14"/>
                <w:u w:val="single"/>
              </w:rPr>
            </w:pPr>
          </w:p>
          <w:p w14:paraId="1E35A168" w14:textId="77777777" w:rsidR="009F441B" w:rsidRDefault="009F441B" w:rsidP="009F441B">
            <w:pPr>
              <w:rPr>
                <w:rFonts w:ascii="Calibri" w:hAnsi="Calibri" w:cs="Calibri"/>
                <w:b/>
                <w:bCs/>
              </w:rPr>
            </w:pPr>
            <w:r w:rsidRPr="00D21535">
              <w:rPr>
                <w:rFonts w:ascii="Calibri" w:hAnsi="Calibri" w:cs="Calibri"/>
                <w:b/>
                <w:bCs/>
              </w:rPr>
              <w:t>Thermoscelleuse professionnelle double pour barquettes:</w:t>
            </w:r>
          </w:p>
          <w:p w14:paraId="0A7DD82B" w14:textId="77777777" w:rsidR="009F441B" w:rsidRPr="00D21535" w:rsidRDefault="009F441B" w:rsidP="009F441B">
            <w:pPr>
              <w:rPr>
                <w:rFonts w:ascii="Calibri" w:hAnsi="Calibri" w:cs="Calibri"/>
                <w:b/>
                <w:bCs/>
              </w:rPr>
            </w:pPr>
          </w:p>
          <w:p w14:paraId="18DAA4BE" w14:textId="77777777" w:rsidR="009F441B" w:rsidRPr="00D21535" w:rsidRDefault="009F441B" w:rsidP="009F441B">
            <w:pPr>
              <w:rPr>
                <w:rFonts w:ascii="Calibri" w:hAnsi="Calibri" w:cs="Calibri"/>
              </w:rPr>
            </w:pPr>
            <w:r w:rsidRPr="00D21535">
              <w:rPr>
                <w:rFonts w:ascii="Calibri" w:hAnsi="Calibri" w:cs="Calibri"/>
              </w:rPr>
              <w:t>-Thermoscelleuse constituée en : Inox.</w:t>
            </w:r>
          </w:p>
          <w:p w14:paraId="16EECC91" w14:textId="77777777" w:rsidR="009F441B" w:rsidRPr="00D21535" w:rsidRDefault="009F441B" w:rsidP="009F441B">
            <w:pPr>
              <w:rPr>
                <w:rFonts w:ascii="Calibri" w:hAnsi="Calibri" w:cs="Calibri"/>
              </w:rPr>
            </w:pPr>
            <w:r w:rsidRPr="00D21535">
              <w:rPr>
                <w:rFonts w:ascii="Calibri" w:hAnsi="Calibri" w:cs="Calibri"/>
              </w:rPr>
              <w:t>- Avec système pour couper le film de façon automatique et sur la partie postérieure de la barquette.</w:t>
            </w:r>
          </w:p>
          <w:p w14:paraId="622A8B59" w14:textId="77777777" w:rsidR="009F441B" w:rsidRPr="00D21535" w:rsidRDefault="009F441B" w:rsidP="009F441B">
            <w:pPr>
              <w:rPr>
                <w:rFonts w:ascii="Calibri" w:hAnsi="Calibri" w:cs="Calibri"/>
              </w:rPr>
            </w:pPr>
            <w:r w:rsidRPr="00D21535">
              <w:rPr>
                <w:rFonts w:ascii="Calibri" w:hAnsi="Calibri" w:cs="Calibri"/>
              </w:rPr>
              <w:t>- Avec possibilité d’avoir différentes formes et dimensions de moules.</w:t>
            </w:r>
          </w:p>
          <w:p w14:paraId="1530C9C6" w14:textId="77777777" w:rsidR="009F441B" w:rsidRPr="00D21535" w:rsidRDefault="009F441B" w:rsidP="009F441B">
            <w:pPr>
              <w:rPr>
                <w:rFonts w:ascii="Calibri" w:hAnsi="Calibri" w:cs="Calibri"/>
              </w:rPr>
            </w:pPr>
            <w:r w:rsidRPr="00D21535">
              <w:rPr>
                <w:rFonts w:ascii="Calibri" w:hAnsi="Calibri" w:cs="Calibri"/>
              </w:rPr>
              <w:t>- Dimensions d'encombrement : 400 x 500 x 600 mm +/- 10%</w:t>
            </w:r>
          </w:p>
          <w:p w14:paraId="0BB96EC0" w14:textId="77777777" w:rsidR="009F441B" w:rsidRPr="00D21535" w:rsidRDefault="009F441B" w:rsidP="009F441B">
            <w:pPr>
              <w:rPr>
                <w:rFonts w:ascii="Calibri" w:hAnsi="Calibri" w:cs="Calibri"/>
              </w:rPr>
            </w:pPr>
            <w:r w:rsidRPr="00D21535">
              <w:rPr>
                <w:rFonts w:ascii="Calibri" w:hAnsi="Calibri" w:cs="Calibri"/>
              </w:rPr>
              <w:t>- Cycle de travail : semi-automatique</w:t>
            </w:r>
          </w:p>
          <w:p w14:paraId="63DA699B" w14:textId="77777777" w:rsidR="009F441B" w:rsidRPr="00D21535" w:rsidRDefault="009F441B" w:rsidP="009F441B">
            <w:pPr>
              <w:rPr>
                <w:rFonts w:ascii="Calibri" w:hAnsi="Calibri" w:cs="Calibri"/>
              </w:rPr>
            </w:pPr>
            <w:r w:rsidRPr="00D21535">
              <w:rPr>
                <w:rFonts w:ascii="Calibri" w:hAnsi="Calibri" w:cs="Calibri"/>
              </w:rPr>
              <w:t>- Dim. max des barquettes : L 265 x l 325 x H 120 mm</w:t>
            </w:r>
          </w:p>
          <w:p w14:paraId="4D123F71" w14:textId="77777777" w:rsidR="009F441B" w:rsidRPr="00D21535" w:rsidRDefault="009F441B" w:rsidP="009F441B">
            <w:pPr>
              <w:rPr>
                <w:rFonts w:ascii="Calibri" w:hAnsi="Calibri" w:cs="Calibri"/>
              </w:rPr>
            </w:pPr>
            <w:r>
              <w:rPr>
                <w:rFonts w:ascii="Calibri" w:hAnsi="Calibri" w:cs="Calibri"/>
              </w:rPr>
              <w:t>- Puissance : 22</w:t>
            </w:r>
            <w:r w:rsidRPr="00D21535">
              <w:rPr>
                <w:rFonts w:ascii="Calibri" w:hAnsi="Calibri" w:cs="Calibri"/>
              </w:rPr>
              <w:t>0V</w:t>
            </w:r>
          </w:p>
          <w:p w14:paraId="5018AD9D" w14:textId="77777777" w:rsidR="009F441B" w:rsidRPr="00D21535" w:rsidRDefault="009F441B" w:rsidP="009F441B">
            <w:pPr>
              <w:rPr>
                <w:rFonts w:ascii="Calibri" w:hAnsi="Calibri" w:cs="Calibri"/>
              </w:rPr>
            </w:pPr>
            <w:r w:rsidRPr="00D21535">
              <w:rPr>
                <w:rFonts w:ascii="Calibri" w:hAnsi="Calibri" w:cs="Calibri"/>
              </w:rPr>
              <w:t>- Température de soudure : entre 140° et 160°</w:t>
            </w:r>
          </w:p>
          <w:p w14:paraId="5DC93886" w14:textId="77777777" w:rsidR="009F441B" w:rsidRPr="00D21535" w:rsidRDefault="009F441B" w:rsidP="009F441B">
            <w:pPr>
              <w:rPr>
                <w:rFonts w:ascii="Calibri" w:hAnsi="Calibri" w:cs="Calibri"/>
              </w:rPr>
            </w:pPr>
            <w:r w:rsidRPr="00D21535">
              <w:rPr>
                <w:rFonts w:ascii="Calibri" w:hAnsi="Calibri" w:cs="Calibri"/>
              </w:rPr>
              <w:t>- Panneau des commandes : digital, avec possibilité de programmer le temps de soudure avec des boutons +/-</w:t>
            </w:r>
          </w:p>
          <w:p w14:paraId="0B8A5A61" w14:textId="77777777" w:rsidR="009F441B" w:rsidRPr="00D21535" w:rsidRDefault="009F441B" w:rsidP="009F441B">
            <w:pPr>
              <w:rPr>
                <w:rFonts w:ascii="Calibri" w:hAnsi="Calibri" w:cs="Calibri"/>
              </w:rPr>
            </w:pPr>
            <w:r w:rsidRPr="00D21535">
              <w:rPr>
                <w:rFonts w:ascii="Calibri" w:hAnsi="Calibri" w:cs="Calibri"/>
              </w:rPr>
              <w:t>Avec installation et mise en service</w:t>
            </w:r>
          </w:p>
          <w:p w14:paraId="55B9EBB7" w14:textId="77777777" w:rsidR="009F441B" w:rsidRPr="00D21535" w:rsidRDefault="009F441B" w:rsidP="009F441B">
            <w:pPr>
              <w:rPr>
                <w:rFonts w:ascii="Calibri" w:hAnsi="Calibri" w:cs="Calibri"/>
              </w:rPr>
            </w:pPr>
            <w:r w:rsidRPr="00D21535">
              <w:rPr>
                <w:rFonts w:ascii="Calibri" w:hAnsi="Calibri" w:cs="Calibri"/>
              </w:rPr>
              <w:t>Dimensions maximales en m (Lxl) :0,50 x 0,40</w:t>
            </w:r>
          </w:p>
          <w:p w14:paraId="5894B953" w14:textId="77777777" w:rsidR="009F441B" w:rsidRDefault="009F441B" w:rsidP="009F441B">
            <w:pPr>
              <w:rPr>
                <w:rFonts w:ascii="Calibri" w:hAnsi="Calibri" w:cs="Calibri"/>
                <w:b/>
                <w:bCs/>
              </w:rPr>
            </w:pPr>
            <w:r w:rsidRPr="00D21535">
              <w:rPr>
                <w:rFonts w:ascii="Calibri" w:hAnsi="Calibri" w:cs="Calibri"/>
              </w:rPr>
              <w:t>Table en inox adéquate de pose de la machine</w:t>
            </w:r>
            <w:r w:rsidRPr="00D21535">
              <w:rPr>
                <w:rFonts w:ascii="Calibri" w:hAnsi="Calibri" w:cs="Calibri"/>
                <w:b/>
                <w:bCs/>
              </w:rPr>
              <w:t xml:space="preserve"> </w:t>
            </w:r>
          </w:p>
          <w:p w14:paraId="5C9689EE" w14:textId="77777777" w:rsidR="009F441B" w:rsidRDefault="009F441B" w:rsidP="009F441B">
            <w:pPr>
              <w:rPr>
                <w:rFonts w:ascii="Calibri" w:hAnsi="Calibri" w:cs="Calibri"/>
                <w:b/>
                <w:bCs/>
              </w:rPr>
            </w:pPr>
          </w:p>
          <w:p w14:paraId="16365511"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3D6A2C57" w14:textId="77777777" w:rsidR="009F441B" w:rsidRPr="004F070E" w:rsidRDefault="009F441B" w:rsidP="009F441B">
            <w:pPr>
              <w:rPr>
                <w:rFonts w:ascii="Calibri" w:hAnsi="Calibri" w:cs="Calibri"/>
              </w:rPr>
            </w:pPr>
            <w:r>
              <w:rPr>
                <w:rFonts w:ascii="Calibri" w:hAnsi="Calibri" w:cs="Calibri"/>
              </w:rPr>
              <w:lastRenderedPageBreak/>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2D33E42B" w14:textId="77777777" w:rsidR="009F441B" w:rsidRDefault="009F441B" w:rsidP="009F441B">
            <w:pPr>
              <w:rPr>
                <w:rFonts w:ascii="Calibri" w:hAnsi="Calibri" w:cs="Calibri"/>
                <w:b/>
                <w:bCs/>
              </w:rPr>
            </w:pPr>
          </w:p>
          <w:p w14:paraId="3AC501F0" w14:textId="77777777" w:rsidR="009F441B" w:rsidRPr="000548A3" w:rsidRDefault="009F441B" w:rsidP="009F441B">
            <w:pPr>
              <w:rPr>
                <w:rFonts w:ascii="Calibri Light" w:hAnsi="Calibri Light"/>
                <w:color w:val="000000"/>
              </w:rPr>
            </w:pPr>
          </w:p>
        </w:tc>
        <w:tc>
          <w:tcPr>
            <w:tcW w:w="1418" w:type="dxa"/>
            <w:tcBorders>
              <w:top w:val="nil"/>
              <w:left w:val="single" w:sz="4" w:space="0" w:color="auto"/>
              <w:bottom w:val="single" w:sz="4" w:space="0" w:color="000000"/>
              <w:right w:val="single" w:sz="4" w:space="0" w:color="auto"/>
            </w:tcBorders>
            <w:shd w:val="clear" w:color="auto" w:fill="auto"/>
          </w:tcPr>
          <w:p w14:paraId="32E8367F" w14:textId="77777777" w:rsidR="009F441B" w:rsidRDefault="009F441B" w:rsidP="009F441B">
            <w:pPr>
              <w:spacing w:after="160" w:line="259" w:lineRule="auto"/>
              <w:rPr>
                <w:rFonts w:ascii="Calibri Light" w:hAnsi="Calibri Light"/>
                <w:color w:val="000000"/>
              </w:rPr>
            </w:pPr>
          </w:p>
          <w:p w14:paraId="117F659B"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F699903"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12000A6" w14:textId="77777777" w:rsidR="009F441B" w:rsidRPr="000548A3" w:rsidRDefault="009F441B" w:rsidP="009F441B">
            <w:pPr>
              <w:rPr>
                <w:rFonts w:ascii="Calibri Light" w:hAnsi="Calibri Light"/>
                <w:color w:val="000000"/>
              </w:rPr>
            </w:pPr>
            <w:r w:rsidRPr="003F1085">
              <w:rPr>
                <w:rFonts w:ascii="Century Gothic" w:hAnsi="Century Gothic"/>
                <w:b/>
                <w:sz w:val="16"/>
                <w:szCs w:val="16"/>
              </w:rPr>
              <w:t>Caractéristique proposée </w:t>
            </w:r>
          </w:p>
        </w:tc>
        <w:tc>
          <w:tcPr>
            <w:tcW w:w="1419" w:type="dxa"/>
            <w:tcBorders>
              <w:top w:val="nil"/>
              <w:left w:val="single" w:sz="4" w:space="0" w:color="auto"/>
              <w:bottom w:val="single" w:sz="4" w:space="0" w:color="000000"/>
              <w:right w:val="single" w:sz="4" w:space="0" w:color="auto"/>
            </w:tcBorders>
            <w:shd w:val="clear" w:color="auto" w:fill="auto"/>
          </w:tcPr>
          <w:p w14:paraId="73C5C41B" w14:textId="77777777" w:rsidR="009F441B" w:rsidRDefault="009F441B" w:rsidP="009F441B">
            <w:pPr>
              <w:spacing w:after="160" w:line="259" w:lineRule="auto"/>
              <w:rPr>
                <w:rFonts w:ascii="Calibri Light" w:hAnsi="Calibri Light"/>
                <w:color w:val="000000"/>
              </w:rPr>
            </w:pPr>
          </w:p>
          <w:p w14:paraId="05013DEB" w14:textId="77777777" w:rsidR="009F441B" w:rsidRPr="000548A3" w:rsidRDefault="009F441B" w:rsidP="009F441B">
            <w:pPr>
              <w:rPr>
                <w:rFonts w:ascii="Calibri Light" w:hAnsi="Calibri Light"/>
                <w:color w:val="000000"/>
              </w:rPr>
            </w:pPr>
          </w:p>
        </w:tc>
      </w:tr>
      <w:tr w:rsidR="009F441B" w:rsidRPr="00EE1C73" w14:paraId="40AF2091" w14:textId="77777777" w:rsidTr="009F441B">
        <w:tblPrEx>
          <w:tblBorders>
            <w:top w:val="none" w:sz="0" w:space="0" w:color="auto"/>
          </w:tblBorders>
          <w:tblLook w:val="0600" w:firstRow="0" w:lastRow="0" w:firstColumn="0" w:lastColumn="0" w:noHBand="1" w:noVBand="1"/>
        </w:tblPrEx>
        <w:trPr>
          <w:trHeight w:val="1366"/>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tcPr>
          <w:p w14:paraId="719E5129" w14:textId="77777777" w:rsidR="009F441B" w:rsidRDefault="009F441B" w:rsidP="009F441B">
            <w:pPr>
              <w:jc w:val="center"/>
              <w:rPr>
                <w:rFonts w:ascii="Century Gothic" w:hAnsi="Century Gothic"/>
                <w:b/>
                <w:sz w:val="22"/>
                <w:szCs w:val="22"/>
              </w:rPr>
            </w:pPr>
          </w:p>
          <w:p w14:paraId="619C77DF" w14:textId="77777777" w:rsidR="009F441B" w:rsidRDefault="009F441B" w:rsidP="009F441B">
            <w:pPr>
              <w:jc w:val="center"/>
              <w:rPr>
                <w:rFonts w:ascii="Century Gothic" w:hAnsi="Century Gothic"/>
                <w:b/>
                <w:sz w:val="22"/>
                <w:szCs w:val="22"/>
              </w:rPr>
            </w:pPr>
          </w:p>
          <w:p w14:paraId="4AAF8818" w14:textId="77777777" w:rsidR="009F441B" w:rsidRDefault="009F441B" w:rsidP="009F441B">
            <w:pPr>
              <w:jc w:val="center"/>
              <w:rPr>
                <w:rFonts w:ascii="Century Gothic" w:hAnsi="Century Gothic"/>
                <w:b/>
                <w:sz w:val="22"/>
                <w:szCs w:val="22"/>
              </w:rPr>
            </w:pPr>
          </w:p>
          <w:p w14:paraId="4B04D1A4" w14:textId="77777777" w:rsidR="009F441B" w:rsidRDefault="009F441B" w:rsidP="009F441B">
            <w:pPr>
              <w:jc w:val="center"/>
              <w:rPr>
                <w:rFonts w:ascii="Century Gothic" w:hAnsi="Century Gothic"/>
                <w:b/>
                <w:sz w:val="22"/>
                <w:szCs w:val="22"/>
              </w:rPr>
            </w:pPr>
          </w:p>
          <w:p w14:paraId="12EB6104" w14:textId="77777777" w:rsidR="009F441B" w:rsidRDefault="009F441B" w:rsidP="009F441B">
            <w:pPr>
              <w:jc w:val="center"/>
              <w:rPr>
                <w:rFonts w:ascii="Century Gothic" w:hAnsi="Century Gothic"/>
                <w:b/>
                <w:sz w:val="22"/>
                <w:szCs w:val="22"/>
              </w:rPr>
            </w:pPr>
            <w:r>
              <w:rPr>
                <w:rFonts w:ascii="Century Gothic" w:hAnsi="Century Gothic"/>
                <w:b/>
                <w:sz w:val="22"/>
                <w:szCs w:val="22"/>
              </w:rPr>
              <w:t>6</w:t>
            </w:r>
          </w:p>
        </w:tc>
        <w:tc>
          <w:tcPr>
            <w:tcW w:w="7221" w:type="dxa"/>
            <w:tcBorders>
              <w:top w:val="single" w:sz="4" w:space="0" w:color="auto"/>
              <w:left w:val="single" w:sz="4" w:space="0" w:color="auto"/>
              <w:bottom w:val="single" w:sz="4" w:space="0" w:color="auto"/>
              <w:right w:val="single" w:sz="4" w:space="0" w:color="auto"/>
            </w:tcBorders>
            <w:shd w:val="clear" w:color="auto" w:fill="auto"/>
            <w:vAlign w:val="center"/>
          </w:tcPr>
          <w:p w14:paraId="6AF58129" w14:textId="77777777" w:rsidR="009F441B" w:rsidRDefault="009F441B" w:rsidP="009F441B">
            <w:pPr>
              <w:rPr>
                <w:rFonts w:ascii="Calibri" w:hAnsi="Calibri" w:cs="Calibri"/>
                <w:b/>
                <w:bCs/>
              </w:rPr>
            </w:pPr>
            <w:r w:rsidRPr="00D21535">
              <w:rPr>
                <w:rFonts w:ascii="Calibri" w:hAnsi="Calibri" w:cs="Calibri"/>
                <w:b/>
                <w:bCs/>
              </w:rPr>
              <w:t>Imprimante étiqueteuse avec code barre :</w:t>
            </w:r>
          </w:p>
          <w:p w14:paraId="6768F043" w14:textId="77777777" w:rsidR="009F441B" w:rsidRPr="00D21535" w:rsidRDefault="009F441B" w:rsidP="009F441B">
            <w:pPr>
              <w:rPr>
                <w:rFonts w:ascii="Calibri" w:hAnsi="Calibri" w:cs="Calibri"/>
                <w:b/>
                <w:bCs/>
              </w:rPr>
            </w:pPr>
          </w:p>
          <w:p w14:paraId="3FD6299C" w14:textId="77777777" w:rsidR="009F441B" w:rsidRPr="00D21535" w:rsidRDefault="009F441B" w:rsidP="009F441B">
            <w:pPr>
              <w:rPr>
                <w:rFonts w:ascii="Calibri" w:hAnsi="Calibri" w:cs="Calibri"/>
              </w:rPr>
            </w:pPr>
            <w:r w:rsidRPr="00D21535">
              <w:rPr>
                <w:rFonts w:ascii="Calibri" w:hAnsi="Calibri" w:cs="Calibri"/>
              </w:rPr>
              <w:t>- Support: Etiquette Papier, Thermique, Vélin, Aluminium &amp; Plastique</w:t>
            </w:r>
          </w:p>
          <w:p w14:paraId="16071566" w14:textId="77777777" w:rsidR="009F441B" w:rsidRPr="00D21535" w:rsidRDefault="009F441B" w:rsidP="009F441B">
            <w:pPr>
              <w:rPr>
                <w:rFonts w:ascii="Calibri" w:hAnsi="Calibri" w:cs="Calibri"/>
              </w:rPr>
            </w:pPr>
            <w:r w:rsidRPr="00D21535">
              <w:rPr>
                <w:rFonts w:ascii="Calibri" w:hAnsi="Calibri" w:cs="Calibri"/>
              </w:rPr>
              <w:t>- Largeur de papier: 10.4 cm +/-5%</w:t>
            </w:r>
          </w:p>
          <w:p w14:paraId="28CCA7B9" w14:textId="77777777" w:rsidR="009F441B" w:rsidRPr="00D21535" w:rsidRDefault="009F441B" w:rsidP="009F441B">
            <w:pPr>
              <w:rPr>
                <w:rFonts w:ascii="Calibri" w:hAnsi="Calibri" w:cs="Calibri"/>
              </w:rPr>
            </w:pPr>
            <w:r w:rsidRPr="00D21535">
              <w:rPr>
                <w:rFonts w:ascii="Calibri" w:hAnsi="Calibri" w:cs="Calibri"/>
              </w:rPr>
              <w:t>- Vitesse d'impression: supérieur à 12 cm/s</w:t>
            </w:r>
          </w:p>
          <w:p w14:paraId="4E4B2A7D" w14:textId="77777777" w:rsidR="009F441B" w:rsidRPr="00D21535" w:rsidRDefault="009F441B" w:rsidP="009F441B">
            <w:pPr>
              <w:rPr>
                <w:rFonts w:ascii="Calibri" w:hAnsi="Calibri" w:cs="Calibri"/>
              </w:rPr>
            </w:pPr>
            <w:r w:rsidRPr="00D21535">
              <w:rPr>
                <w:rFonts w:ascii="Calibri" w:hAnsi="Calibri" w:cs="Calibri"/>
              </w:rPr>
              <w:t>- Résolution: supérieur à 200 dpi</w:t>
            </w:r>
          </w:p>
          <w:p w14:paraId="34A9E5C9" w14:textId="77777777" w:rsidR="009F441B" w:rsidRPr="00D21535" w:rsidRDefault="009F441B" w:rsidP="009F441B">
            <w:pPr>
              <w:rPr>
                <w:rFonts w:ascii="Calibri" w:hAnsi="Calibri" w:cs="Calibri"/>
              </w:rPr>
            </w:pPr>
            <w:r w:rsidRPr="00D21535">
              <w:rPr>
                <w:rFonts w:ascii="Calibri" w:hAnsi="Calibri" w:cs="Calibri"/>
              </w:rPr>
              <w:t>- Technologie: Thermique direct (Sans Consommable) &amp; Transfert thermique (Ruban)</w:t>
            </w:r>
          </w:p>
          <w:p w14:paraId="74E12AD4" w14:textId="77777777" w:rsidR="009F441B" w:rsidRPr="00D21535" w:rsidRDefault="009F441B" w:rsidP="009F441B">
            <w:pPr>
              <w:rPr>
                <w:rFonts w:ascii="Calibri" w:hAnsi="Calibri" w:cs="Calibri"/>
              </w:rPr>
            </w:pPr>
            <w:r w:rsidRPr="00D21535">
              <w:rPr>
                <w:rFonts w:ascii="Calibri" w:hAnsi="Calibri" w:cs="Calibri"/>
              </w:rPr>
              <w:t>- Connexion PC: USB</w:t>
            </w:r>
          </w:p>
          <w:p w14:paraId="7D350CE9" w14:textId="77777777" w:rsidR="009F441B" w:rsidRPr="00D21535" w:rsidRDefault="009F441B" w:rsidP="009F441B">
            <w:pPr>
              <w:rPr>
                <w:rFonts w:ascii="Calibri" w:hAnsi="Calibri" w:cs="Calibri"/>
              </w:rPr>
            </w:pPr>
            <w:r w:rsidRPr="00D21535">
              <w:rPr>
                <w:rFonts w:ascii="Calibri" w:hAnsi="Calibri" w:cs="Calibri"/>
              </w:rPr>
              <w:t>- Langage(s) d'impression: EPL2 ZPL ZPL II</w:t>
            </w:r>
          </w:p>
          <w:p w14:paraId="773D3742" w14:textId="77777777" w:rsidR="009F441B" w:rsidRPr="00D21535" w:rsidRDefault="009F441B" w:rsidP="009F441B">
            <w:pPr>
              <w:rPr>
                <w:rFonts w:ascii="Calibri" w:hAnsi="Calibri" w:cs="Calibri"/>
              </w:rPr>
            </w:pPr>
            <w:r w:rsidRPr="00D21535">
              <w:rPr>
                <w:rFonts w:ascii="Calibri" w:hAnsi="Calibri" w:cs="Calibri"/>
              </w:rPr>
              <w:t>- Livrée avec PC et logiciel d'exploitation.</w:t>
            </w:r>
          </w:p>
          <w:p w14:paraId="027DDF7C" w14:textId="77777777" w:rsidR="009F441B" w:rsidRPr="00D21535" w:rsidRDefault="009F441B" w:rsidP="009F441B">
            <w:pPr>
              <w:rPr>
                <w:rFonts w:ascii="Calibri" w:hAnsi="Calibri" w:cs="Calibri"/>
              </w:rPr>
            </w:pPr>
            <w:r w:rsidRPr="00D21535">
              <w:rPr>
                <w:rFonts w:ascii="Calibri" w:hAnsi="Calibri" w:cs="Calibri"/>
              </w:rPr>
              <w:t>Avec installation et mise en service</w:t>
            </w:r>
          </w:p>
          <w:p w14:paraId="31F338F1" w14:textId="77777777" w:rsidR="009F441B" w:rsidRDefault="009F441B" w:rsidP="009F441B">
            <w:pPr>
              <w:rPr>
                <w:rFonts w:ascii="Calibri" w:hAnsi="Calibri" w:cs="Calibri"/>
                <w:b/>
                <w:bCs/>
              </w:rPr>
            </w:pPr>
            <w:r w:rsidRPr="00D21535">
              <w:rPr>
                <w:rFonts w:ascii="Calibri" w:hAnsi="Calibri" w:cs="Calibri"/>
              </w:rPr>
              <w:t>Table en inox adéquate de pose de la machine</w:t>
            </w:r>
            <w:r w:rsidRPr="00D21535">
              <w:rPr>
                <w:rFonts w:ascii="Calibri" w:hAnsi="Calibri" w:cs="Calibri"/>
                <w:b/>
                <w:bCs/>
              </w:rPr>
              <w:t xml:space="preserve"> </w:t>
            </w:r>
          </w:p>
          <w:p w14:paraId="5ADC456D" w14:textId="77777777" w:rsidR="009F441B" w:rsidRPr="00ED7C70" w:rsidRDefault="009F441B" w:rsidP="009F441B">
            <w:pPr>
              <w:rPr>
                <w:rFonts w:ascii="Calibri" w:hAnsi="Calibri" w:cs="Calibri"/>
              </w:rPr>
            </w:pPr>
            <w:r>
              <w:rPr>
                <w:rFonts w:ascii="Calibri" w:hAnsi="Calibri" w:cs="Calibri"/>
              </w:rPr>
              <w:t>- Alimentation : 220-240 V</w:t>
            </w:r>
          </w:p>
          <w:p w14:paraId="4F604934" w14:textId="77777777" w:rsidR="009F441B" w:rsidRDefault="009F441B" w:rsidP="009F441B">
            <w:pPr>
              <w:rPr>
                <w:rFonts w:ascii="Calibri" w:hAnsi="Calibri" w:cs="Calibri"/>
                <w:b/>
                <w:bCs/>
              </w:rPr>
            </w:pPr>
          </w:p>
          <w:p w14:paraId="3BE52B3B"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61B83A04"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7396A582" w14:textId="77777777" w:rsidR="009F441B" w:rsidRDefault="009F441B" w:rsidP="009F441B">
            <w:pPr>
              <w:rPr>
                <w:rFonts w:ascii="Calibri" w:hAnsi="Calibri" w:cs="Calibri"/>
                <w:b/>
                <w:bCs/>
              </w:rPr>
            </w:pPr>
          </w:p>
          <w:p w14:paraId="7558684E" w14:textId="77777777" w:rsidR="009F441B" w:rsidRPr="00630600" w:rsidRDefault="009F441B" w:rsidP="009F441B">
            <w:pPr>
              <w:rPr>
                <w:color w:val="000000"/>
                <w:sz w:val="1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A670BF"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B402555"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6E4EE79" w14:textId="77777777" w:rsidR="009F441B" w:rsidRDefault="009F441B" w:rsidP="009F441B">
            <w:pPr>
              <w:spacing w:after="160" w:line="259" w:lineRule="auto"/>
              <w:rPr>
                <w:color w:val="000000"/>
                <w:sz w:val="14"/>
              </w:rPr>
            </w:pPr>
            <w:r w:rsidRPr="003F1085">
              <w:rPr>
                <w:rFonts w:ascii="Century Gothic" w:hAnsi="Century Gothic"/>
                <w:b/>
                <w:sz w:val="16"/>
                <w:szCs w:val="16"/>
              </w:rPr>
              <w:t>Caractéristique proposée </w:t>
            </w:r>
          </w:p>
          <w:p w14:paraId="179D3B1A" w14:textId="77777777" w:rsidR="009F441B" w:rsidRPr="00630600" w:rsidRDefault="009F441B" w:rsidP="009F441B">
            <w:pPr>
              <w:rPr>
                <w:color w:val="000000"/>
                <w:sz w:val="14"/>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05F10F31" w14:textId="77777777" w:rsidR="009F441B" w:rsidRDefault="009F441B" w:rsidP="009F441B">
            <w:pPr>
              <w:spacing w:after="160" w:line="259" w:lineRule="auto"/>
              <w:rPr>
                <w:color w:val="000000"/>
                <w:sz w:val="14"/>
              </w:rPr>
            </w:pPr>
          </w:p>
          <w:p w14:paraId="0BE08DDD" w14:textId="77777777" w:rsidR="009F441B" w:rsidRPr="00630600" w:rsidRDefault="009F441B" w:rsidP="009F441B">
            <w:pPr>
              <w:rPr>
                <w:color w:val="000000"/>
                <w:sz w:val="14"/>
              </w:rPr>
            </w:pPr>
          </w:p>
        </w:tc>
      </w:tr>
      <w:tr w:rsidR="009F441B" w:rsidRPr="00EE1C73" w14:paraId="5FA45E2E"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126E1" w14:textId="77777777" w:rsidR="009F441B" w:rsidRPr="00E848C5" w:rsidRDefault="009F441B" w:rsidP="009F441B">
            <w:pPr>
              <w:rPr>
                <w:bCs/>
                <w:color w:val="000000"/>
                <w:sz w:val="8"/>
                <w:u w:val="single"/>
              </w:rPr>
            </w:pPr>
            <w:r>
              <w:rPr>
                <w:rFonts w:ascii="Century Gothic" w:hAnsi="Century Gothic"/>
                <w:b/>
                <w:sz w:val="22"/>
                <w:szCs w:val="22"/>
              </w:rPr>
              <w:t xml:space="preserve">            7</w:t>
            </w:r>
          </w:p>
          <w:p w14:paraId="0ABD552A" w14:textId="77777777" w:rsidR="009F441B" w:rsidRPr="005C7C51" w:rsidRDefault="009F441B" w:rsidP="009F441B">
            <w:pPr>
              <w:rPr>
                <w:rFonts w:ascii="Calibri Light" w:hAnsi="Calibri Light"/>
                <w:color w:val="000000"/>
              </w:rPr>
            </w:pPr>
          </w:p>
        </w:tc>
        <w:tc>
          <w:tcPr>
            <w:tcW w:w="7221" w:type="dxa"/>
            <w:tcBorders>
              <w:top w:val="nil"/>
              <w:left w:val="single" w:sz="4" w:space="0" w:color="auto"/>
              <w:bottom w:val="single" w:sz="4" w:space="0" w:color="auto"/>
              <w:right w:val="single" w:sz="4" w:space="0" w:color="auto"/>
            </w:tcBorders>
            <w:shd w:val="clear" w:color="auto" w:fill="auto"/>
            <w:vAlign w:val="center"/>
          </w:tcPr>
          <w:p w14:paraId="1C78F46B" w14:textId="77777777" w:rsidR="009F441B" w:rsidRPr="0064622B" w:rsidRDefault="009F441B" w:rsidP="009F441B">
            <w:pPr>
              <w:rPr>
                <w:b/>
                <w:bCs/>
                <w:color w:val="000000"/>
                <w:sz w:val="8"/>
                <w:u w:val="single"/>
              </w:rPr>
            </w:pPr>
          </w:p>
          <w:p w14:paraId="67455D46" w14:textId="77777777" w:rsidR="009F441B" w:rsidRDefault="009F441B" w:rsidP="009F441B">
            <w:pPr>
              <w:rPr>
                <w:b/>
                <w:bCs/>
                <w:color w:val="000000"/>
              </w:rPr>
            </w:pPr>
            <w:r w:rsidRPr="00D21535">
              <w:rPr>
                <w:b/>
                <w:bCs/>
                <w:color w:val="000000"/>
              </w:rPr>
              <w:t>Conditionneuse sous vide à cloche :</w:t>
            </w:r>
          </w:p>
          <w:p w14:paraId="6B182D4E" w14:textId="77777777" w:rsidR="009F441B" w:rsidRPr="00D21535" w:rsidRDefault="009F441B" w:rsidP="009F441B">
            <w:pPr>
              <w:rPr>
                <w:b/>
                <w:bCs/>
                <w:color w:val="000000"/>
              </w:rPr>
            </w:pPr>
          </w:p>
          <w:p w14:paraId="198EF23D" w14:textId="77777777" w:rsidR="009F441B" w:rsidRPr="00D21535" w:rsidRDefault="009F441B" w:rsidP="009F441B">
            <w:pPr>
              <w:rPr>
                <w:color w:val="000000"/>
              </w:rPr>
            </w:pPr>
            <w:r w:rsidRPr="00D21535">
              <w:rPr>
                <w:color w:val="000000"/>
              </w:rPr>
              <w:t xml:space="preserve">- Modèle à cloche </w:t>
            </w:r>
          </w:p>
          <w:p w14:paraId="1BEFCD07" w14:textId="77777777" w:rsidR="009F441B" w:rsidRPr="00D21535" w:rsidRDefault="009F441B" w:rsidP="009F441B">
            <w:pPr>
              <w:rPr>
                <w:color w:val="000000"/>
              </w:rPr>
            </w:pPr>
            <w:r w:rsidRPr="00D21535">
              <w:rPr>
                <w:color w:val="000000"/>
              </w:rPr>
              <w:t>- Fabrication en acier Inox, coins de la chambre rebondis pour le nettoyage</w:t>
            </w:r>
          </w:p>
          <w:p w14:paraId="5999483A" w14:textId="77777777" w:rsidR="009F441B" w:rsidRPr="00D21535" w:rsidRDefault="009F441B" w:rsidP="009F441B">
            <w:pPr>
              <w:rPr>
                <w:color w:val="000000"/>
              </w:rPr>
            </w:pPr>
            <w:r w:rsidRPr="00D21535">
              <w:rPr>
                <w:color w:val="000000"/>
              </w:rPr>
              <w:t>- Dimensions d’encombrement environ : 510 x 610 x 500 mm</w:t>
            </w:r>
          </w:p>
          <w:p w14:paraId="6874CC3C" w14:textId="77777777" w:rsidR="009F441B" w:rsidRPr="00D21535" w:rsidRDefault="009F441B" w:rsidP="009F441B">
            <w:pPr>
              <w:rPr>
                <w:color w:val="000000"/>
              </w:rPr>
            </w:pPr>
            <w:r w:rsidRPr="00D21535">
              <w:rPr>
                <w:color w:val="000000"/>
              </w:rPr>
              <w:t>- Dimensions de la chambre environ:    410 x 450 x 220 mm</w:t>
            </w:r>
          </w:p>
          <w:p w14:paraId="63CBFA9A" w14:textId="77777777" w:rsidR="009F441B" w:rsidRPr="00D21535" w:rsidRDefault="009F441B" w:rsidP="009F441B">
            <w:pPr>
              <w:rPr>
                <w:color w:val="000000"/>
              </w:rPr>
            </w:pPr>
            <w:r w:rsidRPr="00D21535">
              <w:rPr>
                <w:color w:val="000000"/>
              </w:rPr>
              <w:t>- Pompe du vide : supérieur à Q= 20 m3/h</w:t>
            </w:r>
          </w:p>
          <w:p w14:paraId="2359D9DD" w14:textId="77777777" w:rsidR="009F441B" w:rsidRPr="00D21535" w:rsidRDefault="009F441B" w:rsidP="009F441B">
            <w:pPr>
              <w:rPr>
                <w:color w:val="000000"/>
              </w:rPr>
            </w:pPr>
            <w:r w:rsidRPr="00D21535">
              <w:rPr>
                <w:color w:val="000000"/>
              </w:rPr>
              <w:t>- Barre de soudure :  supérieur ou égale à 400 mm</w:t>
            </w:r>
          </w:p>
          <w:p w14:paraId="4907A6B0" w14:textId="77777777" w:rsidR="009F441B" w:rsidRPr="00D21535" w:rsidRDefault="009F441B" w:rsidP="009F441B">
            <w:pPr>
              <w:rPr>
                <w:color w:val="000000"/>
              </w:rPr>
            </w:pPr>
            <w:r w:rsidRPr="00D21535">
              <w:rPr>
                <w:color w:val="000000"/>
              </w:rPr>
              <w:t>- Cycle de travail :      30-35 seconds, automatique</w:t>
            </w:r>
          </w:p>
          <w:p w14:paraId="459278A4" w14:textId="77777777" w:rsidR="009F441B" w:rsidRPr="00D21535" w:rsidRDefault="009F441B" w:rsidP="009F441B">
            <w:pPr>
              <w:rPr>
                <w:color w:val="000000"/>
              </w:rPr>
            </w:pPr>
            <w:r w:rsidRPr="00D21535">
              <w:rPr>
                <w:color w:val="000000"/>
              </w:rPr>
              <w:t>- Panneau des commandes : 10 programmes environ, Lcd, avec possibilité de régler le vide/la soudure avec +/-.</w:t>
            </w:r>
          </w:p>
          <w:p w14:paraId="1F2B0917" w14:textId="77777777" w:rsidR="009F441B" w:rsidRPr="00D21535" w:rsidRDefault="009F441B" w:rsidP="009F441B">
            <w:pPr>
              <w:rPr>
                <w:color w:val="000000"/>
              </w:rPr>
            </w:pPr>
            <w:r w:rsidRPr="00D21535">
              <w:rPr>
                <w:color w:val="000000"/>
              </w:rPr>
              <w:t>- Machine automatique avec préchauffage et auto nettoyage.</w:t>
            </w:r>
          </w:p>
          <w:p w14:paraId="51088535" w14:textId="77777777" w:rsidR="009F441B" w:rsidRPr="00D21535" w:rsidRDefault="009F441B" w:rsidP="009F441B">
            <w:pPr>
              <w:rPr>
                <w:color w:val="000000"/>
              </w:rPr>
            </w:pPr>
            <w:r w:rsidRPr="00D21535">
              <w:rPr>
                <w:color w:val="000000"/>
              </w:rPr>
              <w:t>Avec installation et mise en service</w:t>
            </w:r>
          </w:p>
          <w:p w14:paraId="4EEB1187" w14:textId="77777777" w:rsidR="009F441B" w:rsidRPr="00D21535" w:rsidRDefault="009F441B" w:rsidP="009F441B">
            <w:pPr>
              <w:rPr>
                <w:color w:val="000000"/>
              </w:rPr>
            </w:pPr>
            <w:r w:rsidRPr="00D21535">
              <w:rPr>
                <w:color w:val="000000"/>
              </w:rPr>
              <w:t>Dimensions maximales en m (Lxl) :0,60 x 0,50</w:t>
            </w:r>
          </w:p>
          <w:p w14:paraId="2B0C48A1" w14:textId="77777777" w:rsidR="009F441B" w:rsidRDefault="009F441B" w:rsidP="009F441B">
            <w:pPr>
              <w:rPr>
                <w:b/>
                <w:bCs/>
                <w:color w:val="000000"/>
              </w:rPr>
            </w:pPr>
            <w:r w:rsidRPr="00D21535">
              <w:rPr>
                <w:color w:val="000000"/>
              </w:rPr>
              <w:t>Table en inox adéquate de pose de la machine</w:t>
            </w:r>
            <w:r w:rsidRPr="00D21535">
              <w:rPr>
                <w:b/>
                <w:bCs/>
                <w:color w:val="000000"/>
              </w:rPr>
              <w:t xml:space="preserve"> </w:t>
            </w:r>
          </w:p>
          <w:p w14:paraId="114B0123" w14:textId="77777777" w:rsidR="009F441B" w:rsidRPr="00527346" w:rsidRDefault="009F441B" w:rsidP="009F441B">
            <w:pPr>
              <w:rPr>
                <w:rFonts w:ascii="Calibri" w:hAnsi="Calibri" w:cs="Calibri"/>
              </w:rPr>
            </w:pPr>
            <w:r w:rsidRPr="00527346">
              <w:rPr>
                <w:rFonts w:ascii="Calibri" w:hAnsi="Calibri" w:cs="Calibri"/>
              </w:rPr>
              <w:t>- Alimentation : 220-240 V</w:t>
            </w:r>
          </w:p>
          <w:p w14:paraId="05775B7C" w14:textId="77777777" w:rsidR="009F441B" w:rsidRDefault="009F441B" w:rsidP="009F441B">
            <w:pPr>
              <w:rPr>
                <w:b/>
                <w:bCs/>
                <w:color w:val="000000"/>
              </w:rPr>
            </w:pPr>
          </w:p>
          <w:p w14:paraId="4EFD4743"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65A3BD6A"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55A670CF" w14:textId="77777777" w:rsidR="009F441B" w:rsidRDefault="009F441B" w:rsidP="009F441B">
            <w:pPr>
              <w:rPr>
                <w:b/>
                <w:bCs/>
                <w:color w:val="000000"/>
              </w:rPr>
            </w:pPr>
          </w:p>
          <w:p w14:paraId="6D42A537" w14:textId="77777777" w:rsidR="009F441B" w:rsidRDefault="009F441B" w:rsidP="009F441B">
            <w:pPr>
              <w:rPr>
                <w:b/>
                <w:bCs/>
                <w:color w:val="000000"/>
              </w:rPr>
            </w:pPr>
          </w:p>
          <w:p w14:paraId="30C91E07" w14:textId="77777777" w:rsidR="009F441B" w:rsidRPr="0064622B" w:rsidRDefault="009F441B" w:rsidP="009F441B">
            <w:pPr>
              <w:rPr>
                <w:rFonts w:ascii="Calibri Light" w:hAnsi="Calibri Light"/>
                <w:color w:val="000000"/>
                <w:sz w:val="1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E91AD83"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25BA528F"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7FDF4DD" w14:textId="77777777" w:rsidR="009F441B" w:rsidRDefault="009F441B" w:rsidP="009F441B">
            <w:pPr>
              <w:spacing w:after="160" w:line="259" w:lineRule="auto"/>
              <w:rPr>
                <w:rFonts w:ascii="Calibri Light" w:hAnsi="Calibri Light"/>
                <w:color w:val="000000"/>
                <w:sz w:val="10"/>
              </w:rPr>
            </w:pPr>
            <w:r w:rsidRPr="003F1085">
              <w:rPr>
                <w:rFonts w:ascii="Century Gothic" w:hAnsi="Century Gothic"/>
                <w:b/>
                <w:sz w:val="16"/>
                <w:szCs w:val="16"/>
              </w:rPr>
              <w:t>Caractéristique proposée </w:t>
            </w:r>
          </w:p>
          <w:p w14:paraId="64A7B5F9" w14:textId="77777777" w:rsidR="009F441B" w:rsidRPr="0064622B" w:rsidRDefault="009F441B" w:rsidP="009F441B">
            <w:pPr>
              <w:rPr>
                <w:rFonts w:ascii="Calibri Light" w:hAnsi="Calibri Light"/>
                <w:color w:val="000000"/>
                <w:sz w:val="10"/>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10FCFCAF" w14:textId="77777777" w:rsidR="009F441B" w:rsidRDefault="009F441B" w:rsidP="009F441B">
            <w:pPr>
              <w:spacing w:after="160" w:line="259" w:lineRule="auto"/>
              <w:rPr>
                <w:rFonts w:ascii="Calibri Light" w:hAnsi="Calibri Light"/>
                <w:color w:val="000000"/>
                <w:sz w:val="10"/>
              </w:rPr>
            </w:pPr>
          </w:p>
          <w:p w14:paraId="54767647" w14:textId="77777777" w:rsidR="009F441B" w:rsidRPr="0064622B" w:rsidRDefault="009F441B" w:rsidP="009F441B">
            <w:pPr>
              <w:rPr>
                <w:rFonts w:ascii="Calibri Light" w:hAnsi="Calibri Light"/>
                <w:color w:val="000000"/>
                <w:sz w:val="10"/>
              </w:rPr>
            </w:pPr>
          </w:p>
        </w:tc>
      </w:tr>
      <w:tr w:rsidR="009F441B" w14:paraId="0B911BBF"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DE320" w14:textId="77777777" w:rsidR="009F441B" w:rsidRPr="00BA24DE" w:rsidRDefault="009F441B" w:rsidP="009F441B">
            <w:pPr>
              <w:jc w:val="center"/>
              <w:rPr>
                <w:rFonts w:ascii="Century Gothic" w:hAnsi="Century Gothic"/>
                <w:b/>
                <w:sz w:val="22"/>
                <w:szCs w:val="22"/>
              </w:rPr>
            </w:pPr>
            <w:r>
              <w:rPr>
                <w:rFonts w:ascii="Century Gothic" w:hAnsi="Century Gothic"/>
                <w:b/>
                <w:sz w:val="22"/>
                <w:szCs w:val="22"/>
              </w:rPr>
              <w:lastRenderedPageBreak/>
              <w:t>8</w:t>
            </w:r>
          </w:p>
        </w:tc>
        <w:tc>
          <w:tcPr>
            <w:tcW w:w="7221" w:type="dxa"/>
            <w:tcBorders>
              <w:top w:val="nil"/>
              <w:left w:val="single" w:sz="4" w:space="0" w:color="auto"/>
              <w:bottom w:val="single" w:sz="4" w:space="0" w:color="auto"/>
              <w:right w:val="single" w:sz="4" w:space="0" w:color="auto"/>
            </w:tcBorders>
            <w:shd w:val="clear" w:color="auto" w:fill="auto"/>
            <w:vAlign w:val="center"/>
          </w:tcPr>
          <w:p w14:paraId="72BF2959" w14:textId="77777777" w:rsidR="009F441B" w:rsidRDefault="009F441B" w:rsidP="009F441B">
            <w:pPr>
              <w:rPr>
                <w:b/>
                <w:bCs/>
                <w:color w:val="000000"/>
              </w:rPr>
            </w:pPr>
            <w:r w:rsidRPr="00D21535">
              <w:rPr>
                <w:b/>
                <w:bCs/>
                <w:color w:val="000000"/>
              </w:rPr>
              <w:t>Broyeur Mélangeur produits frais :</w:t>
            </w:r>
          </w:p>
          <w:p w14:paraId="2AA23CA9" w14:textId="77777777" w:rsidR="009F441B" w:rsidRPr="00D21535" w:rsidRDefault="009F441B" w:rsidP="009F441B">
            <w:pPr>
              <w:rPr>
                <w:b/>
                <w:bCs/>
                <w:color w:val="000000"/>
              </w:rPr>
            </w:pPr>
          </w:p>
          <w:p w14:paraId="2CFDE6A7" w14:textId="77777777" w:rsidR="009F441B" w:rsidRPr="00D21535" w:rsidRDefault="009F441B" w:rsidP="009F441B">
            <w:pPr>
              <w:rPr>
                <w:color w:val="000000"/>
              </w:rPr>
            </w:pPr>
            <w:r w:rsidRPr="00D21535">
              <w:rPr>
                <w:color w:val="000000"/>
              </w:rPr>
              <w:t>- Capacité cuve : minimum 5 litres</w:t>
            </w:r>
          </w:p>
          <w:p w14:paraId="2386648B" w14:textId="77777777" w:rsidR="009F441B" w:rsidRPr="00D21535" w:rsidRDefault="009F441B" w:rsidP="009F441B">
            <w:pPr>
              <w:rPr>
                <w:color w:val="000000"/>
              </w:rPr>
            </w:pPr>
            <w:r w:rsidRPr="00D21535">
              <w:rPr>
                <w:color w:val="000000"/>
              </w:rPr>
              <w:t>- Trémie d'alimentation : inox 304L</w:t>
            </w:r>
          </w:p>
          <w:p w14:paraId="75CBF419" w14:textId="77777777" w:rsidR="009F441B" w:rsidRPr="00D21535" w:rsidRDefault="009F441B" w:rsidP="009F441B">
            <w:pPr>
              <w:rPr>
                <w:color w:val="000000"/>
              </w:rPr>
            </w:pPr>
            <w:r w:rsidRPr="00D21535">
              <w:rPr>
                <w:color w:val="000000"/>
              </w:rPr>
              <w:t>- Corps du broyeur : acier Inox 304L</w:t>
            </w:r>
          </w:p>
          <w:p w14:paraId="2C60477D" w14:textId="77777777" w:rsidR="009F441B" w:rsidRPr="00D21535" w:rsidRDefault="009F441B" w:rsidP="009F441B">
            <w:pPr>
              <w:rPr>
                <w:color w:val="000000"/>
              </w:rPr>
            </w:pPr>
            <w:r w:rsidRPr="00D21535">
              <w:rPr>
                <w:color w:val="000000"/>
              </w:rPr>
              <w:t>- Socle : acier peint</w:t>
            </w:r>
          </w:p>
          <w:p w14:paraId="04A3492D" w14:textId="77777777" w:rsidR="009F441B" w:rsidRPr="00D21535" w:rsidRDefault="009F441B" w:rsidP="009F441B">
            <w:pPr>
              <w:rPr>
                <w:color w:val="000000"/>
              </w:rPr>
            </w:pPr>
            <w:r w:rsidRPr="00D21535">
              <w:rPr>
                <w:color w:val="000000"/>
              </w:rPr>
              <w:t>- Vitesse réglable</w:t>
            </w:r>
          </w:p>
          <w:p w14:paraId="073AF0C2" w14:textId="77777777" w:rsidR="009F441B" w:rsidRPr="00D21535" w:rsidRDefault="009F441B" w:rsidP="009F441B">
            <w:pPr>
              <w:rPr>
                <w:color w:val="000000"/>
              </w:rPr>
            </w:pPr>
            <w:r w:rsidRPr="00D21535">
              <w:rPr>
                <w:color w:val="000000"/>
              </w:rPr>
              <w:t>- 220 mono phase -50Hz</w:t>
            </w:r>
          </w:p>
          <w:p w14:paraId="7B32F8CC" w14:textId="77777777" w:rsidR="009F441B" w:rsidRPr="00D21535" w:rsidRDefault="009F441B" w:rsidP="009F441B">
            <w:pPr>
              <w:rPr>
                <w:color w:val="000000"/>
              </w:rPr>
            </w:pPr>
            <w:r w:rsidRPr="00D21535">
              <w:rPr>
                <w:color w:val="000000"/>
              </w:rPr>
              <w:t>- Puissance 1,5 KW minimum</w:t>
            </w:r>
          </w:p>
          <w:p w14:paraId="6D7F9E65" w14:textId="77777777" w:rsidR="009F441B" w:rsidRPr="00D21535" w:rsidRDefault="009F441B" w:rsidP="009F441B">
            <w:pPr>
              <w:rPr>
                <w:color w:val="000000"/>
              </w:rPr>
            </w:pPr>
            <w:r w:rsidRPr="00D21535">
              <w:rPr>
                <w:color w:val="000000"/>
              </w:rPr>
              <w:t>- Machine de table</w:t>
            </w:r>
          </w:p>
          <w:p w14:paraId="53EC854C" w14:textId="77777777" w:rsidR="009F441B" w:rsidRPr="00D21535" w:rsidRDefault="009F441B" w:rsidP="009F441B">
            <w:pPr>
              <w:rPr>
                <w:color w:val="000000"/>
              </w:rPr>
            </w:pPr>
            <w:r w:rsidRPr="00D21535">
              <w:rPr>
                <w:color w:val="000000"/>
              </w:rPr>
              <w:t>Avec installation et mise en service</w:t>
            </w:r>
          </w:p>
          <w:p w14:paraId="33C29126" w14:textId="77777777" w:rsidR="009F441B" w:rsidRDefault="009F441B" w:rsidP="009F441B">
            <w:pPr>
              <w:rPr>
                <w:b/>
                <w:bCs/>
                <w:color w:val="000000"/>
              </w:rPr>
            </w:pPr>
            <w:r w:rsidRPr="00D21535">
              <w:rPr>
                <w:color w:val="000000"/>
              </w:rPr>
              <w:t>Table en inox adéquate de pose de la machine</w:t>
            </w:r>
            <w:r w:rsidRPr="00D21535">
              <w:rPr>
                <w:b/>
                <w:bCs/>
                <w:color w:val="000000"/>
              </w:rPr>
              <w:t xml:space="preserve"> </w:t>
            </w:r>
          </w:p>
          <w:p w14:paraId="4A471ECB" w14:textId="77777777" w:rsidR="009F441B" w:rsidRDefault="009F441B" w:rsidP="009F441B">
            <w:pPr>
              <w:rPr>
                <w:b/>
                <w:bCs/>
                <w:color w:val="000000"/>
              </w:rPr>
            </w:pPr>
          </w:p>
          <w:p w14:paraId="2575303C"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1BC82326"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67F928DE" w14:textId="77777777" w:rsidR="009F441B" w:rsidRDefault="009F441B" w:rsidP="009F441B">
            <w:pPr>
              <w:rPr>
                <w:b/>
                <w:bCs/>
                <w:color w:val="000000"/>
              </w:rPr>
            </w:pPr>
          </w:p>
          <w:p w14:paraId="5CA1B21A" w14:textId="77777777" w:rsidR="009F441B" w:rsidRPr="004E793F" w:rsidRDefault="009F441B" w:rsidP="009F441B">
            <w:pPr>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23A6709"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58FAB12"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3A2B379" w14:textId="77777777" w:rsidR="009F441B" w:rsidRDefault="009F441B" w:rsidP="009F441B">
            <w:pPr>
              <w:spacing w:after="160" w:line="259" w:lineRule="auto"/>
              <w:rPr>
                <w:color w:val="000000"/>
              </w:rPr>
            </w:pPr>
            <w:r w:rsidRPr="003F1085">
              <w:rPr>
                <w:rFonts w:ascii="Century Gothic" w:hAnsi="Century Gothic"/>
                <w:b/>
                <w:sz w:val="16"/>
                <w:szCs w:val="16"/>
              </w:rPr>
              <w:t>Caractéristique proposée </w:t>
            </w:r>
          </w:p>
          <w:p w14:paraId="13CBEBF2" w14:textId="77777777" w:rsidR="009F441B" w:rsidRPr="004E793F" w:rsidRDefault="009F441B" w:rsidP="009F441B">
            <w:pPr>
              <w:rPr>
                <w:color w:val="000000"/>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1127653B" w14:textId="77777777" w:rsidR="009F441B" w:rsidRDefault="009F441B" w:rsidP="009F441B">
            <w:pPr>
              <w:spacing w:after="160" w:line="259" w:lineRule="auto"/>
              <w:rPr>
                <w:color w:val="000000"/>
              </w:rPr>
            </w:pPr>
          </w:p>
          <w:p w14:paraId="2F633265" w14:textId="77777777" w:rsidR="009F441B" w:rsidRPr="004E793F" w:rsidRDefault="009F441B" w:rsidP="009F441B">
            <w:pPr>
              <w:rPr>
                <w:color w:val="000000"/>
              </w:rPr>
            </w:pPr>
          </w:p>
        </w:tc>
      </w:tr>
      <w:tr w:rsidR="009F441B" w:rsidRPr="00EE1C73" w14:paraId="78D1A773"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213B3" w14:textId="77777777" w:rsidR="009F441B" w:rsidRDefault="009F441B" w:rsidP="009F441B">
            <w:pPr>
              <w:rPr>
                <w:rFonts w:ascii="Century Gothic" w:hAnsi="Century Gothic"/>
                <w:b/>
                <w:sz w:val="22"/>
                <w:szCs w:val="22"/>
              </w:rPr>
            </w:pPr>
            <w:r>
              <w:rPr>
                <w:rFonts w:ascii="Century Gothic" w:hAnsi="Century Gothic"/>
                <w:b/>
                <w:sz w:val="22"/>
                <w:szCs w:val="22"/>
              </w:rPr>
              <w:t>9</w:t>
            </w:r>
          </w:p>
        </w:tc>
        <w:tc>
          <w:tcPr>
            <w:tcW w:w="7221" w:type="dxa"/>
            <w:tcBorders>
              <w:top w:val="nil"/>
              <w:left w:val="single" w:sz="4" w:space="0" w:color="auto"/>
              <w:bottom w:val="single" w:sz="4" w:space="0" w:color="auto"/>
              <w:right w:val="single" w:sz="4" w:space="0" w:color="auto"/>
            </w:tcBorders>
            <w:shd w:val="clear" w:color="auto" w:fill="auto"/>
            <w:vAlign w:val="center"/>
          </w:tcPr>
          <w:p w14:paraId="741AA566" w14:textId="77777777" w:rsidR="009F441B" w:rsidRPr="00D21535" w:rsidRDefault="009F441B" w:rsidP="009F441B">
            <w:pPr>
              <w:rPr>
                <w:color w:val="000000"/>
                <w:sz w:val="8"/>
                <w:u w:val="single"/>
              </w:rPr>
            </w:pPr>
          </w:p>
          <w:p w14:paraId="3D481F0F" w14:textId="77777777" w:rsidR="009F441B" w:rsidRPr="00D21535" w:rsidRDefault="009F441B" w:rsidP="009F441B">
            <w:pPr>
              <w:rPr>
                <w:rFonts w:ascii="Calibri" w:hAnsi="Calibri" w:cs="Calibri"/>
                <w:b/>
                <w:bCs/>
              </w:rPr>
            </w:pPr>
            <w:r w:rsidRPr="00D21535">
              <w:rPr>
                <w:rFonts w:ascii="Calibri" w:hAnsi="Calibri" w:cs="Calibri"/>
                <w:b/>
                <w:bCs/>
              </w:rPr>
              <w:t>Autoclave 50 litres minimum :</w:t>
            </w:r>
          </w:p>
          <w:p w14:paraId="12DC5699" w14:textId="77777777" w:rsidR="009F441B" w:rsidRPr="00D21535" w:rsidRDefault="009F441B" w:rsidP="009F441B">
            <w:pPr>
              <w:rPr>
                <w:rFonts w:ascii="Calibri" w:hAnsi="Calibri" w:cs="Calibri"/>
              </w:rPr>
            </w:pPr>
          </w:p>
          <w:p w14:paraId="29F2DE63" w14:textId="77777777" w:rsidR="009F441B" w:rsidRPr="00D21535" w:rsidRDefault="009F441B" w:rsidP="009F441B">
            <w:pPr>
              <w:rPr>
                <w:rFonts w:ascii="Calibri" w:hAnsi="Calibri" w:cs="Calibri"/>
              </w:rPr>
            </w:pPr>
            <w:r w:rsidRPr="00D21535">
              <w:rPr>
                <w:rFonts w:ascii="Calibri" w:hAnsi="Calibri" w:cs="Calibri"/>
              </w:rPr>
              <w:t>- Panneau de contrôle pour le réglage de la température et de la pression, affichage de la température et du temps</w:t>
            </w:r>
          </w:p>
          <w:p w14:paraId="654A3548" w14:textId="77777777" w:rsidR="009F441B" w:rsidRPr="00D21535" w:rsidRDefault="009F441B" w:rsidP="009F441B">
            <w:pPr>
              <w:rPr>
                <w:rFonts w:ascii="Calibri" w:hAnsi="Calibri" w:cs="Calibri"/>
              </w:rPr>
            </w:pPr>
            <w:r w:rsidRPr="00D21535">
              <w:rPr>
                <w:rFonts w:ascii="Calibri" w:hAnsi="Calibri" w:cs="Calibri"/>
              </w:rPr>
              <w:t>- Couvercle à ouverture latérale (de gauche à droite)</w:t>
            </w:r>
          </w:p>
          <w:p w14:paraId="6AEB09A2" w14:textId="77777777" w:rsidR="009F441B" w:rsidRPr="00D21535" w:rsidRDefault="009F441B" w:rsidP="009F441B">
            <w:pPr>
              <w:rPr>
                <w:rFonts w:ascii="Calibri" w:hAnsi="Calibri" w:cs="Calibri"/>
              </w:rPr>
            </w:pPr>
            <w:r w:rsidRPr="00D21535">
              <w:rPr>
                <w:rFonts w:ascii="Calibri" w:hAnsi="Calibri" w:cs="Calibri"/>
              </w:rPr>
              <w:t>- Ouverture du couvercle à partir de 96°C+/- 5% (pour un solide) ou de 79°C+/-5% (pour un liquide)</w:t>
            </w:r>
          </w:p>
          <w:p w14:paraId="55DD7D11" w14:textId="77777777" w:rsidR="009F441B" w:rsidRPr="00D21535" w:rsidRDefault="009F441B" w:rsidP="009F441B">
            <w:pPr>
              <w:rPr>
                <w:rFonts w:ascii="Calibri" w:hAnsi="Calibri" w:cs="Calibri"/>
              </w:rPr>
            </w:pPr>
            <w:r w:rsidRPr="00D21535">
              <w:rPr>
                <w:rFonts w:ascii="Calibri" w:hAnsi="Calibri" w:cs="Calibri"/>
              </w:rPr>
              <w:t>- Remplissage manuel de l'eau dans la cuve</w:t>
            </w:r>
          </w:p>
          <w:p w14:paraId="2D13E0B3" w14:textId="77777777" w:rsidR="009F441B" w:rsidRPr="00D21535" w:rsidRDefault="009F441B" w:rsidP="009F441B">
            <w:pPr>
              <w:rPr>
                <w:rFonts w:ascii="Calibri" w:hAnsi="Calibri" w:cs="Calibri"/>
              </w:rPr>
            </w:pPr>
            <w:r w:rsidRPr="00D21535">
              <w:rPr>
                <w:rFonts w:ascii="Calibri" w:hAnsi="Calibri" w:cs="Calibri"/>
              </w:rPr>
              <w:t>- Valve de drainage à l'avant de l'autoclave</w:t>
            </w:r>
          </w:p>
          <w:p w14:paraId="6E9FFF9A" w14:textId="77777777" w:rsidR="009F441B" w:rsidRPr="00D21535" w:rsidRDefault="009F441B" w:rsidP="009F441B">
            <w:pPr>
              <w:rPr>
                <w:rFonts w:ascii="Calibri" w:hAnsi="Calibri" w:cs="Calibri"/>
              </w:rPr>
            </w:pPr>
            <w:r w:rsidRPr="00D21535">
              <w:rPr>
                <w:rFonts w:ascii="Calibri" w:hAnsi="Calibri" w:cs="Calibri"/>
              </w:rPr>
              <w:t>- Avec système de sécurité en cas de surchauffe ou de surpression</w:t>
            </w:r>
          </w:p>
          <w:p w14:paraId="0B1DA937" w14:textId="77777777" w:rsidR="009F441B" w:rsidRPr="00D21535" w:rsidRDefault="009F441B" w:rsidP="009F441B">
            <w:pPr>
              <w:rPr>
                <w:rFonts w:ascii="Calibri" w:hAnsi="Calibri" w:cs="Calibri"/>
              </w:rPr>
            </w:pPr>
            <w:r w:rsidRPr="00D21535">
              <w:rPr>
                <w:rFonts w:ascii="Calibri" w:hAnsi="Calibri" w:cs="Calibri"/>
              </w:rPr>
              <w:t>- Tuyau d'évacuation de la vapeur et valve de sécurité situés à l'arrière de l'autoclave</w:t>
            </w:r>
          </w:p>
          <w:p w14:paraId="0BF1569C" w14:textId="77777777" w:rsidR="009F441B" w:rsidRPr="00D21535" w:rsidRDefault="009F441B" w:rsidP="009F441B">
            <w:pPr>
              <w:rPr>
                <w:rFonts w:ascii="Calibri" w:hAnsi="Calibri" w:cs="Calibri"/>
              </w:rPr>
            </w:pPr>
            <w:r w:rsidRPr="00D21535">
              <w:rPr>
                <w:rFonts w:ascii="Calibri" w:hAnsi="Calibri" w:cs="Calibri"/>
              </w:rPr>
              <w:t>- Jauge de pression</w:t>
            </w:r>
          </w:p>
          <w:p w14:paraId="449457EB" w14:textId="77777777" w:rsidR="009F441B" w:rsidRPr="00D21535" w:rsidRDefault="009F441B" w:rsidP="009F441B">
            <w:pPr>
              <w:rPr>
                <w:rFonts w:ascii="Calibri" w:hAnsi="Calibri" w:cs="Calibri"/>
              </w:rPr>
            </w:pPr>
            <w:r w:rsidRPr="00D21535">
              <w:rPr>
                <w:rFonts w:ascii="Calibri" w:hAnsi="Calibri" w:cs="Calibri"/>
              </w:rPr>
              <w:t>- Cuve en acier inox</w:t>
            </w:r>
          </w:p>
          <w:p w14:paraId="09FDA386" w14:textId="77777777" w:rsidR="009F441B" w:rsidRPr="00D21535" w:rsidRDefault="009F441B" w:rsidP="009F441B">
            <w:pPr>
              <w:rPr>
                <w:rFonts w:ascii="Calibri" w:hAnsi="Calibri" w:cs="Calibri"/>
              </w:rPr>
            </w:pPr>
            <w:r w:rsidRPr="00D21535">
              <w:rPr>
                <w:rFonts w:ascii="Calibri" w:hAnsi="Calibri" w:cs="Calibri"/>
              </w:rPr>
              <w:t>- Autoclaves sur roulettes avec freins</w:t>
            </w:r>
          </w:p>
          <w:p w14:paraId="6276F44A" w14:textId="77777777" w:rsidR="009F441B" w:rsidRPr="00D21535" w:rsidRDefault="009F441B" w:rsidP="009F441B">
            <w:pPr>
              <w:rPr>
                <w:rFonts w:ascii="Calibri" w:hAnsi="Calibri" w:cs="Calibri"/>
              </w:rPr>
            </w:pPr>
            <w:r w:rsidRPr="00D21535">
              <w:rPr>
                <w:rFonts w:ascii="Calibri" w:hAnsi="Calibri" w:cs="Calibri"/>
              </w:rPr>
              <w:t>- Temps de stérilisation de 1 à 300 minutes</w:t>
            </w:r>
          </w:p>
          <w:p w14:paraId="0886A5F6" w14:textId="77777777" w:rsidR="009F441B" w:rsidRPr="00D21535" w:rsidRDefault="009F441B" w:rsidP="009F441B">
            <w:pPr>
              <w:rPr>
                <w:rFonts w:ascii="Calibri" w:hAnsi="Calibri" w:cs="Calibri"/>
              </w:rPr>
            </w:pPr>
            <w:r w:rsidRPr="00D21535">
              <w:rPr>
                <w:rFonts w:ascii="Calibri" w:hAnsi="Calibri" w:cs="Calibri"/>
              </w:rPr>
              <w:lastRenderedPageBreak/>
              <w:t>- Temps de liquéfaction de 1 à 300 minutes</w:t>
            </w:r>
          </w:p>
          <w:p w14:paraId="30997123" w14:textId="77777777" w:rsidR="009F441B" w:rsidRPr="00D21535" w:rsidRDefault="009F441B" w:rsidP="009F441B">
            <w:pPr>
              <w:rPr>
                <w:rFonts w:ascii="Calibri" w:hAnsi="Calibri" w:cs="Calibri"/>
              </w:rPr>
            </w:pPr>
            <w:r w:rsidRPr="00D21535">
              <w:rPr>
                <w:rFonts w:ascii="Calibri" w:hAnsi="Calibri" w:cs="Calibri"/>
              </w:rPr>
              <w:t>- Protection thermique des poignées</w:t>
            </w:r>
          </w:p>
          <w:p w14:paraId="099609FC" w14:textId="77777777" w:rsidR="009F441B" w:rsidRPr="00D21535" w:rsidRDefault="009F441B" w:rsidP="009F441B">
            <w:pPr>
              <w:rPr>
                <w:rFonts w:ascii="Calibri" w:hAnsi="Calibri" w:cs="Calibri"/>
              </w:rPr>
            </w:pPr>
            <w:r w:rsidRPr="00D21535">
              <w:rPr>
                <w:rFonts w:ascii="Calibri" w:hAnsi="Calibri" w:cs="Calibri"/>
              </w:rPr>
              <w:t>- Livrés avec 2 paniers en acier inox</w:t>
            </w:r>
          </w:p>
          <w:p w14:paraId="5C09B9D9" w14:textId="77777777" w:rsidR="009F441B" w:rsidRPr="00D21535" w:rsidRDefault="009F441B" w:rsidP="009F441B">
            <w:pPr>
              <w:rPr>
                <w:rFonts w:ascii="Calibri" w:hAnsi="Calibri" w:cs="Calibri"/>
              </w:rPr>
            </w:pPr>
            <w:r w:rsidRPr="00D21535">
              <w:rPr>
                <w:rFonts w:ascii="Calibri" w:hAnsi="Calibri" w:cs="Calibri"/>
              </w:rPr>
              <w:t>·       Modes de stérilisation - mode solide : chauffage / stérilisation / échappement et refroidissement de l'air</w:t>
            </w:r>
          </w:p>
          <w:p w14:paraId="7C2BA799" w14:textId="77777777" w:rsidR="009F441B" w:rsidRPr="00D21535" w:rsidRDefault="009F441B" w:rsidP="009F441B">
            <w:pPr>
              <w:rPr>
                <w:rFonts w:ascii="Calibri" w:hAnsi="Calibri" w:cs="Calibri"/>
              </w:rPr>
            </w:pPr>
            <w:r w:rsidRPr="00D21535">
              <w:rPr>
                <w:rFonts w:ascii="Calibri" w:hAnsi="Calibri" w:cs="Calibri"/>
              </w:rPr>
              <w:t>·       mode liquide : chauffage / stérilisation / pré-refroidissement / évacuation de la vapeur</w:t>
            </w:r>
          </w:p>
          <w:p w14:paraId="31C99CC2" w14:textId="77777777" w:rsidR="009F441B" w:rsidRPr="00D21535" w:rsidRDefault="009F441B" w:rsidP="009F441B">
            <w:pPr>
              <w:rPr>
                <w:rFonts w:ascii="Calibri" w:hAnsi="Calibri" w:cs="Calibri"/>
              </w:rPr>
            </w:pPr>
            <w:r w:rsidRPr="00D21535">
              <w:rPr>
                <w:rFonts w:ascii="Calibri" w:hAnsi="Calibri" w:cs="Calibri"/>
              </w:rPr>
              <w:t>- Alimentation : 220V 50hz</w:t>
            </w:r>
          </w:p>
          <w:p w14:paraId="1E8F81D7" w14:textId="77777777" w:rsidR="009F441B" w:rsidRPr="00D21535" w:rsidRDefault="009F441B" w:rsidP="009F441B">
            <w:pPr>
              <w:rPr>
                <w:rFonts w:ascii="Calibri" w:hAnsi="Calibri" w:cs="Calibri"/>
              </w:rPr>
            </w:pPr>
            <w:r w:rsidRPr="00D21535">
              <w:rPr>
                <w:rFonts w:ascii="Calibri" w:hAnsi="Calibri" w:cs="Calibri"/>
              </w:rPr>
              <w:t>Avec installation et mise en service</w:t>
            </w:r>
          </w:p>
          <w:p w14:paraId="0274D3E6" w14:textId="77777777" w:rsidR="009F441B" w:rsidRDefault="009F441B" w:rsidP="009F441B">
            <w:pPr>
              <w:rPr>
                <w:rFonts w:ascii="Calibri" w:hAnsi="Calibri" w:cs="Calibri"/>
              </w:rPr>
            </w:pPr>
            <w:r w:rsidRPr="00D21535">
              <w:rPr>
                <w:rFonts w:ascii="Calibri" w:hAnsi="Calibri" w:cs="Calibri"/>
              </w:rPr>
              <w:t>Dimensions maximales en m (Lxl) :0,50 x 0,50</w:t>
            </w:r>
          </w:p>
          <w:p w14:paraId="56F1DA45" w14:textId="77777777" w:rsidR="009F441B" w:rsidRDefault="009F441B" w:rsidP="009F441B">
            <w:pPr>
              <w:rPr>
                <w:rFonts w:ascii="Calibri" w:hAnsi="Calibri" w:cs="Calibri"/>
              </w:rPr>
            </w:pPr>
          </w:p>
          <w:p w14:paraId="174F805B"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5FFBF421"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5FD1845B" w14:textId="77777777" w:rsidR="009F441B" w:rsidRPr="00D21535" w:rsidRDefault="009F441B" w:rsidP="009F441B">
            <w:pPr>
              <w:rPr>
                <w:rFonts w:ascii="Calibri" w:hAnsi="Calibri" w:cs="Calibri"/>
              </w:rPr>
            </w:pPr>
          </w:p>
          <w:p w14:paraId="03CF8642" w14:textId="77777777" w:rsidR="009F441B" w:rsidRPr="00D21535" w:rsidRDefault="009F441B" w:rsidP="009F441B">
            <w:pPr>
              <w:rPr>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B5E345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80BE24C"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AF569E1" w14:textId="77777777" w:rsidR="009F441B" w:rsidRDefault="009F441B" w:rsidP="009F441B">
            <w:pPr>
              <w:spacing w:after="160" w:line="259" w:lineRule="auto"/>
              <w:rPr>
                <w:color w:val="000000"/>
                <w:sz w:val="8"/>
                <w:u w:val="single"/>
              </w:rPr>
            </w:pPr>
            <w:r w:rsidRPr="003F1085">
              <w:rPr>
                <w:rFonts w:ascii="Century Gothic" w:hAnsi="Century Gothic"/>
                <w:b/>
                <w:sz w:val="16"/>
                <w:szCs w:val="16"/>
              </w:rPr>
              <w:t>Caractéristique proposée </w:t>
            </w:r>
          </w:p>
          <w:p w14:paraId="33EBC8B6" w14:textId="77777777" w:rsidR="009F441B" w:rsidRPr="00D21535" w:rsidRDefault="009F441B" w:rsidP="009F441B">
            <w:pPr>
              <w:rPr>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777FBE36" w14:textId="77777777" w:rsidR="009F441B" w:rsidRDefault="009F441B" w:rsidP="009F441B">
            <w:pPr>
              <w:spacing w:after="160" w:line="259" w:lineRule="auto"/>
              <w:rPr>
                <w:color w:val="000000"/>
                <w:sz w:val="8"/>
                <w:u w:val="single"/>
              </w:rPr>
            </w:pPr>
          </w:p>
          <w:p w14:paraId="7AB1247C" w14:textId="77777777" w:rsidR="009F441B" w:rsidRPr="00D21535" w:rsidRDefault="009F441B" w:rsidP="009F441B">
            <w:pPr>
              <w:rPr>
                <w:color w:val="000000"/>
                <w:sz w:val="8"/>
                <w:u w:val="single"/>
              </w:rPr>
            </w:pPr>
          </w:p>
        </w:tc>
      </w:tr>
      <w:tr w:rsidR="009F441B" w:rsidRPr="00EE1C73" w14:paraId="04A55D99"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11D11A" w14:textId="77777777" w:rsidR="009F441B" w:rsidRDefault="009F441B" w:rsidP="009F441B">
            <w:pPr>
              <w:rPr>
                <w:rFonts w:ascii="Century Gothic" w:hAnsi="Century Gothic"/>
                <w:b/>
                <w:sz w:val="22"/>
                <w:szCs w:val="22"/>
              </w:rPr>
            </w:pPr>
            <w:r>
              <w:rPr>
                <w:rFonts w:ascii="Century Gothic" w:hAnsi="Century Gothic"/>
                <w:b/>
                <w:sz w:val="22"/>
                <w:szCs w:val="22"/>
              </w:rPr>
              <w:lastRenderedPageBreak/>
              <w:t>10</w:t>
            </w:r>
          </w:p>
        </w:tc>
        <w:tc>
          <w:tcPr>
            <w:tcW w:w="7221" w:type="dxa"/>
            <w:tcBorders>
              <w:top w:val="nil"/>
              <w:left w:val="single" w:sz="4" w:space="0" w:color="auto"/>
              <w:bottom w:val="single" w:sz="4" w:space="0" w:color="auto"/>
              <w:right w:val="single" w:sz="4" w:space="0" w:color="auto"/>
            </w:tcBorders>
            <w:shd w:val="clear" w:color="auto" w:fill="auto"/>
            <w:vAlign w:val="center"/>
          </w:tcPr>
          <w:p w14:paraId="2C8FA2B2" w14:textId="77777777" w:rsidR="009F441B" w:rsidRDefault="009F441B" w:rsidP="009F441B">
            <w:pPr>
              <w:rPr>
                <w:rFonts w:ascii="Calibri" w:hAnsi="Calibri" w:cs="Calibri"/>
                <w:b/>
                <w:bCs/>
              </w:rPr>
            </w:pPr>
            <w:r w:rsidRPr="00D21535">
              <w:rPr>
                <w:rFonts w:ascii="Calibri" w:hAnsi="Calibri" w:cs="Calibri"/>
                <w:b/>
                <w:bCs/>
              </w:rPr>
              <w:t>Peleur/Blancheur /Refroidisseur :</w:t>
            </w:r>
          </w:p>
          <w:p w14:paraId="1D614EBF" w14:textId="77777777" w:rsidR="009F441B" w:rsidRPr="00D21535" w:rsidRDefault="009F441B" w:rsidP="009F441B">
            <w:pPr>
              <w:rPr>
                <w:rFonts w:ascii="Calibri" w:hAnsi="Calibri" w:cs="Calibri"/>
                <w:b/>
                <w:bCs/>
              </w:rPr>
            </w:pPr>
          </w:p>
          <w:p w14:paraId="3916C530" w14:textId="77777777" w:rsidR="009F441B" w:rsidRPr="00D21535" w:rsidRDefault="009F441B" w:rsidP="009F441B">
            <w:pPr>
              <w:rPr>
                <w:rFonts w:ascii="Calibri" w:hAnsi="Calibri" w:cs="Calibri"/>
              </w:rPr>
            </w:pPr>
            <w:r w:rsidRPr="00D21535">
              <w:rPr>
                <w:rFonts w:ascii="Calibri" w:hAnsi="Calibri" w:cs="Calibri"/>
              </w:rPr>
              <w:t>- Dimension hors tout max cm 120x100x 1200h</w:t>
            </w:r>
          </w:p>
          <w:p w14:paraId="39978713" w14:textId="77777777" w:rsidR="009F441B" w:rsidRPr="00D21535" w:rsidRDefault="009F441B" w:rsidP="009F441B">
            <w:pPr>
              <w:rPr>
                <w:rFonts w:ascii="Calibri" w:hAnsi="Calibri" w:cs="Calibri"/>
              </w:rPr>
            </w:pPr>
            <w:r w:rsidRPr="00D21535">
              <w:rPr>
                <w:rFonts w:ascii="Calibri" w:hAnsi="Calibri" w:cs="Calibri"/>
              </w:rPr>
              <w:t>- 2 cuves, capacité 120 litres environ</w:t>
            </w:r>
          </w:p>
          <w:p w14:paraId="0525A611" w14:textId="77777777" w:rsidR="009F441B" w:rsidRPr="00D21535" w:rsidRDefault="009F441B" w:rsidP="009F441B">
            <w:pPr>
              <w:rPr>
                <w:rFonts w:ascii="Calibri" w:hAnsi="Calibri" w:cs="Calibri"/>
              </w:rPr>
            </w:pPr>
            <w:r w:rsidRPr="00D21535">
              <w:rPr>
                <w:rFonts w:ascii="Calibri" w:hAnsi="Calibri" w:cs="Calibri"/>
              </w:rPr>
              <w:t>- Cuve (blanchiment et pelage à la soude) : chauffage avec vapeur possibilité d'injection de vapeur</w:t>
            </w:r>
          </w:p>
          <w:p w14:paraId="10609C91" w14:textId="77777777" w:rsidR="009F441B" w:rsidRPr="00D21535" w:rsidRDefault="009F441B" w:rsidP="009F441B">
            <w:pPr>
              <w:rPr>
                <w:rFonts w:ascii="Calibri" w:hAnsi="Calibri" w:cs="Calibri"/>
              </w:rPr>
            </w:pPr>
            <w:r w:rsidRPr="00D21535">
              <w:rPr>
                <w:rFonts w:ascii="Calibri" w:hAnsi="Calibri" w:cs="Calibri"/>
              </w:rPr>
              <w:t>- Évacuation par vanne 1/4 de tour DIN</w:t>
            </w:r>
          </w:p>
          <w:p w14:paraId="6563179A" w14:textId="77777777" w:rsidR="009F441B" w:rsidRPr="00D21535" w:rsidRDefault="009F441B" w:rsidP="009F441B">
            <w:pPr>
              <w:rPr>
                <w:rFonts w:ascii="Calibri" w:hAnsi="Calibri" w:cs="Calibri"/>
              </w:rPr>
            </w:pPr>
            <w:r w:rsidRPr="00D21535">
              <w:rPr>
                <w:rFonts w:ascii="Calibri" w:hAnsi="Calibri" w:cs="Calibri"/>
              </w:rPr>
              <w:t>- 1 cuve rinçage, évacuation par vanne 1/4 de tour DIN</w:t>
            </w:r>
          </w:p>
          <w:p w14:paraId="258D603D" w14:textId="77777777" w:rsidR="009F441B" w:rsidRPr="00D21535" w:rsidRDefault="009F441B" w:rsidP="009F441B">
            <w:pPr>
              <w:rPr>
                <w:rFonts w:ascii="Calibri" w:hAnsi="Calibri" w:cs="Calibri"/>
              </w:rPr>
            </w:pPr>
            <w:r w:rsidRPr="00D21535">
              <w:rPr>
                <w:rFonts w:ascii="Calibri" w:hAnsi="Calibri" w:cs="Calibri"/>
              </w:rPr>
              <w:t>- Piétement tout inox sur embase polyamide réglable en hauteur</w:t>
            </w:r>
          </w:p>
          <w:p w14:paraId="3BB1D037" w14:textId="77777777" w:rsidR="009F441B" w:rsidRPr="00D21535" w:rsidRDefault="009F441B" w:rsidP="009F441B">
            <w:pPr>
              <w:rPr>
                <w:rFonts w:ascii="Calibri" w:hAnsi="Calibri" w:cs="Calibri"/>
              </w:rPr>
            </w:pPr>
            <w:r w:rsidRPr="00D21535">
              <w:rPr>
                <w:rFonts w:ascii="Calibri" w:hAnsi="Calibri" w:cs="Calibri"/>
              </w:rPr>
              <w:t xml:space="preserve"> Raccordement des orifices de vidange par canalisation inox démontable en T, raccordement par filetage coté</w:t>
            </w:r>
          </w:p>
          <w:p w14:paraId="2F8D8F78" w14:textId="77777777" w:rsidR="009F441B" w:rsidRPr="00D21535" w:rsidRDefault="009F441B" w:rsidP="009F441B">
            <w:pPr>
              <w:rPr>
                <w:rFonts w:ascii="Calibri" w:hAnsi="Calibri" w:cs="Calibri"/>
              </w:rPr>
            </w:pPr>
            <w:r w:rsidRPr="00D21535">
              <w:rPr>
                <w:rFonts w:ascii="Calibri" w:hAnsi="Calibri" w:cs="Calibri"/>
              </w:rPr>
              <w:t>- Égout permettant de raccorder un seul tuyau de vidange à l'égout.</w:t>
            </w:r>
          </w:p>
          <w:p w14:paraId="64C5BEFD" w14:textId="77777777" w:rsidR="009F441B" w:rsidRPr="00D21535" w:rsidRDefault="009F441B" w:rsidP="009F441B">
            <w:pPr>
              <w:rPr>
                <w:rFonts w:ascii="Calibri" w:hAnsi="Calibri" w:cs="Calibri"/>
              </w:rPr>
            </w:pPr>
            <w:r w:rsidRPr="00D21535">
              <w:rPr>
                <w:rFonts w:ascii="Calibri" w:hAnsi="Calibri" w:cs="Calibri"/>
              </w:rPr>
              <w:t>- Entrée vapeur avec détendeur</w:t>
            </w:r>
          </w:p>
          <w:p w14:paraId="113CEC4B" w14:textId="77777777" w:rsidR="009F441B" w:rsidRPr="00D21535" w:rsidRDefault="009F441B" w:rsidP="009F441B">
            <w:pPr>
              <w:rPr>
                <w:rFonts w:ascii="Calibri" w:hAnsi="Calibri" w:cs="Calibri"/>
              </w:rPr>
            </w:pPr>
            <w:r w:rsidRPr="00D21535">
              <w:rPr>
                <w:rFonts w:ascii="Calibri" w:hAnsi="Calibri" w:cs="Calibri"/>
              </w:rPr>
              <w:t>- 2 Panier en inox</w:t>
            </w:r>
          </w:p>
          <w:p w14:paraId="6941C0CD" w14:textId="77777777" w:rsidR="009F441B" w:rsidRPr="00D21535" w:rsidRDefault="009F441B" w:rsidP="009F441B">
            <w:pPr>
              <w:rPr>
                <w:rFonts w:ascii="Calibri" w:hAnsi="Calibri" w:cs="Calibri"/>
              </w:rPr>
            </w:pPr>
            <w:r w:rsidRPr="00D21535">
              <w:rPr>
                <w:rFonts w:ascii="Calibri" w:hAnsi="Calibri" w:cs="Calibri"/>
              </w:rPr>
              <w:t>- Dimension des cuves doivent être compatibles avec les paniers du bac de lavage</w:t>
            </w:r>
          </w:p>
          <w:p w14:paraId="1A8E6439" w14:textId="77777777" w:rsidR="009F441B" w:rsidRPr="00D21535" w:rsidRDefault="009F441B" w:rsidP="009F441B">
            <w:pPr>
              <w:rPr>
                <w:rFonts w:ascii="Calibri" w:hAnsi="Calibri" w:cs="Calibri"/>
              </w:rPr>
            </w:pPr>
            <w:r w:rsidRPr="00D21535">
              <w:rPr>
                <w:rFonts w:ascii="Calibri" w:hAnsi="Calibri" w:cs="Calibri"/>
              </w:rPr>
              <w:t>- Boîtier de commande avec possibilité de fixer la température de blanchiment</w:t>
            </w:r>
          </w:p>
          <w:p w14:paraId="63A799D3" w14:textId="77777777" w:rsidR="009F441B" w:rsidRPr="00D21535" w:rsidRDefault="009F441B" w:rsidP="009F441B">
            <w:pPr>
              <w:rPr>
                <w:rFonts w:ascii="Calibri" w:hAnsi="Calibri" w:cs="Calibri"/>
              </w:rPr>
            </w:pPr>
            <w:r w:rsidRPr="00D21535">
              <w:rPr>
                <w:rFonts w:ascii="Calibri" w:hAnsi="Calibri" w:cs="Calibri"/>
              </w:rPr>
              <w:t>- Coupe circuit automatique en cas de défaut de chauffe</w:t>
            </w:r>
          </w:p>
          <w:p w14:paraId="2FC5198E" w14:textId="77777777" w:rsidR="009F441B" w:rsidRPr="00D21535" w:rsidRDefault="009F441B" w:rsidP="009F441B">
            <w:pPr>
              <w:rPr>
                <w:rFonts w:ascii="Calibri" w:hAnsi="Calibri" w:cs="Calibri"/>
              </w:rPr>
            </w:pPr>
            <w:r w:rsidRPr="00D21535">
              <w:rPr>
                <w:rFonts w:ascii="Calibri" w:hAnsi="Calibri" w:cs="Calibri"/>
              </w:rPr>
              <w:t>- Fluides / raccordement</w:t>
            </w:r>
          </w:p>
          <w:p w14:paraId="377237A0" w14:textId="77777777" w:rsidR="009F441B" w:rsidRPr="00D21535" w:rsidRDefault="009F441B" w:rsidP="009F441B">
            <w:pPr>
              <w:rPr>
                <w:rFonts w:ascii="Calibri" w:hAnsi="Calibri" w:cs="Calibri"/>
              </w:rPr>
            </w:pPr>
            <w:r w:rsidRPr="00D21535">
              <w:rPr>
                <w:rFonts w:ascii="Calibri" w:hAnsi="Calibri" w:cs="Calibri"/>
              </w:rPr>
              <w:t xml:space="preserve">- Alimentation 220 V 50 Hz </w:t>
            </w:r>
          </w:p>
          <w:p w14:paraId="33CCC334" w14:textId="77777777" w:rsidR="009F441B" w:rsidRPr="00D21535" w:rsidRDefault="009F441B" w:rsidP="009F441B">
            <w:pPr>
              <w:rPr>
                <w:rFonts w:ascii="Calibri" w:hAnsi="Calibri" w:cs="Calibri"/>
              </w:rPr>
            </w:pPr>
            <w:r w:rsidRPr="00D21535">
              <w:rPr>
                <w:rFonts w:ascii="Calibri" w:hAnsi="Calibri" w:cs="Calibri"/>
              </w:rPr>
              <w:t>- Consumation eau de réseau : maximum 400 lt/h pour cycle</w:t>
            </w:r>
          </w:p>
          <w:p w14:paraId="51695FB5" w14:textId="77777777" w:rsidR="009F441B" w:rsidRPr="00D21535" w:rsidRDefault="009F441B" w:rsidP="009F441B">
            <w:pPr>
              <w:rPr>
                <w:rFonts w:ascii="Calibri" w:hAnsi="Calibri" w:cs="Calibri"/>
              </w:rPr>
            </w:pPr>
            <w:r w:rsidRPr="00D21535">
              <w:rPr>
                <w:rFonts w:ascii="Calibri" w:hAnsi="Calibri" w:cs="Calibri"/>
              </w:rPr>
              <w:t>Accessoires :</w:t>
            </w:r>
          </w:p>
          <w:p w14:paraId="528976F9" w14:textId="77777777" w:rsidR="009F441B" w:rsidRPr="00D21535" w:rsidRDefault="009F441B" w:rsidP="009F441B">
            <w:pPr>
              <w:rPr>
                <w:rFonts w:ascii="Calibri" w:hAnsi="Calibri" w:cs="Calibri"/>
              </w:rPr>
            </w:pPr>
            <w:r w:rsidRPr="00D21535">
              <w:rPr>
                <w:rFonts w:ascii="Calibri" w:hAnsi="Calibri" w:cs="Calibri"/>
              </w:rPr>
              <w:t>-Tuyau de vidange inox (eau chaude) raccordement, fixation du tuyau par collier inox</w:t>
            </w:r>
          </w:p>
          <w:p w14:paraId="7EA60E96" w14:textId="77777777" w:rsidR="009F441B" w:rsidRPr="00D21535" w:rsidRDefault="009F441B" w:rsidP="009F441B">
            <w:pPr>
              <w:rPr>
                <w:rFonts w:ascii="Calibri" w:hAnsi="Calibri" w:cs="Calibri"/>
              </w:rPr>
            </w:pPr>
            <w:r w:rsidRPr="00D21535">
              <w:rPr>
                <w:rFonts w:ascii="Calibri" w:hAnsi="Calibri" w:cs="Calibri"/>
              </w:rPr>
              <w:t>Avec installation et mise en service</w:t>
            </w:r>
          </w:p>
          <w:p w14:paraId="438A926B" w14:textId="77777777" w:rsidR="009F441B" w:rsidRDefault="009F441B" w:rsidP="009F441B">
            <w:pPr>
              <w:rPr>
                <w:rFonts w:ascii="Calibri" w:hAnsi="Calibri" w:cs="Calibri"/>
              </w:rPr>
            </w:pPr>
            <w:r w:rsidRPr="00D21535">
              <w:rPr>
                <w:rFonts w:ascii="Calibri" w:hAnsi="Calibri" w:cs="Calibri"/>
              </w:rPr>
              <w:lastRenderedPageBreak/>
              <w:t>Dimensions maximales en m (Lxl) :1,20 x 1,00</w:t>
            </w:r>
          </w:p>
          <w:p w14:paraId="361FEB83" w14:textId="77777777" w:rsidR="009F441B" w:rsidRDefault="009F441B" w:rsidP="009F441B">
            <w:pPr>
              <w:rPr>
                <w:rFonts w:ascii="Calibri" w:hAnsi="Calibri" w:cs="Calibri"/>
              </w:rPr>
            </w:pPr>
          </w:p>
          <w:p w14:paraId="019AD5DD"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2C0B2786"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42F807E9" w14:textId="77777777" w:rsidR="009F441B" w:rsidRPr="00D21535" w:rsidRDefault="009F441B" w:rsidP="009F441B">
            <w:pPr>
              <w:rPr>
                <w:rFonts w:ascii="Calibri" w:hAnsi="Calibri" w:cs="Calibri"/>
              </w:rPr>
            </w:pPr>
          </w:p>
          <w:p w14:paraId="40545EE2" w14:textId="77777777" w:rsidR="009F441B" w:rsidRPr="004E793F" w:rsidRDefault="009F441B" w:rsidP="009F441B">
            <w:pPr>
              <w:rPr>
                <w:b/>
                <w:bCs/>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FC8CF2D"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5C0F1B3"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6053FB5" w14:textId="77777777" w:rsidR="009F441B" w:rsidRDefault="009F441B" w:rsidP="009F441B">
            <w:pPr>
              <w:spacing w:after="160" w:line="259" w:lineRule="auto"/>
              <w:rPr>
                <w:b/>
                <w:bCs/>
                <w:color w:val="000000"/>
                <w:sz w:val="8"/>
                <w:u w:val="single"/>
              </w:rPr>
            </w:pPr>
            <w:r w:rsidRPr="003F1085">
              <w:rPr>
                <w:rFonts w:ascii="Century Gothic" w:hAnsi="Century Gothic"/>
                <w:b/>
                <w:sz w:val="16"/>
                <w:szCs w:val="16"/>
              </w:rPr>
              <w:t>Caractéristique proposée </w:t>
            </w:r>
          </w:p>
          <w:p w14:paraId="726A013B" w14:textId="77777777" w:rsidR="009F441B" w:rsidRPr="004E793F" w:rsidRDefault="009F441B" w:rsidP="009F441B">
            <w:pPr>
              <w:rPr>
                <w:b/>
                <w:bCs/>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67BE25A6" w14:textId="77777777" w:rsidR="009F441B" w:rsidRDefault="009F441B" w:rsidP="009F441B">
            <w:pPr>
              <w:spacing w:after="160" w:line="259" w:lineRule="auto"/>
              <w:rPr>
                <w:b/>
                <w:bCs/>
                <w:color w:val="000000"/>
                <w:sz w:val="8"/>
                <w:u w:val="single"/>
              </w:rPr>
            </w:pPr>
          </w:p>
          <w:p w14:paraId="04B73CD5" w14:textId="77777777" w:rsidR="009F441B" w:rsidRPr="004E793F" w:rsidRDefault="009F441B" w:rsidP="009F441B">
            <w:pPr>
              <w:rPr>
                <w:b/>
                <w:bCs/>
                <w:color w:val="000000"/>
                <w:sz w:val="8"/>
                <w:u w:val="single"/>
              </w:rPr>
            </w:pPr>
          </w:p>
        </w:tc>
      </w:tr>
      <w:tr w:rsidR="009F441B" w:rsidRPr="00EE1C73" w14:paraId="2075CC31"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45C1F" w14:textId="77777777" w:rsidR="009F441B" w:rsidRDefault="009F441B" w:rsidP="009F441B">
            <w:pPr>
              <w:rPr>
                <w:rFonts w:ascii="Century Gothic" w:hAnsi="Century Gothic"/>
                <w:b/>
                <w:sz w:val="22"/>
                <w:szCs w:val="22"/>
              </w:rPr>
            </w:pPr>
            <w:r>
              <w:rPr>
                <w:rFonts w:ascii="Century Gothic" w:hAnsi="Century Gothic"/>
                <w:b/>
                <w:sz w:val="22"/>
                <w:szCs w:val="22"/>
              </w:rPr>
              <w:lastRenderedPageBreak/>
              <w:t>11</w:t>
            </w:r>
          </w:p>
        </w:tc>
        <w:tc>
          <w:tcPr>
            <w:tcW w:w="7221" w:type="dxa"/>
            <w:tcBorders>
              <w:top w:val="nil"/>
              <w:left w:val="single" w:sz="4" w:space="0" w:color="auto"/>
              <w:bottom w:val="single" w:sz="4" w:space="0" w:color="auto"/>
              <w:right w:val="single" w:sz="4" w:space="0" w:color="auto"/>
            </w:tcBorders>
            <w:shd w:val="clear" w:color="auto" w:fill="auto"/>
            <w:vAlign w:val="center"/>
          </w:tcPr>
          <w:p w14:paraId="5D4EEB2D" w14:textId="77777777" w:rsidR="009F441B" w:rsidRPr="00D21535" w:rsidRDefault="009F441B" w:rsidP="009F441B">
            <w:pPr>
              <w:rPr>
                <w:rFonts w:ascii="Calibri" w:hAnsi="Calibri" w:cs="Calibri"/>
                <w:b/>
                <w:bCs/>
              </w:rPr>
            </w:pPr>
            <w:r w:rsidRPr="00D21535">
              <w:rPr>
                <w:rFonts w:ascii="Calibri" w:hAnsi="Calibri" w:cs="Calibri"/>
                <w:b/>
                <w:bCs/>
              </w:rPr>
              <w:t>Découpe légume </w:t>
            </w:r>
          </w:p>
          <w:p w14:paraId="37A0F5FD" w14:textId="77777777" w:rsidR="009F441B" w:rsidRPr="00D21535" w:rsidRDefault="009F441B" w:rsidP="009F441B">
            <w:pPr>
              <w:rPr>
                <w:rFonts w:ascii="Calibri" w:hAnsi="Calibri" w:cs="Calibri"/>
              </w:rPr>
            </w:pPr>
          </w:p>
          <w:p w14:paraId="3509C02E" w14:textId="77777777" w:rsidR="009F441B" w:rsidRPr="00D21535" w:rsidRDefault="009F441B" w:rsidP="009F441B">
            <w:pPr>
              <w:rPr>
                <w:rFonts w:ascii="Calibri" w:hAnsi="Calibri" w:cs="Calibri"/>
              </w:rPr>
            </w:pPr>
            <w:r w:rsidRPr="00D21535">
              <w:rPr>
                <w:rFonts w:ascii="Calibri" w:hAnsi="Calibri" w:cs="Calibri"/>
              </w:rPr>
              <w:t>- Capacité : minimum 5 kg de légumes</w:t>
            </w:r>
          </w:p>
          <w:p w14:paraId="521E734F" w14:textId="77777777" w:rsidR="009F441B" w:rsidRPr="00D21535" w:rsidRDefault="009F441B" w:rsidP="009F441B">
            <w:pPr>
              <w:rPr>
                <w:rFonts w:ascii="Calibri" w:hAnsi="Calibri" w:cs="Calibri"/>
              </w:rPr>
            </w:pPr>
            <w:r w:rsidRPr="00D21535">
              <w:rPr>
                <w:rFonts w:ascii="Calibri" w:hAnsi="Calibri" w:cs="Calibri"/>
              </w:rPr>
              <w:t>- Permet de trancher, râper, effiler, et couper en des frites.</w:t>
            </w:r>
          </w:p>
          <w:p w14:paraId="753A8C4A" w14:textId="77777777" w:rsidR="009F441B" w:rsidRPr="00D21535" w:rsidRDefault="009F441B" w:rsidP="009F441B">
            <w:pPr>
              <w:rPr>
                <w:rFonts w:ascii="Calibri" w:hAnsi="Calibri" w:cs="Calibri"/>
              </w:rPr>
            </w:pPr>
            <w:r w:rsidRPr="00D21535">
              <w:rPr>
                <w:rFonts w:ascii="Calibri" w:hAnsi="Calibri" w:cs="Calibri"/>
              </w:rPr>
              <w:t>- vitesses de 375 et 750 rpm</w:t>
            </w:r>
          </w:p>
          <w:p w14:paraId="6224F6FB" w14:textId="77777777" w:rsidR="009F441B" w:rsidRPr="00D21535" w:rsidRDefault="009F441B" w:rsidP="009F441B">
            <w:pPr>
              <w:rPr>
                <w:rFonts w:ascii="Calibri" w:hAnsi="Calibri" w:cs="Calibri"/>
              </w:rPr>
            </w:pPr>
            <w:r w:rsidRPr="00D21535">
              <w:rPr>
                <w:rFonts w:ascii="Calibri" w:hAnsi="Calibri" w:cs="Calibri"/>
              </w:rPr>
              <w:t>- Lames de coupe démontables</w:t>
            </w:r>
          </w:p>
          <w:p w14:paraId="3F23DE04" w14:textId="77777777" w:rsidR="009F441B" w:rsidRPr="00D21535" w:rsidRDefault="009F441B" w:rsidP="009F441B">
            <w:pPr>
              <w:rPr>
                <w:rFonts w:ascii="Calibri" w:hAnsi="Calibri" w:cs="Calibri"/>
              </w:rPr>
            </w:pPr>
            <w:r w:rsidRPr="00D21535">
              <w:rPr>
                <w:rFonts w:ascii="Calibri" w:hAnsi="Calibri" w:cs="Calibri"/>
              </w:rPr>
              <w:t>- Trémie(s) de chargement pour tout type de légumes avec dispositif de chargement pour la coupe de légumes</w:t>
            </w:r>
          </w:p>
          <w:p w14:paraId="5E090955" w14:textId="77777777" w:rsidR="009F441B" w:rsidRPr="00D21535" w:rsidRDefault="009F441B" w:rsidP="009F441B">
            <w:pPr>
              <w:rPr>
                <w:rFonts w:ascii="Calibri" w:hAnsi="Calibri" w:cs="Calibri"/>
              </w:rPr>
            </w:pPr>
            <w:r w:rsidRPr="00D21535">
              <w:rPr>
                <w:rFonts w:ascii="Calibri" w:hAnsi="Calibri" w:cs="Calibri"/>
              </w:rPr>
              <w:t>- Dispositif d'alimentation de sécurité ou dispositif interdisant l'introduction de la main dans la chambre de coupe</w:t>
            </w:r>
          </w:p>
          <w:p w14:paraId="1BB7DF78" w14:textId="77777777" w:rsidR="009F441B" w:rsidRPr="00D21535" w:rsidRDefault="009F441B" w:rsidP="009F441B">
            <w:pPr>
              <w:rPr>
                <w:rFonts w:ascii="Calibri" w:hAnsi="Calibri" w:cs="Calibri"/>
              </w:rPr>
            </w:pPr>
            <w:r w:rsidRPr="00D21535">
              <w:rPr>
                <w:rFonts w:ascii="Calibri" w:hAnsi="Calibri" w:cs="Calibri"/>
              </w:rPr>
              <w:t>- Chambre de coupe en inox 304</w:t>
            </w:r>
          </w:p>
          <w:p w14:paraId="7804AD0C" w14:textId="77777777" w:rsidR="009F441B" w:rsidRPr="00D21535" w:rsidRDefault="009F441B" w:rsidP="009F441B">
            <w:pPr>
              <w:rPr>
                <w:rFonts w:ascii="Calibri" w:hAnsi="Calibri" w:cs="Calibri"/>
              </w:rPr>
            </w:pPr>
            <w:r w:rsidRPr="00D21535">
              <w:rPr>
                <w:rFonts w:ascii="Calibri" w:hAnsi="Calibri" w:cs="Calibri"/>
              </w:rPr>
              <w:t>- Machines sur piétement inox monté sur roulettes avec dispositif de blocage</w:t>
            </w:r>
          </w:p>
          <w:p w14:paraId="666F96E0" w14:textId="77777777" w:rsidR="009F441B" w:rsidRPr="00D21535" w:rsidRDefault="009F441B" w:rsidP="009F441B">
            <w:pPr>
              <w:rPr>
                <w:rFonts w:ascii="Calibri" w:hAnsi="Calibri" w:cs="Calibri"/>
              </w:rPr>
            </w:pPr>
            <w:r w:rsidRPr="00D21535">
              <w:rPr>
                <w:rFonts w:ascii="Calibri" w:hAnsi="Calibri" w:cs="Calibri"/>
              </w:rPr>
              <w:t>- Fluides / raccordement</w:t>
            </w:r>
          </w:p>
          <w:p w14:paraId="61FBF068" w14:textId="77777777" w:rsidR="009F441B" w:rsidRPr="00D21535" w:rsidRDefault="009F441B" w:rsidP="009F441B">
            <w:pPr>
              <w:rPr>
                <w:rFonts w:ascii="Calibri" w:hAnsi="Calibri" w:cs="Calibri"/>
              </w:rPr>
            </w:pPr>
            <w:r w:rsidRPr="00D21535">
              <w:rPr>
                <w:rFonts w:ascii="Calibri" w:hAnsi="Calibri" w:cs="Calibri"/>
              </w:rPr>
              <w:t>- 220 V</w:t>
            </w:r>
          </w:p>
          <w:p w14:paraId="1942A83D" w14:textId="77777777" w:rsidR="009F441B" w:rsidRPr="00D21535" w:rsidRDefault="009F441B" w:rsidP="009F441B">
            <w:pPr>
              <w:rPr>
                <w:rFonts w:ascii="Calibri" w:hAnsi="Calibri" w:cs="Calibri"/>
              </w:rPr>
            </w:pPr>
            <w:r w:rsidRPr="00D21535">
              <w:rPr>
                <w:rFonts w:ascii="Calibri" w:hAnsi="Calibri" w:cs="Calibri"/>
              </w:rPr>
              <w:t>Avec installation et mise en service</w:t>
            </w:r>
          </w:p>
          <w:p w14:paraId="2D3CF990" w14:textId="77777777" w:rsidR="009F441B" w:rsidRDefault="009F441B" w:rsidP="009F441B">
            <w:pPr>
              <w:rPr>
                <w:rFonts w:ascii="Calibri" w:hAnsi="Calibri" w:cs="Calibri"/>
              </w:rPr>
            </w:pPr>
            <w:r w:rsidRPr="00D21535">
              <w:rPr>
                <w:rFonts w:ascii="Calibri" w:hAnsi="Calibri" w:cs="Calibri"/>
              </w:rPr>
              <w:t>Dimensions maximales en m (Lxl) :0,50 x 0,50</w:t>
            </w:r>
          </w:p>
          <w:p w14:paraId="173ED525" w14:textId="77777777" w:rsidR="009F441B" w:rsidRDefault="009F441B" w:rsidP="009F441B">
            <w:pPr>
              <w:rPr>
                <w:rFonts w:ascii="Calibri" w:hAnsi="Calibri" w:cs="Calibri"/>
              </w:rPr>
            </w:pPr>
          </w:p>
          <w:p w14:paraId="60839906"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339257F1"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10448D73" w14:textId="77777777" w:rsidR="009F441B" w:rsidRDefault="009F441B" w:rsidP="009F441B">
            <w:pPr>
              <w:rPr>
                <w:rFonts w:ascii="Calibri" w:hAnsi="Calibri" w:cs="Calibri"/>
              </w:rPr>
            </w:pPr>
          </w:p>
          <w:p w14:paraId="30F32089" w14:textId="77777777" w:rsidR="009F441B" w:rsidRDefault="009F441B" w:rsidP="009F441B">
            <w:pPr>
              <w:rPr>
                <w:rFonts w:ascii="Calibri" w:hAnsi="Calibri" w:cs="Calibri"/>
              </w:rPr>
            </w:pPr>
          </w:p>
          <w:p w14:paraId="7A34049A" w14:textId="77777777" w:rsidR="009F441B" w:rsidRDefault="009F441B" w:rsidP="009F441B">
            <w:pPr>
              <w:rPr>
                <w:rFonts w:ascii="Calibri" w:hAnsi="Calibri" w:cs="Calibri"/>
              </w:rPr>
            </w:pPr>
          </w:p>
          <w:p w14:paraId="38A18A2C" w14:textId="77777777" w:rsidR="009F441B" w:rsidRPr="00D21535" w:rsidRDefault="009F441B" w:rsidP="009F441B">
            <w:pPr>
              <w:rPr>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83E8823"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1F96B81"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89DDD99" w14:textId="77777777" w:rsidR="009F441B" w:rsidRDefault="009F441B" w:rsidP="009F441B">
            <w:pPr>
              <w:spacing w:after="160" w:line="259" w:lineRule="auto"/>
              <w:rPr>
                <w:color w:val="000000"/>
                <w:sz w:val="8"/>
                <w:u w:val="single"/>
              </w:rPr>
            </w:pPr>
            <w:r w:rsidRPr="003F1085">
              <w:rPr>
                <w:rFonts w:ascii="Century Gothic" w:hAnsi="Century Gothic"/>
                <w:b/>
                <w:sz w:val="16"/>
                <w:szCs w:val="16"/>
              </w:rPr>
              <w:t>Caractéristique proposée </w:t>
            </w:r>
          </w:p>
          <w:p w14:paraId="3B4B1718" w14:textId="77777777" w:rsidR="009F441B" w:rsidRPr="00D21535" w:rsidRDefault="009F441B" w:rsidP="009F441B">
            <w:pPr>
              <w:rPr>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4AC1BC66" w14:textId="77777777" w:rsidR="009F441B" w:rsidRDefault="009F441B" w:rsidP="009F441B">
            <w:pPr>
              <w:spacing w:after="160" w:line="259" w:lineRule="auto"/>
              <w:rPr>
                <w:color w:val="000000"/>
                <w:sz w:val="8"/>
                <w:u w:val="single"/>
              </w:rPr>
            </w:pPr>
          </w:p>
          <w:p w14:paraId="0565763E" w14:textId="77777777" w:rsidR="009F441B" w:rsidRPr="00D21535" w:rsidRDefault="009F441B" w:rsidP="009F441B">
            <w:pPr>
              <w:rPr>
                <w:color w:val="000000"/>
                <w:sz w:val="8"/>
                <w:u w:val="single"/>
              </w:rPr>
            </w:pPr>
          </w:p>
        </w:tc>
      </w:tr>
      <w:tr w:rsidR="009F441B" w:rsidRPr="00EE1C73" w14:paraId="6D2CC061"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738F5" w14:textId="77777777" w:rsidR="009F441B" w:rsidRDefault="009F441B" w:rsidP="009F441B">
            <w:pPr>
              <w:rPr>
                <w:rFonts w:ascii="Century Gothic" w:hAnsi="Century Gothic"/>
                <w:b/>
                <w:sz w:val="22"/>
                <w:szCs w:val="22"/>
              </w:rPr>
            </w:pPr>
            <w:r>
              <w:rPr>
                <w:rFonts w:ascii="Century Gothic" w:hAnsi="Century Gothic"/>
                <w:b/>
                <w:sz w:val="22"/>
                <w:szCs w:val="22"/>
              </w:rPr>
              <w:t>12</w:t>
            </w:r>
          </w:p>
        </w:tc>
        <w:tc>
          <w:tcPr>
            <w:tcW w:w="7221" w:type="dxa"/>
            <w:tcBorders>
              <w:top w:val="nil"/>
              <w:left w:val="single" w:sz="4" w:space="0" w:color="auto"/>
              <w:bottom w:val="single" w:sz="4" w:space="0" w:color="auto"/>
              <w:right w:val="single" w:sz="4" w:space="0" w:color="auto"/>
            </w:tcBorders>
            <w:shd w:val="clear" w:color="auto" w:fill="auto"/>
            <w:vAlign w:val="center"/>
          </w:tcPr>
          <w:p w14:paraId="15C101F2" w14:textId="77777777" w:rsidR="009F441B" w:rsidRDefault="009F441B" w:rsidP="009F441B">
            <w:pPr>
              <w:rPr>
                <w:rFonts w:ascii="Calibri" w:hAnsi="Calibri" w:cs="Calibri"/>
                <w:b/>
                <w:bCs/>
              </w:rPr>
            </w:pPr>
          </w:p>
          <w:p w14:paraId="28746CD1" w14:textId="77777777" w:rsidR="009F441B" w:rsidRDefault="009F441B" w:rsidP="009F441B">
            <w:pPr>
              <w:rPr>
                <w:rFonts w:ascii="Calibri" w:hAnsi="Calibri" w:cs="Calibri"/>
                <w:b/>
                <w:bCs/>
              </w:rPr>
            </w:pPr>
            <w:r w:rsidRPr="00527346">
              <w:rPr>
                <w:rFonts w:ascii="Calibri" w:hAnsi="Calibri" w:cs="Calibri"/>
                <w:b/>
                <w:bCs/>
              </w:rPr>
              <w:t>Sertisseuse de boite de conserves rondes :</w:t>
            </w:r>
          </w:p>
          <w:p w14:paraId="157F67D8" w14:textId="77777777" w:rsidR="009F441B" w:rsidRDefault="009F441B" w:rsidP="009F441B">
            <w:pPr>
              <w:rPr>
                <w:rFonts w:ascii="Calibri" w:hAnsi="Calibri" w:cs="Calibri"/>
                <w:b/>
                <w:bCs/>
              </w:rPr>
            </w:pPr>
          </w:p>
          <w:p w14:paraId="53BF7BBF" w14:textId="77777777" w:rsidR="009F441B" w:rsidRPr="00527346" w:rsidRDefault="009F441B" w:rsidP="009F441B">
            <w:pPr>
              <w:rPr>
                <w:rFonts w:ascii="Calibri" w:hAnsi="Calibri" w:cs="Calibri"/>
              </w:rPr>
            </w:pPr>
            <w:r w:rsidRPr="00527346">
              <w:rPr>
                <w:rFonts w:ascii="Calibri" w:hAnsi="Calibri" w:cs="Calibri"/>
              </w:rPr>
              <w:t>Sertisseuse montée pour bâti acier inoxydable avec hauteur minimal de 140 cm</w:t>
            </w:r>
          </w:p>
          <w:p w14:paraId="73FB23A7" w14:textId="77777777" w:rsidR="009F441B" w:rsidRPr="00833FBE" w:rsidRDefault="009F441B" w:rsidP="009F441B">
            <w:pPr>
              <w:rPr>
                <w:rFonts w:ascii="Calibri" w:hAnsi="Calibri" w:cs="Calibri"/>
              </w:rPr>
            </w:pPr>
            <w:r w:rsidRPr="00833FBE">
              <w:rPr>
                <w:rFonts w:ascii="Calibri" w:hAnsi="Calibri" w:cs="Calibri"/>
              </w:rPr>
              <w:t>Sertis semi-automatique pour boites de diamètre entre 55 et 100 mm</w:t>
            </w:r>
          </w:p>
          <w:p w14:paraId="0493B2A3" w14:textId="77777777" w:rsidR="009F441B" w:rsidRPr="00833FBE" w:rsidRDefault="009F441B" w:rsidP="009F441B">
            <w:pPr>
              <w:rPr>
                <w:rFonts w:ascii="Calibri" w:hAnsi="Calibri" w:cs="Calibri"/>
              </w:rPr>
            </w:pPr>
            <w:r w:rsidRPr="00833FBE">
              <w:rPr>
                <w:rFonts w:ascii="Calibri" w:hAnsi="Calibri" w:cs="Calibri"/>
              </w:rPr>
              <w:t>Préréglage sur chaque diamètre de boites</w:t>
            </w:r>
          </w:p>
          <w:p w14:paraId="3138B929" w14:textId="77777777" w:rsidR="009F441B" w:rsidRPr="00833FBE" w:rsidRDefault="009F441B" w:rsidP="009F441B">
            <w:pPr>
              <w:rPr>
                <w:rFonts w:ascii="Calibri" w:hAnsi="Calibri" w:cs="Calibri"/>
              </w:rPr>
            </w:pPr>
            <w:r w:rsidRPr="00833FBE">
              <w:rPr>
                <w:rFonts w:ascii="Calibri" w:hAnsi="Calibri" w:cs="Calibri"/>
              </w:rPr>
              <w:t>Ajustement et blocage rapide de la hauteur de sertis</w:t>
            </w:r>
          </w:p>
          <w:p w14:paraId="6824183C" w14:textId="77777777" w:rsidR="009F441B" w:rsidRPr="00833FBE" w:rsidRDefault="009F441B" w:rsidP="009F441B">
            <w:pPr>
              <w:rPr>
                <w:rFonts w:ascii="Calibri" w:hAnsi="Calibri" w:cs="Calibri"/>
              </w:rPr>
            </w:pPr>
            <w:r w:rsidRPr="00833FBE">
              <w:rPr>
                <w:rFonts w:ascii="Calibri" w:hAnsi="Calibri" w:cs="Calibri"/>
              </w:rPr>
              <w:t>•Réglage possible du mandrin et des molettes</w:t>
            </w:r>
          </w:p>
          <w:p w14:paraId="4BC2946E" w14:textId="77777777" w:rsidR="009F441B" w:rsidRPr="00833FBE" w:rsidRDefault="009F441B" w:rsidP="009F441B">
            <w:pPr>
              <w:rPr>
                <w:rFonts w:ascii="Calibri" w:hAnsi="Calibri" w:cs="Calibri"/>
              </w:rPr>
            </w:pPr>
            <w:r w:rsidRPr="00833FBE">
              <w:rPr>
                <w:rFonts w:ascii="Calibri" w:hAnsi="Calibri" w:cs="Calibri"/>
              </w:rPr>
              <w:lastRenderedPageBreak/>
              <w:t>•machine semi-automatique</w:t>
            </w:r>
          </w:p>
          <w:p w14:paraId="02C5299D" w14:textId="77777777" w:rsidR="009F441B" w:rsidRPr="00833FBE" w:rsidRDefault="009F441B" w:rsidP="009F441B">
            <w:pPr>
              <w:rPr>
                <w:rFonts w:ascii="Calibri" w:hAnsi="Calibri" w:cs="Calibri"/>
              </w:rPr>
            </w:pPr>
            <w:r w:rsidRPr="00833FBE">
              <w:rPr>
                <w:rFonts w:ascii="Calibri" w:hAnsi="Calibri" w:cs="Calibri"/>
              </w:rPr>
              <w:t>•accepte boîtes rondes</w:t>
            </w:r>
          </w:p>
          <w:p w14:paraId="60DA23DB" w14:textId="77777777" w:rsidR="009F441B" w:rsidRPr="00833FBE" w:rsidRDefault="009F441B" w:rsidP="009F441B">
            <w:pPr>
              <w:rPr>
                <w:rFonts w:ascii="Calibri" w:hAnsi="Calibri" w:cs="Calibri"/>
              </w:rPr>
            </w:pPr>
            <w:r w:rsidRPr="00833FBE">
              <w:rPr>
                <w:rFonts w:ascii="Calibri" w:hAnsi="Calibri" w:cs="Calibri"/>
              </w:rPr>
              <w:t>Mise en pression de la boite par lève</w:t>
            </w:r>
          </w:p>
          <w:p w14:paraId="2B9E6EC4" w14:textId="77777777" w:rsidR="009F441B" w:rsidRPr="00833FBE" w:rsidRDefault="009F441B" w:rsidP="009F441B">
            <w:pPr>
              <w:rPr>
                <w:rFonts w:ascii="Calibri" w:hAnsi="Calibri" w:cs="Calibri"/>
              </w:rPr>
            </w:pPr>
            <w:r w:rsidRPr="00833FBE">
              <w:rPr>
                <w:rFonts w:ascii="Calibri" w:hAnsi="Calibri" w:cs="Calibri"/>
              </w:rPr>
              <w:t>Dispositif d'ajustement de la hauteur de boîte</w:t>
            </w:r>
          </w:p>
          <w:p w14:paraId="780C1663" w14:textId="77777777" w:rsidR="009F441B" w:rsidRPr="00833FBE" w:rsidRDefault="009F441B" w:rsidP="009F441B">
            <w:pPr>
              <w:rPr>
                <w:rFonts w:ascii="Calibri" w:hAnsi="Calibri" w:cs="Calibri"/>
              </w:rPr>
            </w:pPr>
            <w:r w:rsidRPr="00833FBE">
              <w:rPr>
                <w:rFonts w:ascii="Calibri" w:hAnsi="Calibri" w:cs="Calibri"/>
              </w:rPr>
              <w:t>Fournies avec 4 mandrins doubles lèvres de chaque diamètre: 100; 86; 71; 55; en acier inox</w:t>
            </w:r>
          </w:p>
          <w:p w14:paraId="02C3D538" w14:textId="77777777" w:rsidR="009F441B" w:rsidRPr="00833FBE" w:rsidRDefault="009F441B" w:rsidP="009F441B">
            <w:pPr>
              <w:rPr>
                <w:rFonts w:ascii="Calibri" w:hAnsi="Calibri" w:cs="Calibri"/>
              </w:rPr>
            </w:pPr>
            <w:r w:rsidRPr="00833FBE">
              <w:rPr>
                <w:rFonts w:ascii="Calibri" w:hAnsi="Calibri" w:cs="Calibri"/>
              </w:rPr>
              <w:t>Fourniture de 1.000 boites avec couvercle pour chaque mandrin</w:t>
            </w:r>
          </w:p>
          <w:p w14:paraId="2DD7858F" w14:textId="77777777" w:rsidR="009F441B" w:rsidRPr="00833FBE" w:rsidRDefault="009F441B" w:rsidP="009F441B">
            <w:pPr>
              <w:rPr>
                <w:rFonts w:ascii="Calibri" w:hAnsi="Calibri" w:cs="Calibri"/>
              </w:rPr>
            </w:pPr>
            <w:r w:rsidRPr="00833FBE">
              <w:rPr>
                <w:rFonts w:ascii="Calibri" w:hAnsi="Calibri" w:cs="Calibri"/>
              </w:rPr>
              <w:t>Fournies avec 5 molettes correspondantes à chaque diamètre en acier inox</w:t>
            </w:r>
          </w:p>
          <w:p w14:paraId="402B8BFA" w14:textId="77777777" w:rsidR="009F441B" w:rsidRDefault="009F441B" w:rsidP="009F441B">
            <w:pPr>
              <w:rPr>
                <w:rFonts w:ascii="Calibri" w:hAnsi="Calibri" w:cs="Calibri"/>
              </w:rPr>
            </w:pPr>
            <w:r w:rsidRPr="00833FBE">
              <w:rPr>
                <w:rFonts w:ascii="Calibri" w:hAnsi="Calibri" w:cs="Calibri"/>
              </w:rPr>
              <w:t>Avec arrêt d'urgence</w:t>
            </w:r>
          </w:p>
          <w:p w14:paraId="61A5DC2C" w14:textId="77777777" w:rsidR="009F441B" w:rsidRPr="00833FBE" w:rsidRDefault="009F441B" w:rsidP="009F441B">
            <w:pPr>
              <w:rPr>
                <w:rFonts w:ascii="Calibri" w:hAnsi="Calibri" w:cs="Calibri"/>
              </w:rPr>
            </w:pPr>
            <w:r>
              <w:rPr>
                <w:rFonts w:ascii="Calibri" w:hAnsi="Calibri" w:cs="Calibri"/>
              </w:rPr>
              <w:t>- Alimentation : 220-240 V</w:t>
            </w:r>
          </w:p>
          <w:p w14:paraId="32FC6278" w14:textId="77777777" w:rsidR="009F441B" w:rsidRPr="00833FBE" w:rsidRDefault="009F441B" w:rsidP="009F441B">
            <w:pPr>
              <w:rPr>
                <w:rFonts w:ascii="Calibri" w:hAnsi="Calibri" w:cs="Calibri"/>
              </w:rPr>
            </w:pPr>
            <w:r w:rsidRPr="00833FBE">
              <w:rPr>
                <w:rFonts w:ascii="Calibri" w:hAnsi="Calibri" w:cs="Calibri"/>
              </w:rPr>
              <w:t>Alimentation triphasée : 0,55 KW minimum</w:t>
            </w:r>
          </w:p>
          <w:p w14:paraId="175A714F" w14:textId="77777777" w:rsidR="009F441B" w:rsidRPr="00833FBE" w:rsidRDefault="009F441B" w:rsidP="009F441B">
            <w:pPr>
              <w:rPr>
                <w:rFonts w:ascii="Calibri" w:hAnsi="Calibri" w:cs="Calibri"/>
              </w:rPr>
            </w:pPr>
            <w:r w:rsidRPr="00833FBE">
              <w:rPr>
                <w:rFonts w:ascii="Calibri" w:hAnsi="Calibri" w:cs="Calibri"/>
              </w:rPr>
              <w:t>Avec installation et mise en service</w:t>
            </w:r>
          </w:p>
          <w:p w14:paraId="03B9A3C4" w14:textId="77777777" w:rsidR="009F441B" w:rsidRDefault="009F441B" w:rsidP="009F441B">
            <w:pPr>
              <w:rPr>
                <w:rFonts w:ascii="Calibri" w:hAnsi="Calibri" w:cs="Calibri"/>
              </w:rPr>
            </w:pPr>
            <w:r w:rsidRPr="00833FBE">
              <w:rPr>
                <w:rFonts w:ascii="Calibri" w:hAnsi="Calibri" w:cs="Calibri"/>
              </w:rPr>
              <w:t>Dimensions maximales en m (Lxl) :0,40 x 0,40</w:t>
            </w:r>
          </w:p>
          <w:p w14:paraId="03CC554C"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50F0F5D6"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4713F98B" w14:textId="77777777" w:rsidR="009F441B" w:rsidRDefault="009F441B" w:rsidP="009F441B">
            <w:pPr>
              <w:rPr>
                <w:rFonts w:ascii="Calibri" w:hAnsi="Calibri" w:cs="Calibri"/>
              </w:rPr>
            </w:pPr>
          </w:p>
          <w:p w14:paraId="64592B6D" w14:textId="77777777" w:rsidR="009F441B" w:rsidRDefault="009F441B" w:rsidP="009F441B">
            <w:pPr>
              <w:rPr>
                <w:rFonts w:ascii="Calibri" w:hAnsi="Calibri" w:cs="Calibri"/>
              </w:rPr>
            </w:pPr>
          </w:p>
          <w:p w14:paraId="4BE3DDF2" w14:textId="77777777" w:rsidR="009F441B" w:rsidRPr="00833FBE" w:rsidRDefault="009F441B" w:rsidP="009F441B">
            <w:pPr>
              <w:rPr>
                <w:rFonts w:ascii="Calibri" w:hAnsi="Calibri" w:cs="Calibri"/>
              </w:rPr>
            </w:pPr>
          </w:p>
          <w:p w14:paraId="7FC67596" w14:textId="77777777" w:rsidR="009F441B" w:rsidRPr="004E793F" w:rsidRDefault="009F441B" w:rsidP="009F441B">
            <w:pPr>
              <w:rPr>
                <w:b/>
                <w:bCs/>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B99F22D" w14:textId="77777777" w:rsidR="009F441B" w:rsidRDefault="009F441B" w:rsidP="009F441B">
            <w:pPr>
              <w:spacing w:after="160" w:line="259" w:lineRule="auto"/>
              <w:rPr>
                <w:b/>
                <w:bCs/>
                <w:color w:val="000000"/>
                <w:sz w:val="8"/>
                <w:u w:val="single"/>
              </w:rPr>
            </w:pPr>
          </w:p>
          <w:p w14:paraId="5BEC9DC2"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F6D0D98"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5AF4C32" w14:textId="77777777" w:rsidR="009F441B" w:rsidRPr="004E793F" w:rsidRDefault="009F441B" w:rsidP="009F441B">
            <w:pPr>
              <w:rPr>
                <w:b/>
                <w:bCs/>
                <w:color w:val="000000"/>
                <w:sz w:val="8"/>
                <w:u w:val="single"/>
              </w:rPr>
            </w:pPr>
            <w:r w:rsidRPr="003F1085">
              <w:rPr>
                <w:rFonts w:ascii="Century Gothic" w:hAnsi="Century Gothic"/>
                <w:b/>
                <w:sz w:val="16"/>
                <w:szCs w:val="16"/>
              </w:rPr>
              <w:t>Caractéristique proposée </w:t>
            </w:r>
          </w:p>
        </w:tc>
        <w:tc>
          <w:tcPr>
            <w:tcW w:w="1419" w:type="dxa"/>
            <w:tcBorders>
              <w:top w:val="nil"/>
              <w:left w:val="single" w:sz="4" w:space="0" w:color="auto"/>
              <w:bottom w:val="single" w:sz="4" w:space="0" w:color="auto"/>
              <w:right w:val="single" w:sz="4" w:space="0" w:color="auto"/>
            </w:tcBorders>
            <w:shd w:val="clear" w:color="auto" w:fill="auto"/>
            <w:vAlign w:val="center"/>
          </w:tcPr>
          <w:p w14:paraId="210AFB0C" w14:textId="77777777" w:rsidR="009F441B" w:rsidRDefault="009F441B" w:rsidP="009F441B">
            <w:pPr>
              <w:spacing w:after="160" w:line="259" w:lineRule="auto"/>
              <w:rPr>
                <w:b/>
                <w:bCs/>
                <w:color w:val="000000"/>
                <w:sz w:val="8"/>
                <w:u w:val="single"/>
              </w:rPr>
            </w:pPr>
          </w:p>
          <w:p w14:paraId="3D4DCFE1" w14:textId="77777777" w:rsidR="009F441B" w:rsidRPr="004E793F" w:rsidRDefault="009F441B" w:rsidP="009F441B">
            <w:pPr>
              <w:rPr>
                <w:b/>
                <w:bCs/>
                <w:color w:val="000000"/>
                <w:sz w:val="8"/>
                <w:u w:val="single"/>
              </w:rPr>
            </w:pPr>
          </w:p>
        </w:tc>
      </w:tr>
      <w:tr w:rsidR="009F441B" w:rsidRPr="00EE1C73" w14:paraId="41C854E0"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D3AAD" w14:textId="77777777" w:rsidR="009F441B" w:rsidRDefault="009F441B" w:rsidP="009F441B">
            <w:pPr>
              <w:rPr>
                <w:rFonts w:ascii="Century Gothic" w:hAnsi="Century Gothic"/>
                <w:b/>
                <w:sz w:val="22"/>
                <w:szCs w:val="22"/>
              </w:rPr>
            </w:pPr>
            <w:r>
              <w:rPr>
                <w:rFonts w:ascii="Century Gothic" w:hAnsi="Century Gothic"/>
                <w:b/>
                <w:sz w:val="22"/>
                <w:szCs w:val="22"/>
              </w:rPr>
              <w:lastRenderedPageBreak/>
              <w:t>13</w:t>
            </w:r>
          </w:p>
        </w:tc>
        <w:tc>
          <w:tcPr>
            <w:tcW w:w="7221" w:type="dxa"/>
            <w:tcBorders>
              <w:top w:val="nil"/>
              <w:left w:val="single" w:sz="4" w:space="0" w:color="auto"/>
              <w:bottom w:val="single" w:sz="4" w:space="0" w:color="auto"/>
              <w:right w:val="single" w:sz="4" w:space="0" w:color="auto"/>
            </w:tcBorders>
            <w:shd w:val="clear" w:color="auto" w:fill="auto"/>
            <w:vAlign w:val="center"/>
          </w:tcPr>
          <w:p w14:paraId="0A20FF5A" w14:textId="77777777" w:rsidR="009F441B" w:rsidRDefault="009F441B" w:rsidP="009F441B">
            <w:pPr>
              <w:rPr>
                <w:rFonts w:ascii="Calibri" w:hAnsi="Calibri" w:cs="Calibri"/>
                <w:b/>
                <w:bCs/>
              </w:rPr>
            </w:pPr>
            <w:r w:rsidRPr="00527346">
              <w:rPr>
                <w:rFonts w:ascii="Calibri" w:hAnsi="Calibri" w:cs="Calibri"/>
                <w:b/>
                <w:bCs/>
              </w:rPr>
              <w:t>Tamiseuse :</w:t>
            </w:r>
          </w:p>
          <w:p w14:paraId="2EF0E6E1" w14:textId="77777777" w:rsidR="009F441B" w:rsidRPr="00527346" w:rsidRDefault="009F441B" w:rsidP="009F441B">
            <w:pPr>
              <w:rPr>
                <w:rFonts w:ascii="Calibri" w:hAnsi="Calibri" w:cs="Calibri"/>
                <w:b/>
                <w:bCs/>
              </w:rPr>
            </w:pPr>
          </w:p>
          <w:p w14:paraId="6AD60EA4" w14:textId="77777777" w:rsidR="009F441B" w:rsidRPr="00527346" w:rsidRDefault="009F441B" w:rsidP="009F441B">
            <w:pPr>
              <w:rPr>
                <w:rFonts w:ascii="Calibri" w:hAnsi="Calibri" w:cs="Calibri"/>
              </w:rPr>
            </w:pPr>
            <w:r w:rsidRPr="00527346">
              <w:rPr>
                <w:rFonts w:ascii="Calibri" w:hAnsi="Calibri" w:cs="Calibri"/>
              </w:rPr>
              <w:t>-Tamiseuses vibrantes pour tamis jusqu'à 203 mm / 8” Ø (doit être livrée avec système de fixation, tamis et fond de collecte)</w:t>
            </w:r>
          </w:p>
          <w:p w14:paraId="30FC9FAB" w14:textId="77777777" w:rsidR="009F441B" w:rsidRPr="00527346" w:rsidRDefault="009F441B" w:rsidP="009F441B">
            <w:pPr>
              <w:rPr>
                <w:rFonts w:ascii="Calibri" w:hAnsi="Calibri" w:cs="Calibri"/>
              </w:rPr>
            </w:pPr>
            <w:r w:rsidRPr="00527346">
              <w:rPr>
                <w:rFonts w:ascii="Calibri" w:hAnsi="Calibri" w:cs="Calibri"/>
              </w:rPr>
              <w:t>- Lot de tamis contenant 8 tamis (ISO 3310-1), 200 mm Ø, 50 mm hauteur (45 µm, 63 µm, 125 µm, 250 µm, 500 µm, 1 mm, 2 mm, 4 mm) et fond de collecte</w:t>
            </w:r>
          </w:p>
          <w:p w14:paraId="668620C9" w14:textId="77777777" w:rsidR="009F441B" w:rsidRPr="00527346" w:rsidRDefault="009F441B" w:rsidP="009F441B">
            <w:pPr>
              <w:rPr>
                <w:rFonts w:ascii="Calibri" w:hAnsi="Calibri" w:cs="Calibri"/>
              </w:rPr>
            </w:pPr>
            <w:r w:rsidRPr="00527346">
              <w:rPr>
                <w:rFonts w:ascii="Calibri" w:hAnsi="Calibri" w:cs="Calibri"/>
              </w:rPr>
              <w:t xml:space="preserve">- Avec installation et mise en service </w:t>
            </w:r>
          </w:p>
          <w:p w14:paraId="42A4ABAA" w14:textId="77777777" w:rsidR="009F441B" w:rsidRDefault="009F441B" w:rsidP="009F441B">
            <w:pPr>
              <w:rPr>
                <w:rFonts w:ascii="Calibri" w:hAnsi="Calibri" w:cs="Calibri"/>
              </w:rPr>
            </w:pPr>
            <w:r w:rsidRPr="00527346">
              <w:rPr>
                <w:rFonts w:ascii="Calibri" w:hAnsi="Calibri" w:cs="Calibri"/>
              </w:rPr>
              <w:t>Dimensions maximales en m (Lxl) :0,40 x 0,40</w:t>
            </w:r>
          </w:p>
          <w:p w14:paraId="425A8122" w14:textId="77777777" w:rsidR="009F441B" w:rsidRDefault="009F441B" w:rsidP="009F441B">
            <w:pPr>
              <w:rPr>
                <w:rFonts w:ascii="Calibri" w:hAnsi="Calibri" w:cs="Calibri"/>
              </w:rPr>
            </w:pPr>
          </w:p>
          <w:p w14:paraId="2518D02B"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43F6BACB"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6B68C7EC" w14:textId="77777777" w:rsidR="009F441B" w:rsidRDefault="009F441B" w:rsidP="009F441B">
            <w:pPr>
              <w:rPr>
                <w:rFonts w:ascii="Calibri" w:hAnsi="Calibri" w:cs="Calibri"/>
              </w:rPr>
            </w:pPr>
          </w:p>
          <w:p w14:paraId="2DCAA232" w14:textId="77777777" w:rsidR="009F441B" w:rsidRDefault="009F441B" w:rsidP="009F441B">
            <w:pPr>
              <w:rPr>
                <w:rFonts w:ascii="Calibri" w:hAnsi="Calibri" w:cs="Calibri"/>
              </w:rPr>
            </w:pPr>
          </w:p>
          <w:p w14:paraId="51BD1C93" w14:textId="77777777" w:rsidR="009F441B" w:rsidRDefault="009F441B" w:rsidP="009F441B">
            <w:pPr>
              <w:rPr>
                <w:rFonts w:ascii="Calibri" w:hAnsi="Calibri" w:cs="Calibri"/>
              </w:rPr>
            </w:pPr>
          </w:p>
          <w:p w14:paraId="5EFE0705" w14:textId="77777777" w:rsidR="009F441B" w:rsidRPr="004E793F" w:rsidRDefault="009F441B" w:rsidP="009F441B">
            <w:pPr>
              <w:rPr>
                <w:b/>
                <w:bCs/>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2603FE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18163A1"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BD7ECFB" w14:textId="77777777" w:rsidR="009F441B" w:rsidRDefault="009F441B" w:rsidP="009F441B">
            <w:pPr>
              <w:spacing w:after="160" w:line="259" w:lineRule="auto"/>
              <w:rPr>
                <w:b/>
                <w:bCs/>
                <w:color w:val="000000"/>
                <w:sz w:val="8"/>
                <w:u w:val="single"/>
              </w:rPr>
            </w:pPr>
            <w:r w:rsidRPr="003F1085">
              <w:rPr>
                <w:rFonts w:ascii="Century Gothic" w:hAnsi="Century Gothic"/>
                <w:b/>
                <w:sz w:val="16"/>
                <w:szCs w:val="16"/>
              </w:rPr>
              <w:t>Caractéristique proposée </w:t>
            </w:r>
          </w:p>
          <w:p w14:paraId="55AB3CB0" w14:textId="77777777" w:rsidR="009F441B" w:rsidRPr="004E793F" w:rsidRDefault="009F441B" w:rsidP="009F441B">
            <w:pPr>
              <w:rPr>
                <w:b/>
                <w:bCs/>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25440E2C" w14:textId="77777777" w:rsidR="009F441B" w:rsidRDefault="009F441B" w:rsidP="009F441B">
            <w:pPr>
              <w:spacing w:after="160" w:line="259" w:lineRule="auto"/>
              <w:rPr>
                <w:b/>
                <w:bCs/>
                <w:color w:val="000000"/>
                <w:sz w:val="8"/>
                <w:u w:val="single"/>
              </w:rPr>
            </w:pPr>
          </w:p>
          <w:p w14:paraId="3EE0667B" w14:textId="77777777" w:rsidR="009F441B" w:rsidRPr="004E793F" w:rsidRDefault="009F441B" w:rsidP="009F441B">
            <w:pPr>
              <w:rPr>
                <w:b/>
                <w:bCs/>
                <w:color w:val="000000"/>
                <w:sz w:val="8"/>
                <w:u w:val="single"/>
              </w:rPr>
            </w:pPr>
          </w:p>
        </w:tc>
      </w:tr>
      <w:tr w:rsidR="009F441B" w:rsidRPr="00EE1C73" w14:paraId="03245A3D"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CE732" w14:textId="77777777" w:rsidR="009F441B" w:rsidRDefault="009F441B" w:rsidP="009F441B">
            <w:pPr>
              <w:rPr>
                <w:rFonts w:ascii="Century Gothic" w:hAnsi="Century Gothic"/>
                <w:b/>
                <w:sz w:val="22"/>
                <w:szCs w:val="22"/>
              </w:rPr>
            </w:pPr>
          </w:p>
          <w:p w14:paraId="15EE507E" w14:textId="77777777" w:rsidR="009F441B" w:rsidRDefault="009F441B" w:rsidP="009F441B">
            <w:pPr>
              <w:rPr>
                <w:rFonts w:ascii="Century Gothic" w:hAnsi="Century Gothic"/>
                <w:b/>
                <w:sz w:val="22"/>
                <w:szCs w:val="22"/>
              </w:rPr>
            </w:pPr>
            <w:r>
              <w:rPr>
                <w:rFonts w:ascii="Century Gothic" w:hAnsi="Century Gothic"/>
                <w:b/>
                <w:sz w:val="22"/>
                <w:szCs w:val="22"/>
              </w:rPr>
              <w:t>14</w:t>
            </w:r>
          </w:p>
          <w:p w14:paraId="7292B7C1" w14:textId="77777777" w:rsidR="009F441B" w:rsidRDefault="009F441B" w:rsidP="009F441B">
            <w:pPr>
              <w:rPr>
                <w:rFonts w:ascii="Century Gothic" w:hAnsi="Century Gothic"/>
                <w:b/>
                <w:sz w:val="22"/>
                <w:szCs w:val="22"/>
              </w:rPr>
            </w:pPr>
          </w:p>
          <w:p w14:paraId="01A059FC" w14:textId="77777777" w:rsidR="009F441B" w:rsidRDefault="009F441B" w:rsidP="009F441B">
            <w:pPr>
              <w:rPr>
                <w:rFonts w:ascii="Century Gothic" w:hAnsi="Century Gothic"/>
                <w:b/>
                <w:sz w:val="22"/>
                <w:szCs w:val="22"/>
              </w:rPr>
            </w:pPr>
          </w:p>
          <w:p w14:paraId="7FA8B730" w14:textId="77777777" w:rsidR="009F441B" w:rsidRDefault="009F441B" w:rsidP="009F441B">
            <w:pPr>
              <w:rPr>
                <w:rFonts w:ascii="Century Gothic" w:hAnsi="Century Gothic"/>
                <w:b/>
                <w:sz w:val="22"/>
                <w:szCs w:val="22"/>
              </w:rPr>
            </w:pPr>
          </w:p>
        </w:tc>
        <w:tc>
          <w:tcPr>
            <w:tcW w:w="7221" w:type="dxa"/>
            <w:tcBorders>
              <w:top w:val="nil"/>
              <w:left w:val="single" w:sz="4" w:space="0" w:color="auto"/>
              <w:bottom w:val="single" w:sz="4" w:space="0" w:color="auto"/>
              <w:right w:val="single" w:sz="4" w:space="0" w:color="auto"/>
            </w:tcBorders>
            <w:shd w:val="clear" w:color="auto" w:fill="auto"/>
            <w:vAlign w:val="center"/>
          </w:tcPr>
          <w:p w14:paraId="0688B7CF" w14:textId="77777777" w:rsidR="009F441B" w:rsidRPr="00527346" w:rsidRDefault="009F441B" w:rsidP="009F441B">
            <w:pPr>
              <w:rPr>
                <w:rFonts w:ascii="Calibri" w:hAnsi="Calibri" w:cs="Calibri"/>
                <w:b/>
                <w:bCs/>
              </w:rPr>
            </w:pPr>
            <w:r w:rsidRPr="00527346">
              <w:rPr>
                <w:rFonts w:ascii="Calibri" w:hAnsi="Calibri" w:cs="Calibri"/>
                <w:b/>
                <w:bCs/>
              </w:rPr>
              <w:lastRenderedPageBreak/>
              <w:t>Séchoir avec plateaux et support :</w:t>
            </w:r>
          </w:p>
          <w:p w14:paraId="46003985" w14:textId="77777777" w:rsidR="009F441B" w:rsidRPr="00527346" w:rsidRDefault="009F441B" w:rsidP="009F441B">
            <w:pPr>
              <w:rPr>
                <w:rFonts w:ascii="Calibri" w:hAnsi="Calibri" w:cs="Calibri"/>
              </w:rPr>
            </w:pPr>
            <w:r w:rsidRPr="00527346">
              <w:rPr>
                <w:rFonts w:ascii="Calibri" w:hAnsi="Calibri" w:cs="Calibri"/>
              </w:rPr>
              <w:t>- Dimensions maximum 430(H) x 535(L) x 417(P) mm</w:t>
            </w:r>
          </w:p>
          <w:p w14:paraId="11AB7B6F" w14:textId="77777777" w:rsidR="009F441B" w:rsidRPr="00527346" w:rsidRDefault="009F441B" w:rsidP="009F441B">
            <w:pPr>
              <w:rPr>
                <w:rFonts w:ascii="Calibri" w:hAnsi="Calibri" w:cs="Calibri"/>
              </w:rPr>
            </w:pPr>
            <w:r w:rsidRPr="00527346">
              <w:rPr>
                <w:rFonts w:ascii="Calibri" w:hAnsi="Calibri" w:cs="Calibri"/>
              </w:rPr>
              <w:t>- Matériel Acier inoxydable</w:t>
            </w:r>
          </w:p>
          <w:p w14:paraId="7AAB1C2D" w14:textId="77777777" w:rsidR="009F441B" w:rsidRPr="00527346" w:rsidRDefault="009F441B" w:rsidP="009F441B">
            <w:pPr>
              <w:rPr>
                <w:rFonts w:ascii="Calibri" w:hAnsi="Calibri" w:cs="Calibri"/>
              </w:rPr>
            </w:pPr>
            <w:r w:rsidRPr="00527346">
              <w:rPr>
                <w:rFonts w:ascii="Calibri" w:hAnsi="Calibri" w:cs="Calibri"/>
              </w:rPr>
              <w:lastRenderedPageBreak/>
              <w:t>- Alimentation : 220-240 V</w:t>
            </w:r>
          </w:p>
          <w:p w14:paraId="1164D5CC" w14:textId="77777777" w:rsidR="009F441B" w:rsidRPr="00527346" w:rsidRDefault="009F441B" w:rsidP="009F441B">
            <w:pPr>
              <w:rPr>
                <w:rFonts w:ascii="Calibri" w:hAnsi="Calibri" w:cs="Calibri"/>
              </w:rPr>
            </w:pPr>
            <w:r w:rsidRPr="00527346">
              <w:rPr>
                <w:rFonts w:ascii="Calibri" w:hAnsi="Calibri" w:cs="Calibri"/>
              </w:rPr>
              <w:t>- 10 plateaux inox amovibles</w:t>
            </w:r>
          </w:p>
          <w:p w14:paraId="646AB8DE" w14:textId="77777777" w:rsidR="009F441B" w:rsidRPr="00527346" w:rsidRDefault="009F441B" w:rsidP="009F441B">
            <w:pPr>
              <w:rPr>
                <w:rFonts w:ascii="Calibri" w:hAnsi="Calibri" w:cs="Calibri"/>
              </w:rPr>
            </w:pPr>
            <w:r w:rsidRPr="00527346">
              <w:rPr>
                <w:rFonts w:ascii="Calibri" w:hAnsi="Calibri" w:cs="Calibri"/>
              </w:rPr>
              <w:t>- Panneau de commande numérique convivial</w:t>
            </w:r>
          </w:p>
          <w:p w14:paraId="6D42FA9B" w14:textId="77777777" w:rsidR="009F441B" w:rsidRPr="00527346" w:rsidRDefault="009F441B" w:rsidP="009F441B">
            <w:pPr>
              <w:rPr>
                <w:rFonts w:ascii="Calibri" w:hAnsi="Calibri" w:cs="Calibri"/>
              </w:rPr>
            </w:pPr>
            <w:r w:rsidRPr="00527346">
              <w:rPr>
                <w:rFonts w:ascii="Calibri" w:hAnsi="Calibri" w:cs="Calibri"/>
              </w:rPr>
              <w:t>- Flux d'air assisté par ventilateur pour une distribution uniforme de la chaleur</w:t>
            </w:r>
          </w:p>
          <w:p w14:paraId="3D9503F8" w14:textId="77777777" w:rsidR="009F441B" w:rsidRPr="00527346" w:rsidRDefault="009F441B" w:rsidP="009F441B">
            <w:pPr>
              <w:rPr>
                <w:rFonts w:ascii="Calibri" w:hAnsi="Calibri" w:cs="Calibri"/>
              </w:rPr>
            </w:pPr>
            <w:r w:rsidRPr="00527346">
              <w:rPr>
                <w:rFonts w:ascii="Calibri" w:hAnsi="Calibri" w:cs="Calibri"/>
              </w:rPr>
              <w:t>- Porte à charnières vitrée</w:t>
            </w:r>
          </w:p>
          <w:p w14:paraId="18C61E15" w14:textId="77777777" w:rsidR="009F441B" w:rsidRPr="00527346" w:rsidRDefault="009F441B" w:rsidP="009F441B">
            <w:pPr>
              <w:rPr>
                <w:rFonts w:ascii="Calibri" w:hAnsi="Calibri" w:cs="Calibri"/>
              </w:rPr>
            </w:pPr>
            <w:r w:rsidRPr="00527346">
              <w:rPr>
                <w:rFonts w:ascii="Calibri" w:hAnsi="Calibri" w:cs="Calibri"/>
              </w:rPr>
              <w:t>- Minuterie 24 heures</w:t>
            </w:r>
          </w:p>
          <w:p w14:paraId="037CCF12" w14:textId="77777777" w:rsidR="009F441B" w:rsidRPr="00527346" w:rsidRDefault="009F441B" w:rsidP="009F441B">
            <w:pPr>
              <w:rPr>
                <w:rFonts w:ascii="Calibri" w:hAnsi="Calibri" w:cs="Calibri"/>
              </w:rPr>
            </w:pPr>
            <w:r w:rsidRPr="00527346">
              <w:rPr>
                <w:rFonts w:ascii="Calibri" w:hAnsi="Calibri" w:cs="Calibri"/>
              </w:rPr>
              <w:t>- Température max 75°C</w:t>
            </w:r>
          </w:p>
          <w:p w14:paraId="662084EF" w14:textId="77777777" w:rsidR="009F441B" w:rsidRPr="00527346" w:rsidRDefault="009F441B" w:rsidP="009F441B">
            <w:pPr>
              <w:rPr>
                <w:rFonts w:ascii="Calibri" w:hAnsi="Calibri" w:cs="Calibri"/>
              </w:rPr>
            </w:pPr>
            <w:r w:rsidRPr="00527346">
              <w:rPr>
                <w:rFonts w:ascii="Calibri" w:hAnsi="Calibri" w:cs="Calibri"/>
              </w:rPr>
              <w:t>Avec installation et mise en service</w:t>
            </w:r>
          </w:p>
          <w:p w14:paraId="0898A2CA" w14:textId="77777777" w:rsidR="009F441B" w:rsidRPr="00527346" w:rsidRDefault="009F441B" w:rsidP="009F441B">
            <w:pPr>
              <w:rPr>
                <w:rFonts w:ascii="Calibri" w:hAnsi="Calibri" w:cs="Calibri"/>
              </w:rPr>
            </w:pPr>
            <w:r w:rsidRPr="00527346">
              <w:rPr>
                <w:rFonts w:ascii="Calibri" w:hAnsi="Calibri" w:cs="Calibri"/>
              </w:rPr>
              <w:t xml:space="preserve">Table en inox adéquate de pose de la machine </w:t>
            </w:r>
          </w:p>
          <w:p w14:paraId="62A9CA51" w14:textId="77777777" w:rsidR="009F441B" w:rsidRDefault="009F441B" w:rsidP="009F441B">
            <w:pPr>
              <w:rPr>
                <w:rFonts w:ascii="Calibri" w:hAnsi="Calibri" w:cs="Calibri"/>
              </w:rPr>
            </w:pPr>
            <w:r w:rsidRPr="00527346">
              <w:rPr>
                <w:rFonts w:ascii="Calibri" w:hAnsi="Calibri" w:cs="Calibri"/>
              </w:rPr>
              <w:t>Dimensions maximales en m (Lxl) :0,60 x 0,50</w:t>
            </w:r>
          </w:p>
          <w:p w14:paraId="26C36257" w14:textId="77777777" w:rsidR="009F441B" w:rsidRDefault="009F441B" w:rsidP="009F441B">
            <w:pPr>
              <w:rPr>
                <w:rFonts w:ascii="Calibri" w:hAnsi="Calibri" w:cs="Calibri"/>
              </w:rPr>
            </w:pPr>
          </w:p>
          <w:p w14:paraId="30A06013"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139282C9"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76B0103D" w14:textId="77777777" w:rsidR="009F441B" w:rsidRDefault="009F441B" w:rsidP="009F441B">
            <w:pPr>
              <w:rPr>
                <w:rFonts w:ascii="Calibri" w:hAnsi="Calibri" w:cs="Calibri"/>
              </w:rPr>
            </w:pPr>
          </w:p>
          <w:p w14:paraId="5B6BEF57" w14:textId="77777777" w:rsidR="009F441B" w:rsidRDefault="009F441B" w:rsidP="009F441B">
            <w:pPr>
              <w:rPr>
                <w:rFonts w:ascii="Calibri" w:hAnsi="Calibri" w:cs="Calibri"/>
              </w:rPr>
            </w:pPr>
          </w:p>
          <w:p w14:paraId="56C9CE1F" w14:textId="77777777" w:rsidR="009F441B" w:rsidRDefault="009F441B" w:rsidP="009F441B">
            <w:pPr>
              <w:rPr>
                <w:rFonts w:ascii="Calibri" w:hAnsi="Calibri" w:cs="Calibri"/>
              </w:rPr>
            </w:pPr>
          </w:p>
          <w:p w14:paraId="16F55C39" w14:textId="77777777" w:rsidR="009F441B" w:rsidRPr="004E793F" w:rsidRDefault="009F441B" w:rsidP="009F441B">
            <w:pPr>
              <w:rPr>
                <w:b/>
                <w:bCs/>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DDFABD4"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8CFDBE6"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933F860" w14:textId="77777777" w:rsidR="009F441B" w:rsidRDefault="009F441B" w:rsidP="009F441B">
            <w:pPr>
              <w:spacing w:after="160" w:line="259" w:lineRule="auto"/>
              <w:rPr>
                <w:b/>
                <w:bCs/>
                <w:color w:val="000000"/>
                <w:sz w:val="8"/>
                <w:u w:val="single"/>
              </w:rPr>
            </w:pPr>
            <w:r w:rsidRPr="003F1085">
              <w:rPr>
                <w:rFonts w:ascii="Century Gothic" w:hAnsi="Century Gothic"/>
                <w:b/>
                <w:sz w:val="16"/>
                <w:szCs w:val="16"/>
              </w:rPr>
              <w:t>Caractéristique proposée </w:t>
            </w:r>
          </w:p>
          <w:p w14:paraId="29CC2AFB" w14:textId="77777777" w:rsidR="009F441B" w:rsidRPr="004E793F" w:rsidRDefault="009F441B" w:rsidP="009F441B">
            <w:pPr>
              <w:rPr>
                <w:b/>
                <w:bCs/>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1899AA31" w14:textId="77777777" w:rsidR="009F441B" w:rsidRDefault="009F441B" w:rsidP="009F441B">
            <w:pPr>
              <w:spacing w:after="160" w:line="259" w:lineRule="auto"/>
              <w:rPr>
                <w:b/>
                <w:bCs/>
                <w:color w:val="000000"/>
                <w:sz w:val="8"/>
                <w:u w:val="single"/>
              </w:rPr>
            </w:pPr>
          </w:p>
          <w:p w14:paraId="5A22C675" w14:textId="77777777" w:rsidR="009F441B" w:rsidRPr="004E793F" w:rsidRDefault="009F441B" w:rsidP="009F441B">
            <w:pPr>
              <w:rPr>
                <w:b/>
                <w:bCs/>
                <w:color w:val="000000"/>
                <w:sz w:val="8"/>
                <w:u w:val="single"/>
              </w:rPr>
            </w:pPr>
          </w:p>
        </w:tc>
      </w:tr>
      <w:tr w:rsidR="009F441B" w:rsidRPr="00EE1C73" w14:paraId="14E276E5"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68092" w14:textId="77777777" w:rsidR="009F441B" w:rsidRPr="004E793F" w:rsidRDefault="009F441B" w:rsidP="009F441B">
            <w:pPr>
              <w:rPr>
                <w:rFonts w:ascii="Century Gothic" w:hAnsi="Century Gothic"/>
                <w:b/>
                <w:sz w:val="22"/>
                <w:szCs w:val="22"/>
              </w:rPr>
            </w:pPr>
            <w:r>
              <w:rPr>
                <w:rFonts w:ascii="Century Gothic" w:hAnsi="Century Gothic"/>
                <w:b/>
                <w:sz w:val="22"/>
                <w:szCs w:val="22"/>
              </w:rPr>
              <w:lastRenderedPageBreak/>
              <w:t xml:space="preserve"> </w:t>
            </w:r>
          </w:p>
          <w:p w14:paraId="229F338A" w14:textId="77777777" w:rsidR="009F441B" w:rsidRPr="004E793F" w:rsidRDefault="009F441B" w:rsidP="009F441B">
            <w:pPr>
              <w:rPr>
                <w:rFonts w:ascii="Century Gothic" w:hAnsi="Century Gothic"/>
                <w:b/>
                <w:sz w:val="22"/>
                <w:szCs w:val="22"/>
              </w:rPr>
            </w:pPr>
            <w:r>
              <w:rPr>
                <w:rFonts w:ascii="Century Gothic" w:hAnsi="Century Gothic"/>
                <w:b/>
                <w:sz w:val="22"/>
                <w:szCs w:val="22"/>
              </w:rPr>
              <w:t>15</w:t>
            </w:r>
          </w:p>
        </w:tc>
        <w:tc>
          <w:tcPr>
            <w:tcW w:w="7221" w:type="dxa"/>
            <w:tcBorders>
              <w:top w:val="nil"/>
              <w:left w:val="single" w:sz="4" w:space="0" w:color="auto"/>
              <w:bottom w:val="single" w:sz="4" w:space="0" w:color="auto"/>
              <w:right w:val="single" w:sz="4" w:space="0" w:color="auto"/>
            </w:tcBorders>
            <w:shd w:val="clear" w:color="auto" w:fill="auto"/>
            <w:vAlign w:val="center"/>
          </w:tcPr>
          <w:p w14:paraId="5088FF16" w14:textId="77777777" w:rsidR="009F441B" w:rsidRPr="0064622B" w:rsidRDefault="009F441B" w:rsidP="009F441B">
            <w:pPr>
              <w:rPr>
                <w:b/>
                <w:bCs/>
                <w:color w:val="000000"/>
                <w:sz w:val="8"/>
                <w:u w:val="single"/>
              </w:rPr>
            </w:pPr>
          </w:p>
          <w:p w14:paraId="32AED38C" w14:textId="77777777" w:rsidR="009F441B" w:rsidRPr="00527346" w:rsidRDefault="009F441B" w:rsidP="009F441B">
            <w:pPr>
              <w:rPr>
                <w:rFonts w:ascii="Calibri" w:hAnsi="Calibri" w:cs="Calibri"/>
                <w:b/>
                <w:bCs/>
              </w:rPr>
            </w:pPr>
            <w:r w:rsidRPr="00527346">
              <w:rPr>
                <w:rFonts w:ascii="Calibri" w:hAnsi="Calibri" w:cs="Calibri"/>
                <w:b/>
                <w:bCs/>
              </w:rPr>
              <w:t>Compresseur d'air :</w:t>
            </w:r>
          </w:p>
          <w:p w14:paraId="77F6728E" w14:textId="77777777" w:rsidR="009F441B" w:rsidRPr="00527346" w:rsidRDefault="009F441B" w:rsidP="009F441B">
            <w:pPr>
              <w:rPr>
                <w:rFonts w:ascii="Calibri" w:hAnsi="Calibri" w:cs="Calibri"/>
              </w:rPr>
            </w:pPr>
            <w:r w:rsidRPr="00527346">
              <w:rPr>
                <w:rFonts w:ascii="Calibri" w:hAnsi="Calibri" w:cs="Calibri"/>
              </w:rPr>
              <w:t xml:space="preserve">- Alimentation électrique: 220V ,50Hz ; </w:t>
            </w:r>
          </w:p>
          <w:p w14:paraId="4495A37A" w14:textId="77777777" w:rsidR="009F441B" w:rsidRPr="00527346" w:rsidRDefault="009F441B" w:rsidP="009F441B">
            <w:pPr>
              <w:rPr>
                <w:rFonts w:ascii="Calibri" w:hAnsi="Calibri" w:cs="Calibri"/>
              </w:rPr>
            </w:pPr>
            <w:r w:rsidRPr="00527346">
              <w:rPr>
                <w:rFonts w:ascii="Calibri" w:hAnsi="Calibri" w:cs="Calibri"/>
              </w:rPr>
              <w:t xml:space="preserve">- Réservoir de : 100 l minimum; </w:t>
            </w:r>
          </w:p>
          <w:p w14:paraId="3BAD5CC2" w14:textId="77777777" w:rsidR="009F441B" w:rsidRPr="00527346" w:rsidRDefault="009F441B" w:rsidP="009F441B">
            <w:pPr>
              <w:rPr>
                <w:rFonts w:ascii="Calibri" w:hAnsi="Calibri" w:cs="Calibri"/>
              </w:rPr>
            </w:pPr>
            <w:r w:rsidRPr="00527346">
              <w:rPr>
                <w:rFonts w:ascii="Calibri" w:hAnsi="Calibri" w:cs="Calibri"/>
              </w:rPr>
              <w:t xml:space="preserve">- Pression 10 bars avec 10 m de tuyau d'air; crépine pour bullage d'air; </w:t>
            </w:r>
          </w:p>
          <w:p w14:paraId="04CC455D" w14:textId="77777777" w:rsidR="009F441B" w:rsidRPr="00527346" w:rsidRDefault="009F441B" w:rsidP="009F441B">
            <w:pPr>
              <w:rPr>
                <w:rFonts w:ascii="Calibri" w:hAnsi="Calibri" w:cs="Calibri"/>
              </w:rPr>
            </w:pPr>
            <w:r w:rsidRPr="00527346">
              <w:rPr>
                <w:rFonts w:ascii="Calibri" w:hAnsi="Calibri" w:cs="Calibri"/>
              </w:rPr>
              <w:t xml:space="preserve">- Corps compresseur en aluminium ; </w:t>
            </w:r>
          </w:p>
          <w:p w14:paraId="2B8DADD2" w14:textId="77777777" w:rsidR="009F441B" w:rsidRPr="00527346" w:rsidRDefault="009F441B" w:rsidP="009F441B">
            <w:pPr>
              <w:rPr>
                <w:rFonts w:ascii="Calibri" w:hAnsi="Calibri" w:cs="Calibri"/>
              </w:rPr>
            </w:pPr>
            <w:r w:rsidRPr="00527346">
              <w:rPr>
                <w:rFonts w:ascii="Calibri" w:hAnsi="Calibri" w:cs="Calibri"/>
              </w:rPr>
              <w:t>- Silencieux</w:t>
            </w:r>
          </w:p>
          <w:p w14:paraId="75520B21" w14:textId="77777777" w:rsidR="009F441B" w:rsidRPr="00527346" w:rsidRDefault="009F441B" w:rsidP="009F441B">
            <w:pPr>
              <w:rPr>
                <w:rFonts w:ascii="Calibri" w:hAnsi="Calibri" w:cs="Calibri"/>
              </w:rPr>
            </w:pPr>
            <w:r w:rsidRPr="00527346">
              <w:rPr>
                <w:rFonts w:ascii="Calibri" w:hAnsi="Calibri" w:cs="Calibri"/>
              </w:rPr>
              <w:t>Avec installation et mise en service</w:t>
            </w:r>
          </w:p>
          <w:p w14:paraId="6781F9E1" w14:textId="77777777" w:rsidR="009F441B" w:rsidRDefault="009F441B" w:rsidP="009F441B">
            <w:pPr>
              <w:rPr>
                <w:rFonts w:ascii="Calibri" w:hAnsi="Calibri" w:cs="Calibri"/>
              </w:rPr>
            </w:pPr>
            <w:r w:rsidRPr="00527346">
              <w:rPr>
                <w:rFonts w:ascii="Calibri" w:hAnsi="Calibri" w:cs="Calibri"/>
              </w:rPr>
              <w:t>Dimensions maximales en m (Lxl) :0,60 x 0,40</w:t>
            </w:r>
          </w:p>
          <w:p w14:paraId="005C278D" w14:textId="77777777" w:rsidR="009F441B" w:rsidRDefault="009F441B" w:rsidP="009F441B">
            <w:pPr>
              <w:rPr>
                <w:rFonts w:ascii="Calibri" w:hAnsi="Calibri" w:cs="Calibri"/>
              </w:rPr>
            </w:pPr>
          </w:p>
          <w:p w14:paraId="6A65F488"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6462FAF8"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4442E418" w14:textId="77777777" w:rsidR="009F441B" w:rsidRPr="00527346" w:rsidRDefault="009F441B" w:rsidP="009F441B">
            <w:pPr>
              <w:rPr>
                <w:rFonts w:ascii="Calibri" w:hAnsi="Calibri" w:cs="Calibri"/>
              </w:rPr>
            </w:pPr>
          </w:p>
          <w:p w14:paraId="55354B0D" w14:textId="77777777" w:rsidR="009F441B" w:rsidRPr="0064622B" w:rsidRDefault="009F441B" w:rsidP="009F441B">
            <w:pPr>
              <w:rPr>
                <w:rFonts w:ascii="Calibri Light" w:hAnsi="Calibri Light"/>
                <w:color w:val="000000"/>
                <w:sz w:val="1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8D25DC"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9F25797"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11720A2" w14:textId="77777777" w:rsidR="009F441B" w:rsidRDefault="009F441B" w:rsidP="009F441B">
            <w:pPr>
              <w:spacing w:after="160" w:line="259" w:lineRule="auto"/>
              <w:rPr>
                <w:rFonts w:ascii="Calibri Light" w:hAnsi="Calibri Light"/>
                <w:color w:val="000000"/>
                <w:sz w:val="10"/>
              </w:rPr>
            </w:pPr>
            <w:r w:rsidRPr="003F1085">
              <w:rPr>
                <w:rFonts w:ascii="Century Gothic" w:hAnsi="Century Gothic"/>
                <w:b/>
                <w:sz w:val="16"/>
                <w:szCs w:val="16"/>
              </w:rPr>
              <w:t>Caractéristique proposée </w:t>
            </w:r>
          </w:p>
          <w:p w14:paraId="2F4BCC75" w14:textId="77777777" w:rsidR="009F441B" w:rsidRPr="0064622B" w:rsidRDefault="009F441B" w:rsidP="009F441B">
            <w:pPr>
              <w:rPr>
                <w:rFonts w:ascii="Calibri Light" w:hAnsi="Calibri Light"/>
                <w:color w:val="000000"/>
                <w:sz w:val="10"/>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09EF63AC" w14:textId="77777777" w:rsidR="009F441B" w:rsidRDefault="009F441B" w:rsidP="009F441B">
            <w:pPr>
              <w:spacing w:after="160" w:line="259" w:lineRule="auto"/>
              <w:rPr>
                <w:rFonts w:ascii="Calibri Light" w:hAnsi="Calibri Light"/>
                <w:color w:val="000000"/>
                <w:sz w:val="10"/>
              </w:rPr>
            </w:pPr>
          </w:p>
          <w:p w14:paraId="3FCF75AE" w14:textId="77777777" w:rsidR="009F441B" w:rsidRPr="0064622B" w:rsidRDefault="009F441B" w:rsidP="009F441B">
            <w:pPr>
              <w:rPr>
                <w:rFonts w:ascii="Calibri Light" w:hAnsi="Calibri Light"/>
                <w:color w:val="000000"/>
                <w:sz w:val="10"/>
              </w:rPr>
            </w:pPr>
          </w:p>
        </w:tc>
      </w:tr>
      <w:tr w:rsidR="009F441B" w14:paraId="75F6BB96"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7EB22" w14:textId="77777777" w:rsidR="009F441B" w:rsidRPr="00BA24DE" w:rsidRDefault="009F441B" w:rsidP="009F441B">
            <w:pPr>
              <w:rPr>
                <w:rFonts w:ascii="Century Gothic" w:hAnsi="Century Gothic"/>
                <w:b/>
                <w:sz w:val="22"/>
                <w:szCs w:val="22"/>
              </w:rPr>
            </w:pPr>
            <w:r>
              <w:rPr>
                <w:rFonts w:ascii="Century Gothic" w:hAnsi="Century Gothic"/>
                <w:b/>
                <w:sz w:val="22"/>
                <w:szCs w:val="22"/>
              </w:rPr>
              <w:t>16</w:t>
            </w:r>
          </w:p>
        </w:tc>
        <w:tc>
          <w:tcPr>
            <w:tcW w:w="7221" w:type="dxa"/>
            <w:tcBorders>
              <w:top w:val="nil"/>
              <w:left w:val="single" w:sz="4" w:space="0" w:color="auto"/>
              <w:bottom w:val="single" w:sz="4" w:space="0" w:color="auto"/>
              <w:right w:val="single" w:sz="4" w:space="0" w:color="auto"/>
            </w:tcBorders>
            <w:shd w:val="clear" w:color="auto" w:fill="auto"/>
            <w:vAlign w:val="center"/>
          </w:tcPr>
          <w:p w14:paraId="18045D2F" w14:textId="77777777" w:rsidR="009F441B" w:rsidRPr="00527346" w:rsidRDefault="009F441B" w:rsidP="009F441B">
            <w:pPr>
              <w:rPr>
                <w:rFonts w:ascii="Calibri" w:hAnsi="Calibri" w:cs="Calibri"/>
              </w:rPr>
            </w:pPr>
          </w:p>
          <w:p w14:paraId="7A7781C7" w14:textId="77777777" w:rsidR="009F441B" w:rsidRDefault="009F441B" w:rsidP="009F441B">
            <w:pPr>
              <w:rPr>
                <w:rFonts w:ascii="Calibri" w:hAnsi="Calibri" w:cs="Calibri"/>
                <w:b/>
                <w:bCs/>
              </w:rPr>
            </w:pPr>
            <w:r w:rsidRPr="00527346">
              <w:rPr>
                <w:rFonts w:ascii="Calibri" w:hAnsi="Calibri" w:cs="Calibri"/>
                <w:b/>
                <w:bCs/>
              </w:rPr>
              <w:t>Soudeuse à pédale avec support :</w:t>
            </w:r>
          </w:p>
          <w:p w14:paraId="55BAA7DA" w14:textId="77777777" w:rsidR="009F441B" w:rsidRPr="00527346" w:rsidRDefault="009F441B" w:rsidP="009F441B">
            <w:pPr>
              <w:rPr>
                <w:rFonts w:ascii="Calibri" w:hAnsi="Calibri" w:cs="Calibri"/>
                <w:b/>
                <w:bCs/>
              </w:rPr>
            </w:pPr>
          </w:p>
          <w:p w14:paraId="74C63A12" w14:textId="77777777" w:rsidR="009F441B" w:rsidRPr="00527346" w:rsidRDefault="009F441B" w:rsidP="009F441B">
            <w:pPr>
              <w:rPr>
                <w:rFonts w:ascii="Calibri" w:hAnsi="Calibri" w:cs="Calibri"/>
              </w:rPr>
            </w:pPr>
            <w:r w:rsidRPr="00527346">
              <w:rPr>
                <w:rFonts w:ascii="Calibri" w:hAnsi="Calibri" w:cs="Calibri"/>
              </w:rPr>
              <w:t>Conçue pour le conditionnement des produits.</w:t>
            </w:r>
          </w:p>
          <w:p w14:paraId="73AEC99C" w14:textId="77777777" w:rsidR="009F441B" w:rsidRPr="00527346" w:rsidRDefault="009F441B" w:rsidP="009F441B">
            <w:pPr>
              <w:rPr>
                <w:rFonts w:ascii="Calibri" w:hAnsi="Calibri" w:cs="Calibri"/>
              </w:rPr>
            </w:pPr>
            <w:r w:rsidRPr="00527346">
              <w:rPr>
                <w:rFonts w:ascii="Calibri" w:hAnsi="Calibri" w:cs="Calibri"/>
              </w:rPr>
              <w:t>Caractéristiques :</w:t>
            </w:r>
          </w:p>
          <w:p w14:paraId="1379564B" w14:textId="77777777" w:rsidR="009F441B" w:rsidRPr="00527346" w:rsidRDefault="009F441B" w:rsidP="009F441B">
            <w:pPr>
              <w:rPr>
                <w:rFonts w:ascii="Calibri" w:hAnsi="Calibri" w:cs="Calibri"/>
              </w:rPr>
            </w:pPr>
            <w:r w:rsidRPr="00527346">
              <w:rPr>
                <w:rFonts w:ascii="Calibri" w:hAnsi="Calibri" w:cs="Calibri"/>
              </w:rPr>
              <w:t>- Dimensions des sachets : environ 300 mm de longueur et jusqu'à 80mm de largeur</w:t>
            </w:r>
          </w:p>
          <w:p w14:paraId="30F02F06" w14:textId="77777777" w:rsidR="009F441B" w:rsidRPr="00527346" w:rsidRDefault="009F441B" w:rsidP="009F441B">
            <w:pPr>
              <w:rPr>
                <w:rFonts w:ascii="Calibri" w:hAnsi="Calibri" w:cs="Calibri"/>
              </w:rPr>
            </w:pPr>
            <w:r w:rsidRPr="00527346">
              <w:rPr>
                <w:rFonts w:ascii="Calibri" w:hAnsi="Calibri" w:cs="Calibri"/>
              </w:rPr>
              <w:t xml:space="preserve">- Largueur de la soudure : environ 10 mm </w:t>
            </w:r>
          </w:p>
          <w:p w14:paraId="0948C05D" w14:textId="77777777" w:rsidR="009F441B" w:rsidRPr="00527346" w:rsidRDefault="009F441B" w:rsidP="009F441B">
            <w:pPr>
              <w:rPr>
                <w:rFonts w:ascii="Calibri" w:hAnsi="Calibri" w:cs="Calibri"/>
              </w:rPr>
            </w:pPr>
            <w:r w:rsidRPr="00527346">
              <w:rPr>
                <w:rFonts w:ascii="Calibri" w:hAnsi="Calibri" w:cs="Calibri"/>
              </w:rPr>
              <w:lastRenderedPageBreak/>
              <w:t>- Soudeuse sur support à commande par pédale mécanique pour la fermeture des sachets.</w:t>
            </w:r>
          </w:p>
          <w:p w14:paraId="470878B1" w14:textId="77777777" w:rsidR="009F441B" w:rsidRPr="00527346" w:rsidRDefault="009F441B" w:rsidP="009F441B">
            <w:pPr>
              <w:rPr>
                <w:rFonts w:ascii="Calibri" w:hAnsi="Calibri" w:cs="Calibri"/>
              </w:rPr>
            </w:pPr>
            <w:r w:rsidRPr="00527346">
              <w:rPr>
                <w:rFonts w:ascii="Calibri" w:hAnsi="Calibri" w:cs="Calibri"/>
              </w:rPr>
              <w:t>- Alimentation : 220/230 V</w:t>
            </w:r>
          </w:p>
          <w:p w14:paraId="2B0AEE07" w14:textId="77777777" w:rsidR="009F441B" w:rsidRPr="00527346" w:rsidRDefault="009F441B" w:rsidP="009F441B">
            <w:pPr>
              <w:rPr>
                <w:rFonts w:ascii="Calibri" w:hAnsi="Calibri" w:cs="Calibri"/>
              </w:rPr>
            </w:pPr>
            <w:r w:rsidRPr="00527346">
              <w:rPr>
                <w:rFonts w:ascii="Calibri" w:hAnsi="Calibri" w:cs="Calibri"/>
              </w:rPr>
              <w:t>Avec installation et mise en service</w:t>
            </w:r>
          </w:p>
          <w:p w14:paraId="5D5A4035" w14:textId="77777777" w:rsidR="009F441B" w:rsidRDefault="009F441B" w:rsidP="009F441B">
            <w:pPr>
              <w:rPr>
                <w:rFonts w:ascii="Calibri" w:hAnsi="Calibri" w:cs="Calibri"/>
              </w:rPr>
            </w:pPr>
            <w:r w:rsidRPr="00527346">
              <w:rPr>
                <w:rFonts w:ascii="Calibri" w:hAnsi="Calibri" w:cs="Calibri"/>
              </w:rPr>
              <w:t>Dimensions maximales en m (Lxl) :0,35 x 0,35</w:t>
            </w:r>
          </w:p>
          <w:p w14:paraId="6A5E1DE6" w14:textId="77777777" w:rsidR="009F441B" w:rsidRDefault="009F441B" w:rsidP="009F441B">
            <w:pPr>
              <w:rPr>
                <w:rFonts w:ascii="Calibri" w:hAnsi="Calibri" w:cs="Calibri"/>
              </w:rPr>
            </w:pPr>
          </w:p>
          <w:p w14:paraId="37ADE8EE"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25CDCD47"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6348D5F6" w14:textId="77777777" w:rsidR="009F441B" w:rsidRPr="00527346" w:rsidRDefault="009F441B" w:rsidP="009F441B">
            <w:pPr>
              <w:rPr>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C452EE8"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052573B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8D60470" w14:textId="77777777" w:rsidR="009F441B" w:rsidRDefault="009F441B" w:rsidP="009F441B">
            <w:pPr>
              <w:spacing w:after="160" w:line="259" w:lineRule="auto"/>
              <w:rPr>
                <w:color w:val="000000"/>
                <w:sz w:val="8"/>
                <w:u w:val="single"/>
              </w:rPr>
            </w:pPr>
            <w:r w:rsidRPr="003F1085">
              <w:rPr>
                <w:rFonts w:ascii="Century Gothic" w:hAnsi="Century Gothic"/>
                <w:b/>
                <w:sz w:val="16"/>
                <w:szCs w:val="16"/>
              </w:rPr>
              <w:t>Caractéristique proposée </w:t>
            </w:r>
          </w:p>
          <w:p w14:paraId="1574E9F2" w14:textId="77777777" w:rsidR="009F441B" w:rsidRPr="00527346" w:rsidRDefault="009F441B" w:rsidP="009F441B">
            <w:pPr>
              <w:rPr>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413FB7AA" w14:textId="77777777" w:rsidR="009F441B" w:rsidRDefault="009F441B" w:rsidP="009F441B">
            <w:pPr>
              <w:spacing w:after="160" w:line="259" w:lineRule="auto"/>
              <w:rPr>
                <w:color w:val="000000"/>
                <w:sz w:val="8"/>
                <w:u w:val="single"/>
              </w:rPr>
            </w:pPr>
          </w:p>
          <w:p w14:paraId="4475CAED" w14:textId="77777777" w:rsidR="009F441B" w:rsidRPr="00527346" w:rsidRDefault="009F441B" w:rsidP="009F441B">
            <w:pPr>
              <w:rPr>
                <w:color w:val="000000"/>
                <w:sz w:val="8"/>
                <w:u w:val="single"/>
              </w:rPr>
            </w:pPr>
          </w:p>
        </w:tc>
      </w:tr>
      <w:tr w:rsidR="009F441B" w:rsidRPr="00EE1C73" w14:paraId="0777ADB6"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7735D" w14:textId="77777777" w:rsidR="009F441B" w:rsidRDefault="009F441B" w:rsidP="009F441B">
            <w:pPr>
              <w:rPr>
                <w:rFonts w:ascii="Century Gothic" w:hAnsi="Century Gothic"/>
                <w:b/>
                <w:sz w:val="22"/>
                <w:szCs w:val="22"/>
              </w:rPr>
            </w:pPr>
            <w:r>
              <w:rPr>
                <w:rFonts w:ascii="Century Gothic" w:hAnsi="Century Gothic"/>
                <w:b/>
                <w:sz w:val="22"/>
                <w:szCs w:val="22"/>
              </w:rPr>
              <w:lastRenderedPageBreak/>
              <w:t>17</w:t>
            </w:r>
          </w:p>
        </w:tc>
        <w:tc>
          <w:tcPr>
            <w:tcW w:w="7221" w:type="dxa"/>
            <w:tcBorders>
              <w:top w:val="nil"/>
              <w:left w:val="single" w:sz="4" w:space="0" w:color="auto"/>
              <w:bottom w:val="single" w:sz="4" w:space="0" w:color="auto"/>
              <w:right w:val="single" w:sz="4" w:space="0" w:color="auto"/>
            </w:tcBorders>
            <w:shd w:val="clear" w:color="auto" w:fill="auto"/>
            <w:vAlign w:val="center"/>
          </w:tcPr>
          <w:p w14:paraId="086172A8" w14:textId="77777777" w:rsidR="009F441B" w:rsidRPr="003A1AEF" w:rsidRDefault="009F441B" w:rsidP="009F441B">
            <w:pPr>
              <w:rPr>
                <w:rFonts w:ascii="Calibri" w:hAnsi="Calibri" w:cs="Calibri"/>
                <w:b/>
                <w:bCs/>
              </w:rPr>
            </w:pPr>
            <w:r w:rsidRPr="003A1AEF">
              <w:rPr>
                <w:rFonts w:ascii="Calibri" w:hAnsi="Calibri" w:cs="Calibri"/>
                <w:b/>
                <w:bCs/>
              </w:rPr>
              <w:t>Cuve de fermentation </w:t>
            </w:r>
          </w:p>
          <w:p w14:paraId="1D784F88" w14:textId="77777777" w:rsidR="009F441B" w:rsidRDefault="009F441B" w:rsidP="009F441B">
            <w:pPr>
              <w:rPr>
                <w:rFonts w:ascii="Calibri" w:hAnsi="Calibri" w:cs="Calibri"/>
              </w:rPr>
            </w:pPr>
          </w:p>
          <w:p w14:paraId="2B8FC63C" w14:textId="77777777" w:rsidR="009F441B" w:rsidRPr="00527346" w:rsidRDefault="009F441B" w:rsidP="009F441B">
            <w:pPr>
              <w:rPr>
                <w:rFonts w:ascii="Calibri" w:hAnsi="Calibri" w:cs="Calibri"/>
              </w:rPr>
            </w:pPr>
            <w:r w:rsidRPr="00527346">
              <w:rPr>
                <w:rFonts w:ascii="Calibri" w:hAnsi="Calibri" w:cs="Calibri"/>
              </w:rPr>
              <w:t>Capacité 100 litres minimum toutes les parties en contact avec le produit doivent être en acier inox 304, Cuve cylindrique à fond conique de 100 litres minimum, agitateur avec pales raclant, agitation par motoréducteur avec régulation de vitesse de 20 à 50 Tr/min par inverter, system de réglage de la température avec sonde de température PT 100, le chauffage avec circulation d’eau chaude dans la double paroi. L’eau chaude est chauffée par de résistance électrique</w:t>
            </w:r>
          </w:p>
          <w:p w14:paraId="45B4BD9E" w14:textId="77777777" w:rsidR="009F441B" w:rsidRPr="00527346" w:rsidRDefault="009F441B" w:rsidP="009F441B">
            <w:pPr>
              <w:rPr>
                <w:rFonts w:ascii="Calibri" w:hAnsi="Calibri" w:cs="Calibri"/>
              </w:rPr>
            </w:pPr>
            <w:r w:rsidRPr="00527346">
              <w:rPr>
                <w:rFonts w:ascii="Calibri" w:hAnsi="Calibri" w:cs="Calibri"/>
              </w:rPr>
              <w:t>Température min 44°C max 90°C</w:t>
            </w:r>
          </w:p>
          <w:p w14:paraId="41DB3DBA" w14:textId="77777777" w:rsidR="009F441B" w:rsidRPr="00527346" w:rsidRDefault="009F441B" w:rsidP="009F441B">
            <w:pPr>
              <w:rPr>
                <w:rFonts w:ascii="Calibri" w:hAnsi="Calibri" w:cs="Calibri"/>
              </w:rPr>
            </w:pPr>
            <w:r w:rsidRPr="00527346">
              <w:rPr>
                <w:rFonts w:ascii="Calibri" w:hAnsi="Calibri" w:cs="Calibri"/>
              </w:rPr>
              <w:t>Structure en inox 304 sur roulette</w:t>
            </w:r>
          </w:p>
          <w:p w14:paraId="12DBCE8E" w14:textId="77777777" w:rsidR="009F441B" w:rsidRPr="00527346" w:rsidRDefault="009F441B" w:rsidP="009F441B">
            <w:pPr>
              <w:rPr>
                <w:rFonts w:ascii="Calibri" w:hAnsi="Calibri" w:cs="Calibri"/>
              </w:rPr>
            </w:pPr>
            <w:r w:rsidRPr="00527346">
              <w:rPr>
                <w:rFonts w:ascii="Calibri" w:hAnsi="Calibri" w:cs="Calibri"/>
              </w:rPr>
              <w:t>Agitateur à vitesse variable</w:t>
            </w:r>
          </w:p>
          <w:p w14:paraId="158FEA17" w14:textId="77777777" w:rsidR="009F441B" w:rsidRPr="00527346" w:rsidRDefault="009F441B" w:rsidP="009F441B">
            <w:pPr>
              <w:rPr>
                <w:rFonts w:ascii="Calibri" w:hAnsi="Calibri" w:cs="Calibri"/>
              </w:rPr>
            </w:pPr>
            <w:r w:rsidRPr="00527346">
              <w:rPr>
                <w:rFonts w:ascii="Calibri" w:hAnsi="Calibri" w:cs="Calibri"/>
              </w:rPr>
              <w:t>Sondes de température Pt 100 Ω</w:t>
            </w:r>
          </w:p>
          <w:p w14:paraId="4D14394A" w14:textId="77777777" w:rsidR="009F441B" w:rsidRPr="00527346" w:rsidRDefault="009F441B" w:rsidP="009F441B">
            <w:pPr>
              <w:rPr>
                <w:rFonts w:ascii="Calibri" w:hAnsi="Calibri" w:cs="Calibri"/>
              </w:rPr>
            </w:pPr>
            <w:r w:rsidRPr="00527346">
              <w:rPr>
                <w:rFonts w:ascii="Calibri" w:hAnsi="Calibri" w:cs="Calibri"/>
              </w:rPr>
              <w:t>Accessoires pour branchements</w:t>
            </w:r>
          </w:p>
          <w:p w14:paraId="1BE6A9EC" w14:textId="77777777" w:rsidR="009F441B" w:rsidRPr="00527346" w:rsidRDefault="009F441B" w:rsidP="009F441B">
            <w:pPr>
              <w:rPr>
                <w:rFonts w:ascii="Calibri" w:hAnsi="Calibri" w:cs="Calibri"/>
              </w:rPr>
            </w:pPr>
            <w:r w:rsidRPr="00527346">
              <w:rPr>
                <w:rFonts w:ascii="Calibri" w:hAnsi="Calibri" w:cs="Calibri"/>
              </w:rPr>
              <w:t>Enveloppe de chauffage convenable</w:t>
            </w:r>
          </w:p>
          <w:p w14:paraId="7B1174A2" w14:textId="77777777" w:rsidR="009F441B" w:rsidRPr="00527346" w:rsidRDefault="009F441B" w:rsidP="009F441B">
            <w:pPr>
              <w:rPr>
                <w:rFonts w:ascii="Calibri" w:hAnsi="Calibri" w:cs="Calibri"/>
              </w:rPr>
            </w:pPr>
            <w:r w:rsidRPr="00527346">
              <w:rPr>
                <w:rFonts w:ascii="Calibri" w:hAnsi="Calibri" w:cs="Calibri"/>
              </w:rPr>
              <w:t>Affichage de température et réglage de consigne</w:t>
            </w:r>
          </w:p>
          <w:p w14:paraId="67B46A01" w14:textId="77777777" w:rsidR="009F441B" w:rsidRPr="00527346" w:rsidRDefault="009F441B" w:rsidP="009F441B">
            <w:pPr>
              <w:rPr>
                <w:rFonts w:ascii="Calibri" w:hAnsi="Calibri" w:cs="Calibri"/>
              </w:rPr>
            </w:pPr>
            <w:r w:rsidRPr="00527346">
              <w:rPr>
                <w:rFonts w:ascii="Calibri" w:hAnsi="Calibri" w:cs="Calibri"/>
              </w:rPr>
              <w:t>Vanne de vidange, boules de lavage, ensemble de tuyauteries flexibles vannes et raccords pour la jonction aux procès et aux utilités.</w:t>
            </w:r>
          </w:p>
          <w:p w14:paraId="0F538BA6" w14:textId="77777777" w:rsidR="009F441B" w:rsidRPr="00527346" w:rsidRDefault="009F441B" w:rsidP="009F441B">
            <w:pPr>
              <w:rPr>
                <w:rFonts w:ascii="Calibri" w:hAnsi="Calibri" w:cs="Calibri"/>
              </w:rPr>
            </w:pPr>
            <w:r w:rsidRPr="00527346">
              <w:rPr>
                <w:rFonts w:ascii="Calibri" w:hAnsi="Calibri" w:cs="Calibri"/>
              </w:rPr>
              <w:t>Vanne de connexion SMS ou DIN diam 51 mm</w:t>
            </w:r>
          </w:p>
          <w:p w14:paraId="13210645" w14:textId="77777777" w:rsidR="009F441B" w:rsidRPr="00527346" w:rsidRDefault="009F441B" w:rsidP="009F441B">
            <w:pPr>
              <w:rPr>
                <w:rFonts w:ascii="Calibri" w:hAnsi="Calibri" w:cs="Calibri"/>
              </w:rPr>
            </w:pPr>
            <w:r w:rsidRPr="00527346">
              <w:rPr>
                <w:rFonts w:ascii="Calibri" w:hAnsi="Calibri" w:cs="Calibri"/>
              </w:rPr>
              <w:t>Alimentation en eau chaude et en eau de réseau.</w:t>
            </w:r>
          </w:p>
          <w:p w14:paraId="74FA49EC" w14:textId="77777777" w:rsidR="009F441B" w:rsidRPr="00527346" w:rsidRDefault="009F441B" w:rsidP="009F441B">
            <w:pPr>
              <w:rPr>
                <w:rFonts w:ascii="Calibri" w:hAnsi="Calibri" w:cs="Calibri"/>
              </w:rPr>
            </w:pPr>
            <w:r w:rsidRPr="00527346">
              <w:rPr>
                <w:rFonts w:ascii="Calibri" w:hAnsi="Calibri" w:cs="Calibri"/>
              </w:rPr>
              <w:t>Alimentation : 220V</w:t>
            </w:r>
          </w:p>
          <w:p w14:paraId="40F2E02A" w14:textId="77777777" w:rsidR="009F441B" w:rsidRPr="00527346" w:rsidRDefault="009F441B" w:rsidP="009F441B">
            <w:pPr>
              <w:rPr>
                <w:rFonts w:ascii="Calibri" w:hAnsi="Calibri" w:cs="Calibri"/>
              </w:rPr>
            </w:pPr>
            <w:r w:rsidRPr="00527346">
              <w:rPr>
                <w:rFonts w:ascii="Calibri" w:hAnsi="Calibri" w:cs="Calibri"/>
              </w:rPr>
              <w:t>Notice technique en français.</w:t>
            </w:r>
          </w:p>
          <w:p w14:paraId="408E87CB" w14:textId="77777777" w:rsidR="009F441B" w:rsidRPr="00527346" w:rsidRDefault="009F441B" w:rsidP="009F441B">
            <w:pPr>
              <w:rPr>
                <w:rFonts w:ascii="Calibri" w:hAnsi="Calibri" w:cs="Calibri"/>
              </w:rPr>
            </w:pPr>
            <w:r w:rsidRPr="00527346">
              <w:rPr>
                <w:rFonts w:ascii="Calibri" w:hAnsi="Calibri" w:cs="Calibri"/>
              </w:rPr>
              <w:t>Avec installation et mise en service</w:t>
            </w:r>
          </w:p>
          <w:p w14:paraId="36FC5D19" w14:textId="77777777" w:rsidR="009F441B" w:rsidRDefault="009F441B" w:rsidP="009F441B">
            <w:pPr>
              <w:rPr>
                <w:rFonts w:ascii="Calibri" w:hAnsi="Calibri" w:cs="Calibri"/>
              </w:rPr>
            </w:pPr>
            <w:r w:rsidRPr="00527346">
              <w:rPr>
                <w:rFonts w:ascii="Calibri" w:hAnsi="Calibri" w:cs="Calibri"/>
              </w:rPr>
              <w:t>Dimensions maximales en m (Lxl) :0,80 x 0,75</w:t>
            </w:r>
          </w:p>
          <w:p w14:paraId="0A8C6692" w14:textId="77777777" w:rsidR="009F441B" w:rsidRDefault="009F441B" w:rsidP="009F441B">
            <w:pPr>
              <w:rPr>
                <w:rFonts w:ascii="Calibri" w:hAnsi="Calibri" w:cs="Calibri"/>
              </w:rPr>
            </w:pPr>
          </w:p>
          <w:p w14:paraId="4747A463"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227A5065"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496AF1C8" w14:textId="77777777" w:rsidR="009F441B" w:rsidRDefault="009F441B" w:rsidP="009F441B">
            <w:pPr>
              <w:rPr>
                <w:rFonts w:ascii="Calibri" w:hAnsi="Calibri" w:cs="Calibri"/>
              </w:rPr>
            </w:pPr>
          </w:p>
          <w:p w14:paraId="26CA5D40" w14:textId="77777777" w:rsidR="009F441B" w:rsidRDefault="009F441B" w:rsidP="009F441B">
            <w:pPr>
              <w:rPr>
                <w:rFonts w:ascii="Calibri" w:hAnsi="Calibri" w:cs="Calibri"/>
              </w:rPr>
            </w:pPr>
          </w:p>
          <w:p w14:paraId="3C6820B0" w14:textId="77777777" w:rsidR="009F441B" w:rsidRDefault="009F441B" w:rsidP="009F441B">
            <w:pPr>
              <w:rPr>
                <w:rFonts w:ascii="Calibri" w:hAnsi="Calibri" w:cs="Calibri"/>
              </w:rPr>
            </w:pPr>
          </w:p>
          <w:p w14:paraId="01BAE1DF" w14:textId="77777777" w:rsidR="009F441B" w:rsidRPr="00527346" w:rsidRDefault="009F441B" w:rsidP="009F441B">
            <w:pPr>
              <w:rPr>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977EAFF" w14:textId="77777777" w:rsidR="009F441B" w:rsidRDefault="009F441B" w:rsidP="009F441B">
            <w:pPr>
              <w:spacing w:after="160" w:line="259" w:lineRule="auto"/>
              <w:rPr>
                <w:color w:val="000000"/>
                <w:sz w:val="8"/>
                <w:u w:val="single"/>
              </w:rPr>
            </w:pPr>
          </w:p>
          <w:p w14:paraId="087F2151"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02DE164"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B2C7F50" w14:textId="77777777" w:rsidR="009F441B" w:rsidRPr="00527346" w:rsidRDefault="009F441B" w:rsidP="009F441B">
            <w:pPr>
              <w:rPr>
                <w:color w:val="000000"/>
                <w:sz w:val="8"/>
                <w:u w:val="single"/>
              </w:rPr>
            </w:pPr>
            <w:r w:rsidRPr="003F1085">
              <w:rPr>
                <w:rFonts w:ascii="Century Gothic" w:hAnsi="Century Gothic"/>
                <w:b/>
                <w:sz w:val="16"/>
                <w:szCs w:val="16"/>
              </w:rPr>
              <w:t>Caractéristique proposée </w:t>
            </w:r>
          </w:p>
        </w:tc>
        <w:tc>
          <w:tcPr>
            <w:tcW w:w="1419" w:type="dxa"/>
            <w:tcBorders>
              <w:top w:val="nil"/>
              <w:left w:val="single" w:sz="4" w:space="0" w:color="auto"/>
              <w:bottom w:val="single" w:sz="4" w:space="0" w:color="auto"/>
              <w:right w:val="single" w:sz="4" w:space="0" w:color="auto"/>
            </w:tcBorders>
            <w:shd w:val="clear" w:color="auto" w:fill="auto"/>
            <w:vAlign w:val="center"/>
          </w:tcPr>
          <w:p w14:paraId="051CEC91" w14:textId="77777777" w:rsidR="009F441B" w:rsidRDefault="009F441B" w:rsidP="009F441B">
            <w:pPr>
              <w:spacing w:after="160" w:line="259" w:lineRule="auto"/>
              <w:rPr>
                <w:color w:val="000000"/>
                <w:sz w:val="8"/>
                <w:u w:val="single"/>
              </w:rPr>
            </w:pPr>
          </w:p>
          <w:p w14:paraId="41AC3B9C" w14:textId="77777777" w:rsidR="009F441B" w:rsidRPr="00527346" w:rsidRDefault="009F441B" w:rsidP="009F441B">
            <w:pPr>
              <w:rPr>
                <w:color w:val="000000"/>
                <w:sz w:val="8"/>
                <w:u w:val="single"/>
              </w:rPr>
            </w:pPr>
          </w:p>
        </w:tc>
      </w:tr>
      <w:tr w:rsidR="009F441B" w:rsidRPr="00EE1C73" w14:paraId="6A475B48"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FD106" w14:textId="77777777" w:rsidR="009F441B" w:rsidRDefault="009F441B" w:rsidP="009F441B">
            <w:pPr>
              <w:rPr>
                <w:rFonts w:ascii="Century Gothic" w:hAnsi="Century Gothic"/>
                <w:b/>
                <w:sz w:val="22"/>
                <w:szCs w:val="22"/>
              </w:rPr>
            </w:pPr>
            <w:r>
              <w:rPr>
                <w:rFonts w:ascii="Century Gothic" w:hAnsi="Century Gothic"/>
                <w:b/>
                <w:sz w:val="22"/>
                <w:szCs w:val="22"/>
              </w:rPr>
              <w:lastRenderedPageBreak/>
              <w:t>18</w:t>
            </w:r>
          </w:p>
        </w:tc>
        <w:tc>
          <w:tcPr>
            <w:tcW w:w="7221" w:type="dxa"/>
            <w:tcBorders>
              <w:top w:val="nil"/>
              <w:left w:val="single" w:sz="4" w:space="0" w:color="auto"/>
              <w:bottom w:val="single" w:sz="4" w:space="0" w:color="auto"/>
              <w:right w:val="single" w:sz="4" w:space="0" w:color="auto"/>
            </w:tcBorders>
            <w:shd w:val="clear" w:color="auto" w:fill="auto"/>
            <w:vAlign w:val="center"/>
          </w:tcPr>
          <w:p w14:paraId="3212859C" w14:textId="77777777" w:rsidR="009F441B" w:rsidRPr="003A1AEF" w:rsidRDefault="009F441B" w:rsidP="009F441B">
            <w:pPr>
              <w:rPr>
                <w:rFonts w:ascii="Calibri" w:hAnsi="Calibri" w:cs="Calibri"/>
                <w:b/>
                <w:bCs/>
              </w:rPr>
            </w:pPr>
            <w:r w:rsidRPr="003A1AEF">
              <w:rPr>
                <w:rFonts w:ascii="Calibri" w:hAnsi="Calibri" w:cs="Calibri"/>
                <w:b/>
                <w:bCs/>
              </w:rPr>
              <w:t>Adoucisseur minimum 50L :</w:t>
            </w:r>
          </w:p>
          <w:p w14:paraId="0B9C6E84" w14:textId="77777777" w:rsidR="009F441B" w:rsidRPr="003A1AEF" w:rsidRDefault="009F441B" w:rsidP="009F441B">
            <w:pPr>
              <w:rPr>
                <w:rFonts w:ascii="Calibri" w:hAnsi="Calibri" w:cs="Calibri"/>
              </w:rPr>
            </w:pPr>
            <w:r w:rsidRPr="003A1AEF">
              <w:rPr>
                <w:rFonts w:ascii="Calibri" w:hAnsi="Calibri" w:cs="Calibri"/>
              </w:rPr>
              <w:t>- Minimum 50 litres de résine cationique</w:t>
            </w:r>
          </w:p>
          <w:p w14:paraId="0B488450" w14:textId="77777777" w:rsidR="009F441B" w:rsidRPr="003A1AEF" w:rsidRDefault="009F441B" w:rsidP="009F441B">
            <w:pPr>
              <w:rPr>
                <w:rFonts w:ascii="Calibri" w:hAnsi="Calibri" w:cs="Calibri"/>
              </w:rPr>
            </w:pPr>
            <w:r w:rsidRPr="003A1AEF">
              <w:rPr>
                <w:rFonts w:ascii="Calibri" w:hAnsi="Calibri" w:cs="Calibri"/>
              </w:rPr>
              <w:t>- Une bouteille en polyéthylène renforcé de fibre de verre</w:t>
            </w:r>
          </w:p>
          <w:p w14:paraId="7808BA0A" w14:textId="77777777" w:rsidR="009F441B" w:rsidRPr="003A1AEF" w:rsidRDefault="009F441B" w:rsidP="009F441B">
            <w:pPr>
              <w:rPr>
                <w:rFonts w:ascii="Calibri" w:hAnsi="Calibri" w:cs="Calibri"/>
              </w:rPr>
            </w:pPr>
            <w:r w:rsidRPr="003A1AEF">
              <w:rPr>
                <w:rFonts w:ascii="Calibri" w:hAnsi="Calibri" w:cs="Calibri"/>
              </w:rPr>
              <w:t>- Une vanne de contrôle électronique en 26/34 à régénération automatique volumétrique et chronométrique.</w:t>
            </w:r>
          </w:p>
          <w:p w14:paraId="01D60EB1" w14:textId="77777777" w:rsidR="009F441B" w:rsidRPr="003A1AEF" w:rsidRDefault="009F441B" w:rsidP="009F441B">
            <w:pPr>
              <w:rPr>
                <w:rFonts w:ascii="Calibri" w:hAnsi="Calibri" w:cs="Calibri"/>
              </w:rPr>
            </w:pPr>
            <w:r w:rsidRPr="003A1AEF">
              <w:rPr>
                <w:rFonts w:ascii="Calibri" w:hAnsi="Calibri" w:cs="Calibri"/>
              </w:rPr>
              <w:t>- Consommation d'environ 3 W</w:t>
            </w:r>
          </w:p>
          <w:p w14:paraId="0BFE55ED" w14:textId="77777777" w:rsidR="009F441B" w:rsidRPr="003A1AEF" w:rsidRDefault="009F441B" w:rsidP="009F441B">
            <w:pPr>
              <w:rPr>
                <w:rFonts w:ascii="Calibri" w:hAnsi="Calibri" w:cs="Calibri"/>
              </w:rPr>
            </w:pPr>
            <w:r w:rsidRPr="003A1AEF">
              <w:rPr>
                <w:rFonts w:ascii="Calibri" w:hAnsi="Calibri" w:cs="Calibri"/>
              </w:rPr>
              <w:t>- Un bac à sel adéquat avec flotteur double sécurité</w:t>
            </w:r>
          </w:p>
          <w:p w14:paraId="37330C5D" w14:textId="77777777" w:rsidR="009F441B" w:rsidRPr="003A1AEF" w:rsidRDefault="009F441B" w:rsidP="009F441B">
            <w:pPr>
              <w:rPr>
                <w:rFonts w:ascii="Calibri" w:hAnsi="Calibri" w:cs="Calibri"/>
              </w:rPr>
            </w:pPr>
            <w:r w:rsidRPr="003A1AEF">
              <w:rPr>
                <w:rFonts w:ascii="Calibri" w:hAnsi="Calibri" w:cs="Calibri"/>
              </w:rPr>
              <w:t>- Tension d'alimentation 220-230V</w:t>
            </w:r>
          </w:p>
          <w:p w14:paraId="3C6E1D26" w14:textId="77777777" w:rsidR="009F441B" w:rsidRDefault="009F441B" w:rsidP="009F441B">
            <w:pPr>
              <w:rPr>
                <w:rFonts w:ascii="Calibri" w:hAnsi="Calibri" w:cs="Calibri"/>
              </w:rPr>
            </w:pPr>
            <w:r w:rsidRPr="003A1AEF">
              <w:rPr>
                <w:rFonts w:ascii="Calibri" w:hAnsi="Calibri" w:cs="Calibri"/>
              </w:rPr>
              <w:t>Avec installation et mise en service</w:t>
            </w:r>
          </w:p>
          <w:p w14:paraId="67610F66" w14:textId="77777777" w:rsidR="009F441B" w:rsidRDefault="009F441B" w:rsidP="009F441B">
            <w:pPr>
              <w:rPr>
                <w:rFonts w:ascii="Calibri" w:hAnsi="Calibri" w:cs="Calibri"/>
              </w:rPr>
            </w:pPr>
          </w:p>
          <w:p w14:paraId="119898AB"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26259F15"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0C549CA2" w14:textId="77777777" w:rsidR="009F441B" w:rsidRPr="00F7758A" w:rsidRDefault="009F441B" w:rsidP="009F441B">
            <w:pPr>
              <w:rPr>
                <w:b/>
                <w:bCs/>
                <w:color w:val="000000"/>
                <w:sz w:val="8"/>
                <w:u w:val="single"/>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509A894"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E94F24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320918C" w14:textId="77777777" w:rsidR="009F441B" w:rsidRDefault="009F441B" w:rsidP="009F441B">
            <w:pPr>
              <w:spacing w:after="160" w:line="259" w:lineRule="auto"/>
              <w:rPr>
                <w:b/>
                <w:bCs/>
                <w:color w:val="000000"/>
                <w:sz w:val="8"/>
                <w:u w:val="single"/>
              </w:rPr>
            </w:pPr>
            <w:r w:rsidRPr="003F1085">
              <w:rPr>
                <w:rFonts w:ascii="Century Gothic" w:hAnsi="Century Gothic"/>
                <w:b/>
                <w:sz w:val="16"/>
                <w:szCs w:val="16"/>
              </w:rPr>
              <w:t>Caractéristique proposée </w:t>
            </w:r>
          </w:p>
          <w:p w14:paraId="037C8167" w14:textId="77777777" w:rsidR="009F441B" w:rsidRPr="00F7758A" w:rsidRDefault="009F441B" w:rsidP="009F441B">
            <w:pPr>
              <w:rPr>
                <w:b/>
                <w:bCs/>
                <w:color w:val="000000"/>
                <w:sz w:val="8"/>
                <w:u w:val="single"/>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5A7D0237" w14:textId="77777777" w:rsidR="009F441B" w:rsidRDefault="009F441B" w:rsidP="009F441B">
            <w:pPr>
              <w:spacing w:after="160" w:line="259" w:lineRule="auto"/>
              <w:rPr>
                <w:b/>
                <w:bCs/>
                <w:color w:val="000000"/>
                <w:sz w:val="8"/>
                <w:u w:val="single"/>
              </w:rPr>
            </w:pPr>
          </w:p>
          <w:p w14:paraId="08CAE1DC" w14:textId="77777777" w:rsidR="009F441B" w:rsidRPr="00F7758A" w:rsidRDefault="009F441B" w:rsidP="009F441B">
            <w:pPr>
              <w:rPr>
                <w:b/>
                <w:bCs/>
                <w:color w:val="000000"/>
                <w:sz w:val="8"/>
                <w:u w:val="single"/>
              </w:rPr>
            </w:pPr>
          </w:p>
        </w:tc>
      </w:tr>
      <w:tr w:rsidR="009F441B" w:rsidRPr="00EE1C73" w14:paraId="073F7634"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5D95C" w14:textId="77777777" w:rsidR="009F441B" w:rsidRDefault="009F441B" w:rsidP="009F441B">
            <w:pPr>
              <w:rPr>
                <w:rFonts w:ascii="Century Gothic" w:hAnsi="Century Gothic"/>
                <w:b/>
                <w:sz w:val="22"/>
                <w:szCs w:val="22"/>
              </w:rPr>
            </w:pPr>
            <w:r>
              <w:rPr>
                <w:rFonts w:ascii="Century Gothic" w:hAnsi="Century Gothic"/>
                <w:b/>
                <w:sz w:val="22"/>
                <w:szCs w:val="22"/>
              </w:rPr>
              <w:t>19</w:t>
            </w:r>
          </w:p>
        </w:tc>
        <w:tc>
          <w:tcPr>
            <w:tcW w:w="7221" w:type="dxa"/>
            <w:tcBorders>
              <w:top w:val="nil"/>
              <w:left w:val="single" w:sz="4" w:space="0" w:color="auto"/>
              <w:bottom w:val="single" w:sz="4" w:space="0" w:color="auto"/>
              <w:right w:val="single" w:sz="4" w:space="0" w:color="auto"/>
            </w:tcBorders>
            <w:shd w:val="clear" w:color="auto" w:fill="auto"/>
            <w:vAlign w:val="center"/>
          </w:tcPr>
          <w:p w14:paraId="7FF07017" w14:textId="77777777" w:rsidR="009F441B" w:rsidRDefault="009F441B" w:rsidP="009F441B">
            <w:pPr>
              <w:rPr>
                <w:rFonts w:ascii="Calibri" w:hAnsi="Calibri" w:cs="Calibri"/>
                <w:b/>
                <w:bCs/>
              </w:rPr>
            </w:pPr>
            <w:r w:rsidRPr="00CD4C81">
              <w:rPr>
                <w:rFonts w:ascii="Calibri" w:hAnsi="Calibri" w:cs="Calibri"/>
                <w:b/>
                <w:bCs/>
              </w:rPr>
              <w:t>Balance portable 4 kg minimum :</w:t>
            </w:r>
          </w:p>
          <w:p w14:paraId="4609221C" w14:textId="77777777" w:rsidR="009F441B" w:rsidRPr="00CD4C81" w:rsidRDefault="009F441B" w:rsidP="009F441B">
            <w:pPr>
              <w:rPr>
                <w:rFonts w:ascii="Calibri" w:hAnsi="Calibri" w:cs="Calibri"/>
                <w:b/>
                <w:bCs/>
              </w:rPr>
            </w:pPr>
          </w:p>
          <w:p w14:paraId="676E5A78" w14:textId="77777777" w:rsidR="009F441B" w:rsidRPr="00CD4C81" w:rsidRDefault="009F441B" w:rsidP="009F441B">
            <w:pPr>
              <w:rPr>
                <w:rFonts w:ascii="Calibri" w:hAnsi="Calibri" w:cs="Calibri"/>
              </w:rPr>
            </w:pPr>
            <w:r w:rsidRPr="00CD4C81">
              <w:rPr>
                <w:rFonts w:ascii="Calibri" w:hAnsi="Calibri" w:cs="Calibri"/>
              </w:rPr>
              <w:t>- Portée : 0 -  4000 g minimum</w:t>
            </w:r>
          </w:p>
          <w:p w14:paraId="0F91A6AE" w14:textId="77777777" w:rsidR="009F441B" w:rsidRPr="00CD4C81" w:rsidRDefault="009F441B" w:rsidP="009F441B">
            <w:pPr>
              <w:rPr>
                <w:rFonts w:ascii="Calibri" w:hAnsi="Calibri" w:cs="Calibri"/>
              </w:rPr>
            </w:pPr>
            <w:r w:rsidRPr="00CD4C81">
              <w:rPr>
                <w:rFonts w:ascii="Calibri" w:hAnsi="Calibri" w:cs="Calibri"/>
              </w:rPr>
              <w:t>- Précision minimale : max 1 g</w:t>
            </w:r>
          </w:p>
          <w:p w14:paraId="61B42911" w14:textId="77777777" w:rsidR="009F441B" w:rsidRPr="00CD4C81" w:rsidRDefault="009F441B" w:rsidP="009F441B">
            <w:pPr>
              <w:rPr>
                <w:rFonts w:ascii="Calibri" w:hAnsi="Calibri" w:cs="Calibri"/>
              </w:rPr>
            </w:pPr>
            <w:r w:rsidRPr="00CD4C81">
              <w:rPr>
                <w:rFonts w:ascii="Calibri" w:hAnsi="Calibri" w:cs="Calibri"/>
              </w:rPr>
              <w:t>- Plateau inox</w:t>
            </w:r>
          </w:p>
          <w:p w14:paraId="5798526E" w14:textId="77777777" w:rsidR="009F441B" w:rsidRPr="00CD4C81" w:rsidRDefault="009F441B" w:rsidP="009F441B">
            <w:pPr>
              <w:rPr>
                <w:rFonts w:ascii="Calibri" w:hAnsi="Calibri" w:cs="Calibri"/>
              </w:rPr>
            </w:pPr>
            <w:r w:rsidRPr="00CD4C81">
              <w:rPr>
                <w:rFonts w:ascii="Calibri" w:hAnsi="Calibri" w:cs="Calibri"/>
              </w:rPr>
              <w:t xml:space="preserve">- Tarage automatique </w:t>
            </w:r>
          </w:p>
          <w:p w14:paraId="099F3D53" w14:textId="77777777" w:rsidR="009F441B" w:rsidRPr="00CD4C81" w:rsidRDefault="009F441B" w:rsidP="009F441B">
            <w:pPr>
              <w:rPr>
                <w:rFonts w:ascii="Calibri" w:hAnsi="Calibri" w:cs="Calibri"/>
              </w:rPr>
            </w:pPr>
            <w:r w:rsidRPr="00CD4C81">
              <w:rPr>
                <w:rFonts w:ascii="Calibri" w:hAnsi="Calibri" w:cs="Calibri"/>
              </w:rPr>
              <w:t>- Fonctionnement sur secteur 220V- 50 Hz</w:t>
            </w:r>
          </w:p>
          <w:p w14:paraId="3D005A31" w14:textId="77777777" w:rsidR="009F441B" w:rsidRDefault="009F441B" w:rsidP="009F441B">
            <w:pPr>
              <w:rPr>
                <w:rFonts w:ascii="Calibri" w:hAnsi="Calibri" w:cs="Calibri"/>
                <w:b/>
                <w:bCs/>
              </w:rPr>
            </w:pPr>
            <w:r w:rsidRPr="00CD4C81">
              <w:rPr>
                <w:rFonts w:ascii="Calibri" w:hAnsi="Calibri" w:cs="Calibri"/>
              </w:rPr>
              <w:t>- Batterie rechargeable intégré</w:t>
            </w:r>
            <w:r w:rsidRPr="00CD4C81">
              <w:rPr>
                <w:rFonts w:ascii="Calibri" w:hAnsi="Calibri" w:cs="Calibri"/>
                <w:b/>
                <w:bCs/>
              </w:rPr>
              <w:t xml:space="preserve"> </w:t>
            </w:r>
          </w:p>
          <w:p w14:paraId="5190D6C0" w14:textId="77777777" w:rsidR="009F441B" w:rsidRPr="004F070E" w:rsidRDefault="009F441B" w:rsidP="009F441B">
            <w:pPr>
              <w:rPr>
                <w:rFonts w:ascii="Calibri" w:hAnsi="Calibri" w:cs="Calibri"/>
              </w:rPr>
            </w:pPr>
            <w:r w:rsidRPr="004F070E">
              <w:rPr>
                <w:rFonts w:ascii="Calibri" w:hAnsi="Calibri" w:cs="Calibri"/>
              </w:rPr>
              <w:t>- Installation et mise en service par le fournisseur ;</w:t>
            </w:r>
          </w:p>
          <w:p w14:paraId="3C8B727F" w14:textId="77777777" w:rsidR="009F441B" w:rsidRPr="004F070E" w:rsidRDefault="009F441B" w:rsidP="009F441B">
            <w:pPr>
              <w:rPr>
                <w:rFonts w:ascii="Calibri" w:hAnsi="Calibri" w:cs="Calibri"/>
              </w:rPr>
            </w:pPr>
            <w:r>
              <w:rPr>
                <w:rFonts w:ascii="Calibri" w:hAnsi="Calibri" w:cs="Calibri"/>
              </w:rPr>
              <w:t xml:space="preserve">- </w:t>
            </w:r>
            <w:r w:rsidRPr="001A6DCB">
              <w:rPr>
                <w:rFonts w:ascii="Calibri" w:hAnsi="Calibri" w:cs="Calibri"/>
              </w:rPr>
              <w:t>Catalogue et fiche technique</w:t>
            </w:r>
            <w:r w:rsidRPr="004F070E">
              <w:rPr>
                <w:rFonts w:ascii="Calibri" w:hAnsi="Calibri" w:cs="Calibri"/>
              </w:rPr>
              <w:t xml:space="preserve"> qui présente de manière claire et concise les spécifications, caractéristiques, et informations essentielles du produit</w:t>
            </w:r>
            <w:r>
              <w:rPr>
                <w:rFonts w:ascii="Calibri" w:hAnsi="Calibri" w:cs="Calibri"/>
              </w:rPr>
              <w:t xml:space="preserve"> en l</w:t>
            </w:r>
            <w:r w:rsidRPr="001A6DCB">
              <w:rPr>
                <w:rFonts w:ascii="Calibri" w:hAnsi="Calibri" w:cs="Calibri"/>
              </w:rPr>
              <w:t>angues française.</w:t>
            </w:r>
          </w:p>
          <w:p w14:paraId="4CB43772" w14:textId="77777777" w:rsidR="009F441B" w:rsidRDefault="009F441B" w:rsidP="009F441B">
            <w:pPr>
              <w:rPr>
                <w:rFonts w:ascii="Calibri" w:hAnsi="Calibri" w:cs="Calibri"/>
                <w:b/>
                <w:bCs/>
              </w:rPr>
            </w:pPr>
          </w:p>
          <w:p w14:paraId="38BFEAEE" w14:textId="77777777" w:rsidR="009F441B" w:rsidRPr="00214E1C" w:rsidRDefault="009F441B" w:rsidP="009F441B">
            <w:pPr>
              <w:rPr>
                <w:rFonts w:ascii="Calibri" w:hAnsi="Calibri" w:cs="Calibri"/>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5A4701F"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06E2FEE"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E3168B2" w14:textId="77777777" w:rsidR="009F441B" w:rsidRDefault="009F441B" w:rsidP="009F441B">
            <w:pPr>
              <w:spacing w:after="160" w:line="259" w:lineRule="auto"/>
              <w:rPr>
                <w:rFonts w:ascii="Calibri" w:hAnsi="Calibri" w:cs="Calibri"/>
              </w:rPr>
            </w:pPr>
            <w:r w:rsidRPr="003F1085">
              <w:rPr>
                <w:rFonts w:ascii="Century Gothic" w:hAnsi="Century Gothic"/>
                <w:b/>
                <w:sz w:val="16"/>
                <w:szCs w:val="16"/>
              </w:rPr>
              <w:t>Caractéristique proposée </w:t>
            </w:r>
          </w:p>
          <w:p w14:paraId="688A4716" w14:textId="77777777" w:rsidR="009F441B" w:rsidRPr="00214E1C" w:rsidRDefault="009F441B" w:rsidP="009F441B">
            <w:pPr>
              <w:rPr>
                <w:rFonts w:ascii="Calibri" w:hAnsi="Calibri" w:cs="Calibri"/>
              </w:rPr>
            </w:pPr>
          </w:p>
        </w:tc>
        <w:tc>
          <w:tcPr>
            <w:tcW w:w="1419" w:type="dxa"/>
            <w:tcBorders>
              <w:top w:val="nil"/>
              <w:left w:val="single" w:sz="4" w:space="0" w:color="auto"/>
              <w:bottom w:val="single" w:sz="4" w:space="0" w:color="auto"/>
              <w:right w:val="single" w:sz="4" w:space="0" w:color="auto"/>
            </w:tcBorders>
            <w:shd w:val="clear" w:color="auto" w:fill="auto"/>
            <w:vAlign w:val="center"/>
          </w:tcPr>
          <w:p w14:paraId="1BD5F4D8" w14:textId="77777777" w:rsidR="009F441B" w:rsidRDefault="009F441B" w:rsidP="009F441B">
            <w:pPr>
              <w:spacing w:after="160" w:line="259" w:lineRule="auto"/>
              <w:rPr>
                <w:rFonts w:ascii="Calibri" w:hAnsi="Calibri" w:cs="Calibri"/>
              </w:rPr>
            </w:pPr>
          </w:p>
          <w:p w14:paraId="7A1EB62B" w14:textId="77777777" w:rsidR="009F441B" w:rsidRPr="00214E1C" w:rsidRDefault="009F441B" w:rsidP="009F441B">
            <w:pPr>
              <w:rPr>
                <w:rFonts w:ascii="Calibri" w:hAnsi="Calibri" w:cs="Calibri"/>
              </w:rPr>
            </w:pPr>
          </w:p>
        </w:tc>
      </w:tr>
      <w:tr w:rsidR="009F441B" w:rsidRPr="00EE1C73" w14:paraId="39969512" w14:textId="77777777" w:rsidTr="009F441B">
        <w:tblPrEx>
          <w:tblBorders>
            <w:top w:val="none" w:sz="0" w:space="0" w:color="auto"/>
          </w:tblBorders>
          <w:tblLook w:val="0600" w:firstRow="0" w:lastRow="0" w:firstColumn="0" w:lastColumn="0" w:noHBand="1" w:noVBand="1"/>
        </w:tblPrEx>
        <w:trPr>
          <w:trHeight w:val="444"/>
          <w:jc w:val="center"/>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64FA1" w14:textId="77777777" w:rsidR="009F441B" w:rsidRDefault="009F441B" w:rsidP="009F441B">
            <w:pPr>
              <w:rPr>
                <w:rFonts w:ascii="Century Gothic" w:hAnsi="Century Gothic"/>
                <w:b/>
                <w:sz w:val="22"/>
                <w:szCs w:val="22"/>
              </w:rPr>
            </w:pPr>
            <w:r>
              <w:rPr>
                <w:rFonts w:ascii="Century Gothic" w:hAnsi="Century Gothic"/>
                <w:b/>
                <w:sz w:val="22"/>
                <w:szCs w:val="22"/>
              </w:rPr>
              <w:t>20</w:t>
            </w:r>
          </w:p>
        </w:tc>
        <w:tc>
          <w:tcPr>
            <w:tcW w:w="7221" w:type="dxa"/>
            <w:tcBorders>
              <w:top w:val="single" w:sz="4" w:space="0" w:color="auto"/>
              <w:left w:val="single" w:sz="4" w:space="0" w:color="auto"/>
              <w:bottom w:val="single" w:sz="4" w:space="0" w:color="auto"/>
              <w:right w:val="single" w:sz="4" w:space="0" w:color="auto"/>
            </w:tcBorders>
            <w:shd w:val="clear" w:color="auto" w:fill="auto"/>
            <w:vAlign w:val="center"/>
          </w:tcPr>
          <w:p w14:paraId="0F49A9CF" w14:textId="77777777" w:rsidR="009F441B" w:rsidRPr="00343D74" w:rsidRDefault="009F441B" w:rsidP="009F441B">
            <w:pPr>
              <w:rPr>
                <w:rFonts w:asciiTheme="majorBidi" w:hAnsiTheme="majorBidi" w:cstheme="majorBidi"/>
                <w:b/>
                <w:bCs/>
                <w:color w:val="000000"/>
                <w:u w:val="single"/>
              </w:rPr>
            </w:pPr>
            <w:r w:rsidRPr="00343D74">
              <w:rPr>
                <w:rFonts w:asciiTheme="majorBidi" w:hAnsiTheme="majorBidi" w:cstheme="majorBidi"/>
                <w:b/>
                <w:bCs/>
                <w:color w:val="000000"/>
                <w:u w:val="single"/>
              </w:rPr>
              <w:t>Tableau de Distribution électrique</w:t>
            </w:r>
          </w:p>
          <w:p w14:paraId="18042745" w14:textId="77777777" w:rsidR="009F441B" w:rsidRPr="00343D74" w:rsidRDefault="009F441B" w:rsidP="009F441B">
            <w:pPr>
              <w:rPr>
                <w:rFonts w:asciiTheme="majorBidi" w:hAnsiTheme="majorBidi" w:cstheme="majorBidi"/>
                <w:color w:val="000000"/>
              </w:rPr>
            </w:pPr>
          </w:p>
          <w:p w14:paraId="726336F7"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Tableau Distribution électrique</w:t>
            </w:r>
          </w:p>
          <w:p w14:paraId="634084B5"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Fourniture, pose, raccordement, mise en œuvre d’un tableau électrique équipé pour l'alimentation et protection de l'ensemble des équipements du présent Lot.</w:t>
            </w:r>
          </w:p>
          <w:p w14:paraId="3D301202"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Descriptif du tableau :</w:t>
            </w:r>
          </w:p>
          <w:p w14:paraId="782FB309"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Le tableau doit être avec structure modulaire, métallique, associable et évolutive, elle doit être composée des colonnes juxtaposées qui sert à l’alimentation, protection et contrôle commande de l’atelier du ledit lot.</w:t>
            </w:r>
          </w:p>
          <w:p w14:paraId="58F45814"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L’armoire doit être de type testé IEC61439 forme 2 composé de 03 compartiments selon la décomposition.</w:t>
            </w:r>
          </w:p>
          <w:p w14:paraId="30E3E231"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01-Compratiment répartiteur verticale</w:t>
            </w:r>
          </w:p>
          <w:p w14:paraId="31692CFF"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lastRenderedPageBreak/>
              <w:t>02- Compartiment platine appareillages</w:t>
            </w:r>
          </w:p>
          <w:p w14:paraId="2AEFF925"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03- Compartiment gaine à câble</w:t>
            </w:r>
          </w:p>
          <w:p w14:paraId="5335D75B"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Le compartiment appareillage doit être équipé par plastrons en face avant de l’armoire, porte vitrée.</w:t>
            </w:r>
          </w:p>
          <w:p w14:paraId="5393B2DF"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Prévoir une réserve de place de 20 %.</w:t>
            </w:r>
          </w:p>
          <w:p w14:paraId="6441F5AB"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Le disjoncteur principal du TGBT doit être un disjoncteur MCCB 4P, Il devra être conforme aux normes en vigueur, avec un pouvoir assigné de coupure appropriée.</w:t>
            </w:r>
          </w:p>
          <w:p w14:paraId="517A8719"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Chaque unité fonctionnelle de départ sera constituée d’un disjoncteur équipé d’une unité de protection adéquate pour assurer la protection des équipements du présent Lot.</w:t>
            </w:r>
          </w:p>
          <w:p w14:paraId="649DAC16" w14:textId="77777777" w:rsidR="009F441B" w:rsidRPr="00343D74" w:rsidRDefault="009F441B" w:rsidP="009F441B">
            <w:pPr>
              <w:rPr>
                <w:rFonts w:asciiTheme="majorBidi" w:hAnsiTheme="majorBidi" w:cstheme="majorBidi"/>
                <w:color w:val="000000"/>
              </w:rPr>
            </w:pPr>
          </w:p>
          <w:p w14:paraId="0FDFB850"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Relais de tension multifonction</w:t>
            </w:r>
          </w:p>
          <w:p w14:paraId="14AE9342"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Voyants présence de tension</w:t>
            </w:r>
          </w:p>
          <w:p w14:paraId="0853F551"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Un compteur d’énergie autoalimenté communicant devra être installé sur l’arrivée générale pour remonter toutes les informations de consommations énergétiques et de mesures instantanées avec des TI 5A et disposera d’une communication Modbus RS485.</w:t>
            </w:r>
          </w:p>
          <w:p w14:paraId="17F6C998"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 xml:space="preserve">Chaque départ sera équipé d’un compteur doté d’une communication Modbus RS485 qui permettra de remonter toutes les informations de consommations énergétiques. </w:t>
            </w:r>
          </w:p>
          <w:p w14:paraId="71A0834A"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Système de supervision Energie pour l’ensemble des équipements alimentés à partir du TGBT</w:t>
            </w:r>
          </w:p>
          <w:p w14:paraId="35D99B21" w14:textId="77777777" w:rsidR="009F441B" w:rsidRPr="00343D74" w:rsidRDefault="009F441B" w:rsidP="009F441B">
            <w:pPr>
              <w:rPr>
                <w:rFonts w:asciiTheme="majorBidi" w:hAnsiTheme="majorBidi" w:cstheme="majorBidi"/>
                <w:color w:val="000000"/>
              </w:rPr>
            </w:pPr>
            <w:r w:rsidRPr="00343D74">
              <w:rPr>
                <w:rFonts w:asciiTheme="majorBidi" w:hAnsiTheme="majorBidi" w:cstheme="majorBidi"/>
                <w:color w:val="000000"/>
              </w:rPr>
              <w:t>Fournir l'ensemble des schémas, repérage et nomenclature des départs, borniers, repères câbles, repérage des câbles de puissance</w:t>
            </w:r>
          </w:p>
          <w:p w14:paraId="78211488" w14:textId="77777777" w:rsidR="009F441B" w:rsidRPr="00343D74" w:rsidRDefault="009F441B" w:rsidP="009F441B">
            <w:pPr>
              <w:rPr>
                <w:rFonts w:asciiTheme="majorBidi" w:hAnsiTheme="majorBidi" w:cstheme="majorBidi"/>
                <w:b/>
                <w:bCs/>
                <w:strike/>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1D938D"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11B262AA" w14:textId="77777777" w:rsidR="009F441B" w:rsidRPr="003F1085" w:rsidRDefault="009F441B" w:rsidP="009F441B">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37FD074" w14:textId="77777777" w:rsidR="009F441B" w:rsidRDefault="009F441B" w:rsidP="009F441B">
            <w:pPr>
              <w:spacing w:after="160" w:line="259" w:lineRule="auto"/>
              <w:rPr>
                <w:rFonts w:asciiTheme="majorBidi" w:hAnsiTheme="majorBidi" w:cstheme="majorBidi"/>
                <w:b/>
                <w:bCs/>
                <w:strike/>
                <w:color w:val="FF0000"/>
              </w:rPr>
            </w:pPr>
            <w:r w:rsidRPr="003F1085">
              <w:rPr>
                <w:rFonts w:ascii="Century Gothic" w:hAnsi="Century Gothic"/>
                <w:b/>
                <w:sz w:val="16"/>
                <w:szCs w:val="16"/>
              </w:rPr>
              <w:t>Caractéristique proposée </w:t>
            </w:r>
          </w:p>
          <w:p w14:paraId="596CAA8F" w14:textId="77777777" w:rsidR="009F441B" w:rsidRPr="00343D74" w:rsidRDefault="009F441B" w:rsidP="009F441B">
            <w:pPr>
              <w:rPr>
                <w:rFonts w:asciiTheme="majorBidi" w:hAnsiTheme="majorBidi" w:cstheme="majorBidi"/>
                <w:b/>
                <w:bCs/>
                <w:strike/>
                <w:color w:val="FF0000"/>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38D82789" w14:textId="77777777" w:rsidR="009F441B" w:rsidRDefault="009F441B" w:rsidP="009F441B">
            <w:pPr>
              <w:spacing w:after="160" w:line="259" w:lineRule="auto"/>
              <w:rPr>
                <w:rFonts w:asciiTheme="majorBidi" w:hAnsiTheme="majorBidi" w:cstheme="majorBidi"/>
                <w:b/>
                <w:bCs/>
                <w:strike/>
                <w:color w:val="FF0000"/>
              </w:rPr>
            </w:pPr>
          </w:p>
          <w:p w14:paraId="577188B6" w14:textId="77777777" w:rsidR="009F441B" w:rsidRPr="00343D74" w:rsidRDefault="009F441B" w:rsidP="009F441B">
            <w:pPr>
              <w:rPr>
                <w:rFonts w:asciiTheme="majorBidi" w:hAnsiTheme="majorBidi" w:cstheme="majorBidi"/>
                <w:b/>
                <w:bCs/>
                <w:strike/>
                <w:color w:val="FF0000"/>
              </w:rPr>
            </w:pPr>
          </w:p>
        </w:tc>
      </w:tr>
      <w:tr w:rsidR="009F441B" w:rsidRPr="009A28C3" w14:paraId="37A4AF49" w14:textId="77777777" w:rsidTr="009F441B">
        <w:tblPrEx>
          <w:tblBorders>
            <w:top w:val="none" w:sz="0" w:space="0" w:color="auto"/>
          </w:tblBorders>
          <w:tblLook w:val="0600" w:firstRow="0" w:lastRow="0" w:firstColumn="0" w:lastColumn="0" w:noHBand="1" w:noVBand="1"/>
        </w:tblPrEx>
        <w:trPr>
          <w:trHeight w:val="444"/>
          <w:jc w:val="center"/>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0E19D0B" w14:textId="77777777" w:rsidR="009F441B" w:rsidRPr="0064622B" w:rsidRDefault="009F441B" w:rsidP="009F441B">
            <w:pPr>
              <w:rPr>
                <w:b/>
                <w:bCs/>
                <w:color w:val="000000"/>
                <w:sz w:val="8"/>
                <w:u w:val="single"/>
              </w:rPr>
            </w:pPr>
          </w:p>
          <w:p w14:paraId="4A52901A" w14:textId="77777777" w:rsidR="009F441B" w:rsidRPr="00F7758A" w:rsidRDefault="009F441B" w:rsidP="009F441B">
            <w:pPr>
              <w:rPr>
                <w:b/>
                <w:bCs/>
                <w:color w:val="000000"/>
                <w:sz w:val="8"/>
                <w:u w:val="single"/>
              </w:rPr>
            </w:pPr>
          </w:p>
          <w:p w14:paraId="5C6F1EDE" w14:textId="77777777" w:rsidR="009F441B" w:rsidRDefault="009F441B" w:rsidP="009F441B">
            <w:pPr>
              <w:rPr>
                <w:rFonts w:cs="Calibri"/>
                <w:sz w:val="20"/>
                <w:szCs w:val="20"/>
              </w:rPr>
            </w:pPr>
            <w:r w:rsidRPr="003F1085">
              <w:rPr>
                <w:rFonts w:cs="Calibri"/>
                <w:bCs/>
                <w:sz w:val="20"/>
                <w:szCs w:val="20"/>
              </w:rPr>
              <w:t xml:space="preserve">Fournir pour tous </w:t>
            </w:r>
            <w:r w:rsidRPr="003F1085">
              <w:rPr>
                <w:rFonts w:cs="Calibri"/>
                <w:sz w:val="20"/>
                <w:szCs w:val="20"/>
              </w:rPr>
              <w:t>les articles :</w:t>
            </w:r>
          </w:p>
          <w:p w14:paraId="2E001A4B" w14:textId="77777777" w:rsidR="009F441B" w:rsidRPr="003F1085" w:rsidRDefault="009F441B" w:rsidP="009F441B">
            <w:pPr>
              <w:rPr>
                <w:rFonts w:cs="Calibri"/>
                <w:sz w:val="20"/>
                <w:szCs w:val="20"/>
              </w:rPr>
            </w:pPr>
          </w:p>
          <w:p w14:paraId="54FD7B72" w14:textId="77777777" w:rsidR="009F441B" w:rsidRPr="003F1085" w:rsidRDefault="009F441B" w:rsidP="009F441B">
            <w:pPr>
              <w:rPr>
                <w:rFonts w:cs="Calibri"/>
                <w:sz w:val="20"/>
                <w:szCs w:val="20"/>
              </w:rPr>
            </w:pPr>
            <w:r w:rsidRPr="003F1085">
              <w:rPr>
                <w:rFonts w:cs="Calibri"/>
                <w:sz w:val="20"/>
                <w:szCs w:val="20"/>
              </w:rPr>
              <w:t>*Photo poster avec fiche technique simplifiée reprenant photo de l’article, nom, description et utilité avec présentoir en plexiglas ;</w:t>
            </w:r>
          </w:p>
          <w:p w14:paraId="1B75BA34" w14:textId="77777777" w:rsidR="009F441B" w:rsidRPr="003F1085" w:rsidRDefault="009F441B" w:rsidP="009F441B">
            <w:pPr>
              <w:rPr>
                <w:rFonts w:cs="Calibri"/>
                <w:sz w:val="20"/>
                <w:szCs w:val="20"/>
              </w:rPr>
            </w:pPr>
            <w:r w:rsidRPr="003F1085">
              <w:rPr>
                <w:rFonts w:cs="Calibri"/>
                <w:sz w:val="20"/>
                <w:szCs w:val="20"/>
              </w:rPr>
              <w:t>*Plaques signalétiques des zones de l’atelier.</w:t>
            </w:r>
          </w:p>
          <w:p w14:paraId="0E75250D" w14:textId="77777777" w:rsidR="009F441B" w:rsidRDefault="009F441B" w:rsidP="009F441B">
            <w:r w:rsidRPr="003F1085">
              <w:rPr>
                <w:rFonts w:cs="Calibri"/>
                <w:sz w:val="20"/>
                <w:szCs w:val="20"/>
              </w:rPr>
              <w:t xml:space="preserve">* </w:t>
            </w:r>
            <w:r w:rsidRPr="00FF6CB7">
              <w:rPr>
                <w:rFonts w:cs="Calibri"/>
                <w:sz w:val="20"/>
                <w:szCs w:val="20"/>
              </w:rPr>
              <w:t>La formation sur les équipements du présent lot se déroulera sur une durée de 7 jours, et le syllabus de la formation sera élaboré par le CDC Agr</w:t>
            </w:r>
            <w:r>
              <w:t>o.</w:t>
            </w:r>
          </w:p>
          <w:p w14:paraId="3F1B1420" w14:textId="77777777" w:rsidR="009F441B" w:rsidRDefault="009F441B" w:rsidP="009F441B">
            <w:pPr>
              <w:rPr>
                <w:rFonts w:cs="Calibri"/>
                <w:sz w:val="20"/>
                <w:szCs w:val="20"/>
              </w:rPr>
            </w:pPr>
            <w:r>
              <w:rPr>
                <w:rFonts w:cs="Calibri"/>
                <w:sz w:val="20"/>
                <w:szCs w:val="20"/>
              </w:rPr>
              <w:t>*La matière d’œuvre nécessaire pour le bon déroulement de la formation sera en charge de l’adjudicataire.</w:t>
            </w:r>
          </w:p>
          <w:p w14:paraId="0CDFF681" w14:textId="77777777" w:rsidR="009F441B" w:rsidRDefault="009F441B" w:rsidP="009F441B">
            <w:pPr>
              <w:rPr>
                <w:rFonts w:cs="Calibri"/>
                <w:sz w:val="20"/>
                <w:szCs w:val="20"/>
              </w:rPr>
            </w:pPr>
            <w:r>
              <w:rPr>
                <w:rFonts w:cs="Calibri"/>
                <w:sz w:val="20"/>
                <w:szCs w:val="20"/>
              </w:rPr>
              <w:t>*les équipements doivent être conforme aux normes européennes (marquage CE)</w:t>
            </w:r>
          </w:p>
          <w:p w14:paraId="07007567" w14:textId="77777777" w:rsidR="009F441B" w:rsidRPr="00F7758A" w:rsidRDefault="009F441B" w:rsidP="009F441B">
            <w:pPr>
              <w:rPr>
                <w:b/>
                <w:bCs/>
                <w:color w:val="000000"/>
                <w:sz w:val="8"/>
                <w:u w:val="single"/>
              </w:rPr>
            </w:pPr>
          </w:p>
        </w:tc>
      </w:tr>
    </w:tbl>
    <w:p w14:paraId="374305A3" w14:textId="77777777" w:rsidR="009F441B" w:rsidRDefault="009F441B" w:rsidP="009F441B">
      <w:pPr>
        <w:widowControl w:val="0"/>
        <w:tabs>
          <w:tab w:val="left" w:pos="765"/>
        </w:tabs>
        <w:jc w:val="center"/>
        <w:rPr>
          <w:rFonts w:ascii="Century Gothic" w:hAnsi="Century Gothic"/>
          <w:b/>
          <w:bCs/>
          <w:sz w:val="40"/>
          <w:szCs w:val="22"/>
          <w:u w:val="single"/>
        </w:rPr>
      </w:pPr>
    </w:p>
    <w:p w14:paraId="5D04A790" w14:textId="77777777" w:rsidR="009F441B" w:rsidRDefault="009F441B" w:rsidP="009F441B">
      <w:pPr>
        <w:widowControl w:val="0"/>
        <w:tabs>
          <w:tab w:val="left" w:pos="765"/>
        </w:tabs>
        <w:jc w:val="center"/>
        <w:rPr>
          <w:rFonts w:ascii="Century Gothic" w:hAnsi="Century Gothic"/>
          <w:b/>
          <w:bCs/>
          <w:sz w:val="40"/>
          <w:szCs w:val="22"/>
          <w:u w:val="single"/>
        </w:rPr>
      </w:pPr>
    </w:p>
    <w:p w14:paraId="1FB91FCE" w14:textId="77777777" w:rsidR="009F441B" w:rsidRDefault="009F441B" w:rsidP="009F441B">
      <w:pPr>
        <w:widowControl w:val="0"/>
        <w:tabs>
          <w:tab w:val="left" w:pos="765"/>
        </w:tabs>
        <w:jc w:val="center"/>
        <w:rPr>
          <w:rFonts w:ascii="Century Gothic" w:hAnsi="Century Gothic"/>
          <w:b/>
          <w:bCs/>
          <w:sz w:val="40"/>
          <w:szCs w:val="22"/>
          <w:u w:val="single"/>
        </w:rPr>
      </w:pPr>
    </w:p>
    <w:p w14:paraId="36195A0D" w14:textId="77777777" w:rsidR="009F441B" w:rsidRDefault="009F441B" w:rsidP="009F441B">
      <w:pPr>
        <w:widowControl w:val="0"/>
        <w:tabs>
          <w:tab w:val="left" w:pos="765"/>
        </w:tabs>
        <w:jc w:val="center"/>
        <w:rPr>
          <w:rFonts w:ascii="Century Gothic" w:hAnsi="Century Gothic"/>
          <w:b/>
          <w:bCs/>
          <w:sz w:val="40"/>
          <w:szCs w:val="22"/>
          <w:u w:val="single"/>
        </w:rPr>
      </w:pPr>
    </w:p>
    <w:p w14:paraId="0C1ECA96" w14:textId="3FC1148D" w:rsidR="009F441B" w:rsidRDefault="009F441B" w:rsidP="009F441B">
      <w:pPr>
        <w:widowControl w:val="0"/>
        <w:tabs>
          <w:tab w:val="left" w:pos="765"/>
        </w:tabs>
        <w:jc w:val="center"/>
        <w:rPr>
          <w:rFonts w:ascii="Century Gothic" w:hAnsi="Century Gothic"/>
          <w:b/>
          <w:bCs/>
          <w:sz w:val="40"/>
          <w:szCs w:val="22"/>
          <w:u w:val="single"/>
        </w:rPr>
      </w:pPr>
    </w:p>
    <w:p w14:paraId="6D3E2D73" w14:textId="778893A5" w:rsidR="00190DC6" w:rsidRDefault="00190DC6" w:rsidP="009F441B">
      <w:pPr>
        <w:widowControl w:val="0"/>
        <w:tabs>
          <w:tab w:val="left" w:pos="765"/>
        </w:tabs>
        <w:jc w:val="center"/>
        <w:rPr>
          <w:rFonts w:ascii="Century Gothic" w:hAnsi="Century Gothic"/>
          <w:b/>
          <w:bCs/>
          <w:sz w:val="40"/>
          <w:szCs w:val="22"/>
          <w:u w:val="single"/>
        </w:rPr>
      </w:pPr>
    </w:p>
    <w:p w14:paraId="4D95209E" w14:textId="6FC2657F" w:rsidR="00190DC6" w:rsidRDefault="00190DC6" w:rsidP="009F441B">
      <w:pPr>
        <w:widowControl w:val="0"/>
        <w:tabs>
          <w:tab w:val="left" w:pos="765"/>
        </w:tabs>
        <w:jc w:val="center"/>
        <w:rPr>
          <w:rFonts w:ascii="Century Gothic" w:hAnsi="Century Gothic"/>
          <w:b/>
          <w:bCs/>
          <w:sz w:val="40"/>
          <w:szCs w:val="22"/>
          <w:u w:val="single"/>
        </w:rPr>
      </w:pPr>
    </w:p>
    <w:p w14:paraId="0FBCB466" w14:textId="1EE0A1F6" w:rsidR="00190DC6" w:rsidRDefault="00190DC6" w:rsidP="009F441B">
      <w:pPr>
        <w:widowControl w:val="0"/>
        <w:tabs>
          <w:tab w:val="left" w:pos="765"/>
        </w:tabs>
        <w:jc w:val="center"/>
        <w:rPr>
          <w:rFonts w:ascii="Century Gothic" w:hAnsi="Century Gothic"/>
          <w:b/>
          <w:bCs/>
          <w:sz w:val="40"/>
          <w:szCs w:val="22"/>
          <w:u w:val="single"/>
        </w:rPr>
      </w:pPr>
    </w:p>
    <w:p w14:paraId="2AB2188F" w14:textId="11409326" w:rsidR="00190DC6" w:rsidRDefault="00190DC6" w:rsidP="009F441B">
      <w:pPr>
        <w:widowControl w:val="0"/>
        <w:tabs>
          <w:tab w:val="left" w:pos="765"/>
        </w:tabs>
        <w:jc w:val="center"/>
        <w:rPr>
          <w:rFonts w:ascii="Century Gothic" w:hAnsi="Century Gothic"/>
          <w:b/>
          <w:bCs/>
          <w:sz w:val="40"/>
          <w:szCs w:val="22"/>
          <w:u w:val="single"/>
        </w:rPr>
      </w:pPr>
    </w:p>
    <w:p w14:paraId="7559D5CB" w14:textId="052F825F" w:rsidR="00190DC6" w:rsidRDefault="00190DC6" w:rsidP="009F441B">
      <w:pPr>
        <w:widowControl w:val="0"/>
        <w:tabs>
          <w:tab w:val="left" w:pos="765"/>
        </w:tabs>
        <w:jc w:val="center"/>
        <w:rPr>
          <w:rFonts w:ascii="Century Gothic" w:hAnsi="Century Gothic"/>
          <w:b/>
          <w:bCs/>
          <w:sz w:val="40"/>
          <w:szCs w:val="22"/>
          <w:u w:val="single"/>
        </w:rPr>
      </w:pPr>
    </w:p>
    <w:p w14:paraId="0AA93BE6" w14:textId="77777777" w:rsidR="00190DC6" w:rsidRDefault="00190DC6" w:rsidP="009F441B">
      <w:pPr>
        <w:widowControl w:val="0"/>
        <w:tabs>
          <w:tab w:val="left" w:pos="765"/>
        </w:tabs>
        <w:jc w:val="center"/>
        <w:rPr>
          <w:rFonts w:ascii="Century Gothic" w:hAnsi="Century Gothic"/>
          <w:b/>
          <w:bCs/>
          <w:sz w:val="40"/>
          <w:szCs w:val="22"/>
          <w:u w:val="single"/>
        </w:rPr>
      </w:pPr>
    </w:p>
    <w:p w14:paraId="3A576E19" w14:textId="77777777" w:rsidR="009F441B" w:rsidRDefault="009F441B" w:rsidP="009F441B">
      <w:pPr>
        <w:widowControl w:val="0"/>
        <w:tabs>
          <w:tab w:val="left" w:pos="765"/>
        </w:tabs>
        <w:jc w:val="center"/>
        <w:rPr>
          <w:rFonts w:ascii="Century Gothic" w:hAnsi="Century Gothic"/>
          <w:b/>
          <w:bCs/>
          <w:sz w:val="40"/>
          <w:szCs w:val="22"/>
          <w:u w:val="single"/>
        </w:rPr>
      </w:pPr>
    </w:p>
    <w:p w14:paraId="418217B5" w14:textId="00258477" w:rsidR="009F441B" w:rsidRPr="003F1085" w:rsidRDefault="009F441B" w:rsidP="009F441B">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36D45245" w14:textId="77777777" w:rsidR="009F441B" w:rsidRPr="003F1085" w:rsidRDefault="009F441B" w:rsidP="009F441B">
      <w:pPr>
        <w:widowControl w:val="0"/>
        <w:tabs>
          <w:tab w:val="left" w:pos="765"/>
        </w:tabs>
        <w:jc w:val="center"/>
        <w:rPr>
          <w:rFonts w:asciiTheme="minorHAnsi" w:hAnsiTheme="minorHAnsi" w:cstheme="minorHAnsi"/>
          <w:b/>
          <w:sz w:val="20"/>
        </w:rPr>
      </w:pPr>
    </w:p>
    <w:p w14:paraId="04C8CAFF" w14:textId="77A461C1" w:rsidR="009F441B" w:rsidRPr="003F1085" w:rsidRDefault="009F441B" w:rsidP="009F441B">
      <w:pPr>
        <w:tabs>
          <w:tab w:val="left" w:pos="3686"/>
        </w:tabs>
        <w:jc w:val="both"/>
        <w:rPr>
          <w:rFonts w:ascii="Century Gothic" w:hAnsi="Century Gothic" w:cs="Calibri"/>
          <w:b/>
          <w:bCs/>
          <w:snapToGrid w:val="0"/>
          <w:sz w:val="22"/>
          <w:szCs w:val="22"/>
        </w:rPr>
      </w:pPr>
      <w:r>
        <w:rPr>
          <w:rFonts w:ascii="Century Gothic" w:hAnsi="Century Gothic"/>
          <w:bCs/>
          <w:sz w:val="22"/>
        </w:rPr>
        <w:t xml:space="preserve">                                                       </w:t>
      </w:r>
      <w:r>
        <w:rPr>
          <w:rFonts w:ascii="Century Gothic" w:hAnsi="Century Gothic" w:cs="Calibri"/>
          <w:b/>
          <w:bCs/>
          <w:snapToGrid w:val="0"/>
          <w:sz w:val="22"/>
          <w:szCs w:val="22"/>
        </w:rPr>
        <w:t>Lot 2 :</w:t>
      </w:r>
      <w:r w:rsidRPr="003F1085">
        <w:rPr>
          <w:rFonts w:ascii="Century Gothic" w:hAnsi="Century Gothic" w:cs="Calibri"/>
          <w:b/>
          <w:bCs/>
          <w:snapToGrid w:val="0"/>
          <w:sz w:val="22"/>
          <w:szCs w:val="22"/>
        </w:rPr>
        <w:t xml:space="preserve"> </w:t>
      </w:r>
      <w:r>
        <w:rPr>
          <w:rFonts w:ascii="Century Gothic" w:hAnsi="Century Gothic" w:cs="Calibri"/>
          <w:b/>
          <w:bCs/>
          <w:snapToGrid w:val="0"/>
          <w:sz w:val="22"/>
          <w:szCs w:val="22"/>
        </w:rPr>
        <w:t>Hall produits de terroir</w:t>
      </w:r>
    </w:p>
    <w:p w14:paraId="5FE05D9B" w14:textId="3511BE93" w:rsidR="009F441B" w:rsidRDefault="009F441B" w:rsidP="009F441B">
      <w:pPr>
        <w:tabs>
          <w:tab w:val="left" w:pos="3686"/>
        </w:tabs>
        <w:jc w:val="both"/>
        <w:rPr>
          <w:rFonts w:ascii="Century Gothic" w:hAnsi="Century Gothic"/>
          <w:b/>
          <w:color w:val="0070C0"/>
          <w:sz w:val="28"/>
          <w:szCs w:val="22"/>
        </w:rPr>
      </w:pPr>
    </w:p>
    <w:p w14:paraId="3D73EC49" w14:textId="77777777" w:rsidR="009F441B" w:rsidRDefault="009F441B" w:rsidP="009F441B">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F441B" w14:paraId="689DEC34" w14:textId="77777777" w:rsidTr="009F441B">
        <w:trPr>
          <w:cantSplit/>
          <w:trHeight w:val="1210"/>
          <w:jc w:val="center"/>
        </w:trPr>
        <w:tc>
          <w:tcPr>
            <w:tcW w:w="1040" w:type="dxa"/>
            <w:shd w:val="clear" w:color="auto" w:fill="D9D9D9" w:themeFill="background1" w:themeFillShade="D9"/>
            <w:vAlign w:val="center"/>
          </w:tcPr>
          <w:p w14:paraId="233C725B" w14:textId="77777777" w:rsidR="009F441B" w:rsidRDefault="009F441B" w:rsidP="009F441B">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60FBCB9F" w14:textId="77777777" w:rsidR="009F441B" w:rsidRDefault="009F441B" w:rsidP="009F441B">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36BF864D" w14:textId="77777777" w:rsidR="009F441B" w:rsidRDefault="009F441B" w:rsidP="009F441B">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6C901542" w14:textId="77777777" w:rsidR="009F441B" w:rsidRDefault="009F441B" w:rsidP="009F441B">
            <w:pPr>
              <w:jc w:val="center"/>
              <w:rPr>
                <w:rFonts w:ascii="Century Gothic" w:hAnsi="Century Gothic"/>
                <w:b/>
                <w:sz w:val="16"/>
                <w:szCs w:val="16"/>
              </w:rPr>
            </w:pPr>
            <w:r>
              <w:rPr>
                <w:rFonts w:ascii="Century Gothic" w:hAnsi="Century Gothic"/>
                <w:b/>
                <w:sz w:val="16"/>
                <w:szCs w:val="16"/>
              </w:rPr>
              <w:t>(1)</w:t>
            </w:r>
          </w:p>
          <w:p w14:paraId="6E8C6448" w14:textId="77777777" w:rsidR="009F441B" w:rsidRDefault="009F441B" w:rsidP="009F441B">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1AF02029" w14:textId="77777777" w:rsidR="009F441B" w:rsidRDefault="009F441B" w:rsidP="009F441B">
            <w:pPr>
              <w:jc w:val="center"/>
              <w:rPr>
                <w:rFonts w:ascii="Century Gothic" w:hAnsi="Century Gothic"/>
                <w:b/>
                <w:sz w:val="16"/>
                <w:szCs w:val="16"/>
              </w:rPr>
            </w:pPr>
            <w:r>
              <w:rPr>
                <w:rFonts w:ascii="Century Gothic" w:hAnsi="Century Gothic"/>
                <w:b/>
                <w:sz w:val="16"/>
                <w:szCs w:val="16"/>
              </w:rPr>
              <w:t>(2)</w:t>
            </w:r>
          </w:p>
          <w:p w14:paraId="090E7E12" w14:textId="77777777" w:rsidR="009F441B" w:rsidRDefault="009F441B" w:rsidP="009F441B">
            <w:pPr>
              <w:jc w:val="center"/>
              <w:rPr>
                <w:rFonts w:ascii="Century Gothic" w:hAnsi="Century Gothic"/>
                <w:b/>
                <w:sz w:val="16"/>
                <w:szCs w:val="16"/>
              </w:rPr>
            </w:pPr>
            <w:r>
              <w:rPr>
                <w:rFonts w:ascii="Century Gothic" w:hAnsi="Century Gothic"/>
                <w:b/>
                <w:sz w:val="16"/>
                <w:szCs w:val="16"/>
              </w:rPr>
              <w:t>Prix unitaire</w:t>
            </w:r>
          </w:p>
          <w:p w14:paraId="0C071C5C" w14:textId="77777777" w:rsidR="009F441B" w:rsidRDefault="009F441B" w:rsidP="009F441B">
            <w:pPr>
              <w:jc w:val="center"/>
              <w:rPr>
                <w:rFonts w:ascii="Century Gothic" w:hAnsi="Century Gothic"/>
                <w:b/>
                <w:sz w:val="16"/>
                <w:szCs w:val="16"/>
              </w:rPr>
            </w:pPr>
            <w:r>
              <w:rPr>
                <w:rFonts w:ascii="Century Gothic" w:hAnsi="Century Gothic"/>
                <w:b/>
                <w:sz w:val="16"/>
                <w:szCs w:val="16"/>
              </w:rPr>
              <w:t>HTVA</w:t>
            </w:r>
          </w:p>
          <w:p w14:paraId="07D7A228" w14:textId="77777777" w:rsidR="009F441B" w:rsidRDefault="009F441B" w:rsidP="009F441B">
            <w:pPr>
              <w:jc w:val="center"/>
              <w:rPr>
                <w:rFonts w:ascii="Century Gothic" w:hAnsi="Century Gothic"/>
                <w:b/>
                <w:sz w:val="16"/>
                <w:szCs w:val="16"/>
              </w:rPr>
            </w:pPr>
          </w:p>
        </w:tc>
        <w:tc>
          <w:tcPr>
            <w:tcW w:w="992" w:type="dxa"/>
            <w:shd w:val="clear" w:color="auto" w:fill="BFBFBF" w:themeFill="background1" w:themeFillShade="BF"/>
          </w:tcPr>
          <w:p w14:paraId="76749CDD" w14:textId="77777777" w:rsidR="009F441B" w:rsidRDefault="009F441B" w:rsidP="009F441B">
            <w:pPr>
              <w:jc w:val="center"/>
              <w:rPr>
                <w:rFonts w:ascii="Century Gothic" w:hAnsi="Century Gothic"/>
                <w:b/>
                <w:sz w:val="16"/>
                <w:szCs w:val="16"/>
              </w:rPr>
            </w:pPr>
          </w:p>
          <w:p w14:paraId="72B2BD4C" w14:textId="77777777" w:rsidR="009F441B" w:rsidRDefault="009F441B" w:rsidP="009F441B">
            <w:pPr>
              <w:jc w:val="center"/>
              <w:rPr>
                <w:rFonts w:ascii="Century Gothic" w:hAnsi="Century Gothic"/>
                <w:b/>
                <w:sz w:val="16"/>
                <w:szCs w:val="16"/>
              </w:rPr>
            </w:pPr>
            <w:r>
              <w:rPr>
                <w:rFonts w:ascii="Century Gothic" w:hAnsi="Century Gothic"/>
                <w:b/>
                <w:sz w:val="16"/>
                <w:szCs w:val="16"/>
              </w:rPr>
              <w:t>(3)</w:t>
            </w:r>
          </w:p>
          <w:p w14:paraId="4E1505EB" w14:textId="77777777" w:rsidR="009F441B" w:rsidRDefault="009F441B" w:rsidP="009F441B">
            <w:pPr>
              <w:jc w:val="center"/>
              <w:rPr>
                <w:rFonts w:ascii="Century Gothic" w:hAnsi="Century Gothic"/>
                <w:b/>
                <w:sz w:val="16"/>
                <w:szCs w:val="16"/>
              </w:rPr>
            </w:pPr>
            <w:r>
              <w:rPr>
                <w:rFonts w:ascii="Century Gothic" w:hAnsi="Century Gothic"/>
                <w:b/>
                <w:sz w:val="16"/>
                <w:szCs w:val="16"/>
              </w:rPr>
              <w:t xml:space="preserve">Prix total </w:t>
            </w:r>
          </w:p>
          <w:p w14:paraId="1790E536" w14:textId="77777777" w:rsidR="009F441B" w:rsidRDefault="009F441B" w:rsidP="009F441B">
            <w:pPr>
              <w:jc w:val="center"/>
              <w:rPr>
                <w:rFonts w:ascii="Century Gothic" w:hAnsi="Century Gothic"/>
                <w:b/>
                <w:sz w:val="16"/>
                <w:szCs w:val="16"/>
              </w:rPr>
            </w:pPr>
            <w:r>
              <w:rPr>
                <w:rFonts w:ascii="Century Gothic" w:hAnsi="Century Gothic"/>
                <w:b/>
                <w:sz w:val="16"/>
                <w:szCs w:val="16"/>
              </w:rPr>
              <w:t>HTVA</w:t>
            </w:r>
          </w:p>
          <w:p w14:paraId="2CB5FE1E" w14:textId="77777777" w:rsidR="009F441B" w:rsidRDefault="009F441B" w:rsidP="009F441B">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5CE292E6" w14:textId="77777777" w:rsidR="009F441B" w:rsidRDefault="009F441B" w:rsidP="009F441B">
            <w:pPr>
              <w:jc w:val="center"/>
              <w:rPr>
                <w:rFonts w:ascii="Century Gothic" w:hAnsi="Century Gothic"/>
                <w:b/>
                <w:sz w:val="16"/>
                <w:szCs w:val="16"/>
              </w:rPr>
            </w:pPr>
          </w:p>
          <w:p w14:paraId="7B2A5EC3" w14:textId="77777777" w:rsidR="009F441B" w:rsidRDefault="009F441B" w:rsidP="009F441B">
            <w:pPr>
              <w:jc w:val="center"/>
              <w:rPr>
                <w:rFonts w:ascii="Century Gothic" w:hAnsi="Century Gothic"/>
                <w:b/>
                <w:sz w:val="16"/>
                <w:szCs w:val="16"/>
              </w:rPr>
            </w:pPr>
            <w:r>
              <w:rPr>
                <w:rFonts w:ascii="Century Gothic" w:hAnsi="Century Gothic"/>
                <w:b/>
                <w:sz w:val="16"/>
                <w:szCs w:val="16"/>
              </w:rPr>
              <w:t>(4)</w:t>
            </w:r>
          </w:p>
          <w:p w14:paraId="23825D8C" w14:textId="77777777" w:rsidR="009F441B" w:rsidRDefault="009F441B" w:rsidP="009F441B">
            <w:pPr>
              <w:jc w:val="center"/>
              <w:rPr>
                <w:rFonts w:ascii="Century Gothic" w:hAnsi="Century Gothic"/>
                <w:b/>
                <w:sz w:val="16"/>
                <w:szCs w:val="16"/>
              </w:rPr>
            </w:pPr>
            <w:r>
              <w:rPr>
                <w:rFonts w:ascii="Century Gothic" w:hAnsi="Century Gothic"/>
                <w:b/>
                <w:sz w:val="16"/>
                <w:szCs w:val="16"/>
              </w:rPr>
              <w:t>TVA</w:t>
            </w:r>
          </w:p>
          <w:p w14:paraId="5B4B7D54" w14:textId="77777777" w:rsidR="009F441B" w:rsidRDefault="009F441B" w:rsidP="009F441B">
            <w:pPr>
              <w:jc w:val="center"/>
              <w:rPr>
                <w:rFonts w:ascii="Century Gothic" w:hAnsi="Century Gothic"/>
                <w:b/>
                <w:sz w:val="16"/>
                <w:szCs w:val="16"/>
              </w:rPr>
            </w:pPr>
            <w:r>
              <w:rPr>
                <w:rFonts w:ascii="Century Gothic" w:hAnsi="Century Gothic"/>
                <w:b/>
                <w:sz w:val="16"/>
                <w:szCs w:val="16"/>
              </w:rPr>
              <w:t>Appliquée</w:t>
            </w:r>
          </w:p>
          <w:p w14:paraId="7A13E591" w14:textId="77777777" w:rsidR="009F441B" w:rsidRDefault="009F441B" w:rsidP="009F441B">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685AD4A6" w14:textId="77777777" w:rsidR="009F441B" w:rsidRDefault="009F441B" w:rsidP="009F441B">
            <w:pPr>
              <w:jc w:val="center"/>
              <w:rPr>
                <w:rFonts w:ascii="Century Gothic" w:hAnsi="Century Gothic"/>
                <w:b/>
                <w:sz w:val="16"/>
                <w:szCs w:val="16"/>
              </w:rPr>
            </w:pPr>
          </w:p>
          <w:p w14:paraId="7F9CD093" w14:textId="77777777" w:rsidR="009F441B" w:rsidRDefault="009F441B" w:rsidP="009F441B">
            <w:pPr>
              <w:jc w:val="center"/>
              <w:rPr>
                <w:rFonts w:ascii="Century Gothic" w:hAnsi="Century Gothic"/>
                <w:b/>
                <w:sz w:val="16"/>
                <w:szCs w:val="16"/>
              </w:rPr>
            </w:pPr>
            <w:r>
              <w:rPr>
                <w:rFonts w:ascii="Century Gothic" w:hAnsi="Century Gothic"/>
                <w:b/>
                <w:sz w:val="16"/>
                <w:szCs w:val="16"/>
              </w:rPr>
              <w:t>(5)</w:t>
            </w:r>
          </w:p>
          <w:p w14:paraId="3DFA834D" w14:textId="77777777" w:rsidR="009F441B" w:rsidRDefault="009F441B" w:rsidP="009F441B">
            <w:pPr>
              <w:jc w:val="center"/>
              <w:rPr>
                <w:rFonts w:ascii="Century Gothic" w:hAnsi="Century Gothic"/>
                <w:b/>
                <w:sz w:val="16"/>
                <w:szCs w:val="16"/>
              </w:rPr>
            </w:pPr>
            <w:r>
              <w:rPr>
                <w:rFonts w:ascii="Century Gothic" w:hAnsi="Century Gothic"/>
                <w:b/>
                <w:sz w:val="16"/>
                <w:szCs w:val="16"/>
              </w:rPr>
              <w:t>Montant TTC</w:t>
            </w:r>
          </w:p>
          <w:p w14:paraId="4E8BEA07" w14:textId="77777777" w:rsidR="009F441B" w:rsidRDefault="009F441B" w:rsidP="009F441B">
            <w:pPr>
              <w:jc w:val="center"/>
              <w:rPr>
                <w:rFonts w:ascii="Century Gothic" w:hAnsi="Century Gothic"/>
                <w:b/>
                <w:sz w:val="16"/>
                <w:szCs w:val="16"/>
              </w:rPr>
            </w:pPr>
            <w:r>
              <w:rPr>
                <w:rFonts w:ascii="Century Gothic" w:hAnsi="Century Gothic"/>
                <w:b/>
                <w:sz w:val="16"/>
                <w:szCs w:val="16"/>
              </w:rPr>
              <w:t>(5) = (3)+(4)</w:t>
            </w:r>
          </w:p>
        </w:tc>
      </w:tr>
      <w:tr w:rsidR="004D3933" w14:paraId="41B2B8C6" w14:textId="77777777" w:rsidTr="00E747D7">
        <w:trPr>
          <w:cantSplit/>
          <w:trHeight w:val="489"/>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31BD3B5B" w14:textId="77777777" w:rsidR="004D3933" w:rsidRDefault="004D3933" w:rsidP="004D3933">
            <w:pPr>
              <w:jc w:val="center"/>
              <w:rPr>
                <w:rFonts w:ascii="Century Gothic" w:hAnsi="Century Gothic"/>
                <w:b/>
                <w:sz w:val="22"/>
                <w:szCs w:val="22"/>
              </w:rPr>
            </w:pPr>
            <w:r>
              <w:rPr>
                <w:rFonts w:ascii="Century Gothic" w:hAnsi="Century Gothic"/>
                <w:b/>
                <w:sz w:val="22"/>
                <w:szCs w:val="22"/>
              </w:rPr>
              <w:t>1</w:t>
            </w:r>
          </w:p>
          <w:p w14:paraId="0D7B62AE" w14:textId="068196D2" w:rsidR="004D3933" w:rsidRDefault="004D3933" w:rsidP="004D3933">
            <w:pPr>
              <w:jc w:val="center"/>
              <w:rPr>
                <w:rFonts w:ascii="Century Gothic" w:hAnsi="Century Gothic"/>
                <w:b/>
                <w:sz w:val="22"/>
                <w:szCs w:val="22"/>
              </w:rPr>
            </w:pP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5185743E" w14:textId="439AE2D5" w:rsidR="004D3933" w:rsidRPr="00930D95" w:rsidRDefault="004D3933" w:rsidP="004D3933">
            <w:pPr>
              <w:rPr>
                <w:b/>
                <w:bCs/>
                <w:color w:val="000000"/>
                <w:u w:val="single"/>
              </w:rPr>
            </w:pPr>
            <w:r w:rsidRPr="001A6DCB">
              <w:rPr>
                <w:rFonts w:ascii="Calibri" w:hAnsi="Calibri" w:cs="Calibri"/>
                <w:b/>
                <w:bCs/>
              </w:rPr>
              <w:t>Alambics et distillateur professionnel en INOX 304 capacité d’environ 100 litres :</w:t>
            </w:r>
          </w:p>
        </w:tc>
        <w:tc>
          <w:tcPr>
            <w:tcW w:w="850" w:type="dxa"/>
            <w:tcBorders>
              <w:top w:val="single" w:sz="4" w:space="0" w:color="auto"/>
              <w:left w:val="nil"/>
              <w:bottom w:val="single" w:sz="4" w:space="0" w:color="auto"/>
              <w:right w:val="single" w:sz="4" w:space="0" w:color="auto"/>
            </w:tcBorders>
            <w:shd w:val="clear" w:color="auto" w:fill="auto"/>
          </w:tcPr>
          <w:p w14:paraId="07C94FDC" w14:textId="150A77A6" w:rsidR="004D3933" w:rsidRDefault="004D3933" w:rsidP="004D3933">
            <w:pPr>
              <w:jc w:val="center"/>
            </w:pPr>
            <w:r>
              <w:t>U</w:t>
            </w:r>
          </w:p>
        </w:tc>
        <w:tc>
          <w:tcPr>
            <w:tcW w:w="993" w:type="dxa"/>
            <w:tcBorders>
              <w:top w:val="single" w:sz="8" w:space="0" w:color="000000"/>
              <w:left w:val="nil"/>
              <w:bottom w:val="single" w:sz="8" w:space="0" w:color="000000"/>
              <w:right w:val="single" w:sz="8" w:space="0" w:color="000000"/>
            </w:tcBorders>
            <w:shd w:val="clear" w:color="auto" w:fill="auto"/>
            <w:vAlign w:val="center"/>
          </w:tcPr>
          <w:p w14:paraId="51095C86" w14:textId="38F63C22" w:rsidR="004D3933" w:rsidRPr="009A28C3" w:rsidRDefault="004D3933" w:rsidP="004D3933">
            <w:pPr>
              <w:tabs>
                <w:tab w:val="left" w:pos="284"/>
              </w:tabs>
              <w:suppressAutoHyphens/>
              <w:autoSpaceDN w:val="0"/>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6F2F63F5"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1AA1B2"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0B9EE87"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0061BE" w14:textId="77777777" w:rsidR="004D3933" w:rsidRPr="00151738" w:rsidRDefault="004D3933" w:rsidP="004D3933">
            <w:pPr>
              <w:jc w:val="center"/>
              <w:rPr>
                <w:rFonts w:ascii="Century Gothic" w:hAnsi="Century Gothic"/>
                <w:b/>
                <w:sz w:val="20"/>
                <w:szCs w:val="20"/>
              </w:rPr>
            </w:pPr>
          </w:p>
        </w:tc>
      </w:tr>
      <w:tr w:rsidR="004D3933" w14:paraId="08489CB9"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006767F7" w14:textId="27FCD7E0" w:rsidR="004D3933" w:rsidRDefault="004D3933" w:rsidP="004D3933">
            <w:pPr>
              <w:jc w:val="center"/>
              <w:rPr>
                <w:rFonts w:ascii="Century Gothic" w:hAnsi="Century Gothic"/>
                <w:b/>
                <w:sz w:val="22"/>
                <w:szCs w:val="22"/>
              </w:rPr>
            </w:pPr>
            <w:r>
              <w:rPr>
                <w:rFonts w:ascii="Century Gothic" w:hAnsi="Century Gothic"/>
                <w:b/>
                <w:sz w:val="22"/>
                <w:szCs w:val="22"/>
              </w:rPr>
              <w:t>2</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1A0C0EA7" w14:textId="29F285B1" w:rsidR="004D3933" w:rsidRPr="005C7C51" w:rsidRDefault="004D3933" w:rsidP="004D3933">
            <w:pPr>
              <w:rPr>
                <w:rFonts w:ascii="Calibri Light" w:hAnsi="Calibri Light"/>
                <w:color w:val="000000"/>
              </w:rPr>
            </w:pPr>
            <w:r w:rsidRPr="00B11763">
              <w:rPr>
                <w:rFonts w:ascii="Calibri" w:hAnsi="Calibri" w:cs="Calibri"/>
                <w:b/>
                <w:bCs/>
              </w:rPr>
              <w:t>Machine d'extraction universelle pour huile (1 tête):</w:t>
            </w:r>
          </w:p>
        </w:tc>
        <w:tc>
          <w:tcPr>
            <w:tcW w:w="850" w:type="dxa"/>
            <w:tcBorders>
              <w:top w:val="single" w:sz="4" w:space="0" w:color="auto"/>
              <w:left w:val="nil"/>
              <w:bottom w:val="single" w:sz="4" w:space="0" w:color="auto"/>
              <w:right w:val="single" w:sz="4" w:space="0" w:color="auto"/>
            </w:tcBorders>
            <w:shd w:val="clear" w:color="auto" w:fill="auto"/>
          </w:tcPr>
          <w:p w14:paraId="5B9ADEAE" w14:textId="428223D9"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5F5DA264" w14:textId="596DBBDE" w:rsidR="004D3933" w:rsidRPr="009A28C3" w:rsidRDefault="004D3933" w:rsidP="004D3933">
            <w:pPr>
              <w:tabs>
                <w:tab w:val="left" w:pos="284"/>
              </w:tabs>
              <w:suppressAutoHyphens/>
              <w:autoSpaceDN w:val="0"/>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262BB8F0"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628429"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7502D8"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FAEC50" w14:textId="77777777" w:rsidR="004D3933" w:rsidRPr="00151738" w:rsidRDefault="004D3933" w:rsidP="004D3933">
            <w:pPr>
              <w:jc w:val="center"/>
              <w:rPr>
                <w:rFonts w:ascii="Century Gothic" w:hAnsi="Century Gothic"/>
                <w:b/>
                <w:sz w:val="20"/>
                <w:szCs w:val="20"/>
              </w:rPr>
            </w:pPr>
          </w:p>
        </w:tc>
      </w:tr>
      <w:tr w:rsidR="004D3933" w14:paraId="7DD45223"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64B108CC" w14:textId="57FF9E8E" w:rsidR="004D3933" w:rsidRDefault="004D3933" w:rsidP="004D3933">
            <w:pPr>
              <w:jc w:val="center"/>
              <w:rPr>
                <w:rFonts w:ascii="Century Gothic" w:hAnsi="Century Gothic"/>
                <w:b/>
                <w:sz w:val="22"/>
                <w:szCs w:val="22"/>
              </w:rPr>
            </w:pPr>
            <w:r>
              <w:rPr>
                <w:rFonts w:ascii="Century Gothic" w:hAnsi="Century Gothic"/>
                <w:b/>
                <w:sz w:val="22"/>
                <w:szCs w:val="22"/>
              </w:rPr>
              <w:t>3</w:t>
            </w:r>
          </w:p>
        </w:tc>
        <w:tc>
          <w:tcPr>
            <w:tcW w:w="3772" w:type="dxa"/>
            <w:tcBorders>
              <w:top w:val="nil"/>
              <w:left w:val="single" w:sz="4" w:space="0" w:color="auto"/>
              <w:bottom w:val="single" w:sz="4" w:space="0" w:color="000000"/>
              <w:right w:val="single" w:sz="4" w:space="0" w:color="auto"/>
            </w:tcBorders>
            <w:shd w:val="clear" w:color="auto" w:fill="auto"/>
            <w:vAlign w:val="center"/>
          </w:tcPr>
          <w:p w14:paraId="76AB5EA9" w14:textId="0472A3D4" w:rsidR="004D3933" w:rsidRPr="005C7C51" w:rsidRDefault="004D3933" w:rsidP="004D3933">
            <w:pPr>
              <w:rPr>
                <w:rFonts w:ascii="Calibri Light" w:hAnsi="Calibri Light"/>
                <w:color w:val="000000"/>
              </w:rPr>
            </w:pPr>
            <w:r w:rsidRPr="00B11763">
              <w:rPr>
                <w:rFonts w:ascii="Calibri" w:hAnsi="Calibri" w:cs="Calibri"/>
                <w:b/>
                <w:bCs/>
              </w:rPr>
              <w:t>Concasseur de noyaux d'amende</w:t>
            </w:r>
          </w:p>
        </w:tc>
        <w:tc>
          <w:tcPr>
            <w:tcW w:w="850" w:type="dxa"/>
            <w:tcBorders>
              <w:top w:val="single" w:sz="4" w:space="0" w:color="auto"/>
              <w:left w:val="nil"/>
              <w:bottom w:val="single" w:sz="4" w:space="0" w:color="auto"/>
              <w:right w:val="single" w:sz="4" w:space="0" w:color="auto"/>
            </w:tcBorders>
            <w:shd w:val="clear" w:color="auto" w:fill="auto"/>
          </w:tcPr>
          <w:p w14:paraId="275B7075" w14:textId="15A609AF"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79F6041A" w14:textId="61CD137B"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6E086436"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F954BE"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34D0DE"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3DB84D" w14:textId="77777777" w:rsidR="004D3933" w:rsidRPr="00151738" w:rsidRDefault="004D3933" w:rsidP="004D3933">
            <w:pPr>
              <w:jc w:val="center"/>
              <w:rPr>
                <w:rFonts w:ascii="Century Gothic" w:hAnsi="Century Gothic"/>
                <w:b/>
                <w:sz w:val="20"/>
                <w:szCs w:val="20"/>
              </w:rPr>
            </w:pPr>
          </w:p>
        </w:tc>
      </w:tr>
      <w:tr w:rsidR="004D3933" w14:paraId="64A94CEE"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556005C5" w14:textId="3D03A141" w:rsidR="004D3933" w:rsidRDefault="004D3933" w:rsidP="004D3933">
            <w:pPr>
              <w:jc w:val="center"/>
              <w:rPr>
                <w:rFonts w:ascii="Century Gothic" w:hAnsi="Century Gothic"/>
                <w:b/>
                <w:sz w:val="22"/>
                <w:szCs w:val="22"/>
              </w:rPr>
            </w:pPr>
            <w:r>
              <w:rPr>
                <w:rFonts w:ascii="Century Gothic" w:hAnsi="Century Gothic"/>
                <w:b/>
                <w:sz w:val="22"/>
                <w:szCs w:val="22"/>
              </w:rPr>
              <w:t>4</w:t>
            </w:r>
          </w:p>
        </w:tc>
        <w:tc>
          <w:tcPr>
            <w:tcW w:w="3772" w:type="dxa"/>
            <w:tcBorders>
              <w:top w:val="nil"/>
              <w:left w:val="single" w:sz="4" w:space="0" w:color="auto"/>
              <w:bottom w:val="single" w:sz="4" w:space="0" w:color="000000"/>
              <w:right w:val="single" w:sz="4" w:space="0" w:color="auto"/>
            </w:tcBorders>
            <w:shd w:val="clear" w:color="auto" w:fill="auto"/>
          </w:tcPr>
          <w:p w14:paraId="5FCA368C" w14:textId="4F4E1F04" w:rsidR="004D3933" w:rsidRPr="00630600" w:rsidRDefault="004D3933" w:rsidP="004D3933">
            <w:pPr>
              <w:rPr>
                <w:rFonts w:ascii="Calibri Light" w:hAnsi="Calibri Light"/>
                <w:color w:val="000000"/>
                <w:sz w:val="14"/>
              </w:rPr>
            </w:pPr>
            <w:r w:rsidRPr="00D21535">
              <w:rPr>
                <w:rFonts w:ascii="Calibri" w:hAnsi="Calibri" w:cs="Calibri"/>
                <w:b/>
                <w:bCs/>
              </w:rPr>
              <w:t>Unité d'extraction liquide-liquide avec rectification :</w:t>
            </w:r>
          </w:p>
        </w:tc>
        <w:tc>
          <w:tcPr>
            <w:tcW w:w="850" w:type="dxa"/>
            <w:tcBorders>
              <w:top w:val="single" w:sz="4" w:space="0" w:color="auto"/>
              <w:left w:val="nil"/>
              <w:bottom w:val="single" w:sz="4" w:space="0" w:color="auto"/>
              <w:right w:val="single" w:sz="4" w:space="0" w:color="auto"/>
            </w:tcBorders>
            <w:shd w:val="clear" w:color="auto" w:fill="auto"/>
          </w:tcPr>
          <w:p w14:paraId="6B9B8CD9" w14:textId="1DCE4DDA"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49774190" w14:textId="13713BBD"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7F1B1E54"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6787BB"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4CEFDA7"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E5DF03" w14:textId="77777777" w:rsidR="004D3933" w:rsidRPr="00151738" w:rsidRDefault="004D3933" w:rsidP="004D3933">
            <w:pPr>
              <w:jc w:val="center"/>
              <w:rPr>
                <w:rFonts w:ascii="Century Gothic" w:hAnsi="Century Gothic"/>
                <w:b/>
                <w:sz w:val="20"/>
                <w:szCs w:val="20"/>
              </w:rPr>
            </w:pPr>
          </w:p>
        </w:tc>
      </w:tr>
      <w:tr w:rsidR="004D3933" w14:paraId="21A1B8DF"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4DF9344E" w14:textId="0308C595" w:rsidR="004D3933" w:rsidRDefault="004D3933" w:rsidP="004D3933">
            <w:pPr>
              <w:jc w:val="center"/>
              <w:rPr>
                <w:rFonts w:ascii="Century Gothic" w:hAnsi="Century Gothic"/>
                <w:b/>
                <w:sz w:val="22"/>
                <w:szCs w:val="22"/>
              </w:rPr>
            </w:pPr>
            <w:r>
              <w:rPr>
                <w:rFonts w:ascii="Century Gothic" w:hAnsi="Century Gothic"/>
                <w:b/>
                <w:sz w:val="22"/>
                <w:szCs w:val="22"/>
              </w:rPr>
              <w:t>5</w:t>
            </w:r>
          </w:p>
        </w:tc>
        <w:tc>
          <w:tcPr>
            <w:tcW w:w="3772" w:type="dxa"/>
            <w:tcBorders>
              <w:top w:val="nil"/>
              <w:left w:val="single" w:sz="4" w:space="0" w:color="auto"/>
              <w:bottom w:val="single" w:sz="4" w:space="0" w:color="000000"/>
              <w:right w:val="single" w:sz="4" w:space="0" w:color="auto"/>
            </w:tcBorders>
            <w:shd w:val="clear" w:color="auto" w:fill="auto"/>
          </w:tcPr>
          <w:p w14:paraId="6C58791D" w14:textId="0290928A" w:rsidR="004D3933" w:rsidRPr="000548A3" w:rsidRDefault="004D3933" w:rsidP="004D3933">
            <w:pPr>
              <w:rPr>
                <w:rFonts w:ascii="Calibri Light" w:hAnsi="Calibri Light"/>
                <w:color w:val="000000"/>
              </w:rPr>
            </w:pPr>
            <w:r w:rsidRPr="00D21535">
              <w:rPr>
                <w:rFonts w:ascii="Calibri" w:hAnsi="Calibri" w:cs="Calibri"/>
                <w:b/>
                <w:bCs/>
              </w:rPr>
              <w:t>Thermoscelleuse professionnelle double pour barquettes:</w:t>
            </w:r>
          </w:p>
        </w:tc>
        <w:tc>
          <w:tcPr>
            <w:tcW w:w="850" w:type="dxa"/>
            <w:tcBorders>
              <w:top w:val="single" w:sz="4" w:space="0" w:color="auto"/>
              <w:left w:val="nil"/>
              <w:bottom w:val="single" w:sz="4" w:space="0" w:color="auto"/>
              <w:right w:val="single" w:sz="4" w:space="0" w:color="auto"/>
            </w:tcBorders>
            <w:shd w:val="clear" w:color="auto" w:fill="auto"/>
          </w:tcPr>
          <w:p w14:paraId="192B3324" w14:textId="0E8D5E6B"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2955AB3F" w14:textId="7A0D8445"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56974815"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B53050"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60B2902"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30F130" w14:textId="77777777" w:rsidR="004D3933" w:rsidRPr="00151738" w:rsidRDefault="004D3933" w:rsidP="004D3933">
            <w:pPr>
              <w:jc w:val="center"/>
              <w:rPr>
                <w:rFonts w:ascii="Century Gothic" w:hAnsi="Century Gothic"/>
                <w:b/>
                <w:sz w:val="20"/>
                <w:szCs w:val="20"/>
              </w:rPr>
            </w:pPr>
          </w:p>
        </w:tc>
      </w:tr>
      <w:tr w:rsidR="004D3933" w14:paraId="529F8D0E"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543E1535" w14:textId="7F526E74" w:rsidR="004D3933" w:rsidRDefault="004D3933" w:rsidP="004D3933">
            <w:pPr>
              <w:jc w:val="center"/>
              <w:rPr>
                <w:rFonts w:ascii="Century Gothic" w:hAnsi="Century Gothic"/>
                <w:b/>
                <w:sz w:val="22"/>
                <w:szCs w:val="22"/>
              </w:rPr>
            </w:pPr>
            <w:r>
              <w:rPr>
                <w:rFonts w:ascii="Century Gothic" w:hAnsi="Century Gothic"/>
                <w:b/>
                <w:sz w:val="22"/>
                <w:szCs w:val="22"/>
              </w:rPr>
              <w:t>6</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6CC0760E" w14:textId="1864636E" w:rsidR="004D3933" w:rsidRPr="00630600" w:rsidRDefault="004D3933" w:rsidP="004D3933">
            <w:pPr>
              <w:rPr>
                <w:color w:val="000000"/>
                <w:sz w:val="14"/>
              </w:rPr>
            </w:pPr>
            <w:r w:rsidRPr="00D21535">
              <w:rPr>
                <w:rFonts w:ascii="Calibri" w:hAnsi="Calibri" w:cs="Calibri"/>
                <w:b/>
                <w:bCs/>
              </w:rPr>
              <w:t>Imprimante étiqueteuse avec code barre :</w:t>
            </w:r>
          </w:p>
        </w:tc>
        <w:tc>
          <w:tcPr>
            <w:tcW w:w="850" w:type="dxa"/>
            <w:tcBorders>
              <w:top w:val="single" w:sz="4" w:space="0" w:color="auto"/>
              <w:left w:val="nil"/>
              <w:bottom w:val="single" w:sz="4" w:space="0" w:color="auto"/>
              <w:right w:val="single" w:sz="4" w:space="0" w:color="auto"/>
            </w:tcBorders>
            <w:shd w:val="clear" w:color="auto" w:fill="auto"/>
          </w:tcPr>
          <w:p w14:paraId="2E7DF531" w14:textId="606BE784"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31342740" w14:textId="73983743"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38D2A2E9"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C08443"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9EB9FC"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51C280" w14:textId="77777777" w:rsidR="004D3933" w:rsidRPr="00151738" w:rsidRDefault="004D3933" w:rsidP="004D3933">
            <w:pPr>
              <w:jc w:val="center"/>
              <w:rPr>
                <w:rFonts w:ascii="Century Gothic" w:hAnsi="Century Gothic"/>
                <w:b/>
                <w:sz w:val="20"/>
                <w:szCs w:val="20"/>
              </w:rPr>
            </w:pPr>
          </w:p>
        </w:tc>
      </w:tr>
      <w:tr w:rsidR="004D3933" w14:paraId="231F0D7A"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DF322C8" w14:textId="5E473891" w:rsidR="004D3933" w:rsidRPr="005C7C51" w:rsidRDefault="004D3933" w:rsidP="004D3933">
            <w:pPr>
              <w:jc w:val="center"/>
              <w:rPr>
                <w:rFonts w:ascii="Calibri Light" w:hAnsi="Calibri Light"/>
                <w:color w:val="000000"/>
              </w:rPr>
            </w:pPr>
            <w:r>
              <w:rPr>
                <w:rFonts w:ascii="Century Gothic" w:hAnsi="Century Gothic"/>
                <w:b/>
                <w:sz w:val="22"/>
                <w:szCs w:val="22"/>
              </w:rPr>
              <w:t>7</w:t>
            </w:r>
          </w:p>
        </w:tc>
        <w:tc>
          <w:tcPr>
            <w:tcW w:w="3772" w:type="dxa"/>
            <w:tcBorders>
              <w:top w:val="nil"/>
              <w:left w:val="single" w:sz="4" w:space="0" w:color="auto"/>
              <w:bottom w:val="single" w:sz="4" w:space="0" w:color="auto"/>
              <w:right w:val="single" w:sz="4" w:space="0" w:color="auto"/>
            </w:tcBorders>
            <w:shd w:val="clear" w:color="auto" w:fill="auto"/>
            <w:vAlign w:val="center"/>
          </w:tcPr>
          <w:p w14:paraId="6A748C4B" w14:textId="6D52090F" w:rsidR="004D3933" w:rsidRPr="0064622B" w:rsidRDefault="004D3933" w:rsidP="004D3933">
            <w:pPr>
              <w:rPr>
                <w:rFonts w:ascii="Calibri Light" w:hAnsi="Calibri Light"/>
                <w:color w:val="000000"/>
                <w:sz w:val="10"/>
              </w:rPr>
            </w:pPr>
            <w:r w:rsidRPr="00D21535">
              <w:rPr>
                <w:b/>
                <w:bCs/>
                <w:color w:val="000000"/>
              </w:rPr>
              <w:t>Conditionneuse sous vide à cloche :</w:t>
            </w:r>
          </w:p>
        </w:tc>
        <w:tc>
          <w:tcPr>
            <w:tcW w:w="850" w:type="dxa"/>
            <w:tcBorders>
              <w:top w:val="single" w:sz="4" w:space="0" w:color="auto"/>
              <w:left w:val="nil"/>
              <w:bottom w:val="single" w:sz="4" w:space="0" w:color="auto"/>
              <w:right w:val="single" w:sz="4" w:space="0" w:color="auto"/>
            </w:tcBorders>
            <w:shd w:val="clear" w:color="auto" w:fill="auto"/>
          </w:tcPr>
          <w:p w14:paraId="1437067F" w14:textId="269D9915"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1E00E32C" w14:textId="318CEA45"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2317C8D5"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2804F8B"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78823A"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28D923" w14:textId="77777777" w:rsidR="004D3933" w:rsidRPr="00151738" w:rsidRDefault="004D3933" w:rsidP="004D3933">
            <w:pPr>
              <w:jc w:val="center"/>
              <w:rPr>
                <w:rFonts w:ascii="Century Gothic" w:hAnsi="Century Gothic"/>
                <w:b/>
                <w:sz w:val="20"/>
                <w:szCs w:val="20"/>
              </w:rPr>
            </w:pPr>
          </w:p>
        </w:tc>
      </w:tr>
      <w:tr w:rsidR="004D3933" w14:paraId="72FDCB55"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7954BB3D" w14:textId="7F328459" w:rsidR="004D3933" w:rsidRPr="00BA24DE" w:rsidRDefault="004D3933" w:rsidP="004D3933">
            <w:pPr>
              <w:jc w:val="center"/>
              <w:rPr>
                <w:rFonts w:ascii="Century Gothic" w:hAnsi="Century Gothic"/>
                <w:b/>
                <w:sz w:val="22"/>
                <w:szCs w:val="22"/>
              </w:rPr>
            </w:pPr>
            <w:r>
              <w:rPr>
                <w:rFonts w:ascii="Century Gothic" w:hAnsi="Century Gothic"/>
                <w:b/>
                <w:sz w:val="22"/>
                <w:szCs w:val="22"/>
              </w:rPr>
              <w:t>8</w:t>
            </w:r>
          </w:p>
        </w:tc>
        <w:tc>
          <w:tcPr>
            <w:tcW w:w="3772" w:type="dxa"/>
            <w:tcBorders>
              <w:top w:val="nil"/>
              <w:left w:val="single" w:sz="4" w:space="0" w:color="auto"/>
              <w:bottom w:val="single" w:sz="4" w:space="0" w:color="auto"/>
              <w:right w:val="single" w:sz="4" w:space="0" w:color="auto"/>
            </w:tcBorders>
            <w:shd w:val="clear" w:color="auto" w:fill="auto"/>
            <w:vAlign w:val="center"/>
          </w:tcPr>
          <w:p w14:paraId="429FFCA9" w14:textId="500C4CEE" w:rsidR="004D3933" w:rsidRPr="004E793F" w:rsidRDefault="004D3933" w:rsidP="004D3933">
            <w:pPr>
              <w:rPr>
                <w:color w:val="000000"/>
              </w:rPr>
            </w:pPr>
            <w:r w:rsidRPr="00D21535">
              <w:rPr>
                <w:b/>
                <w:bCs/>
                <w:color w:val="000000"/>
              </w:rPr>
              <w:t>Broyeur Mélangeur produits frais :</w:t>
            </w:r>
          </w:p>
        </w:tc>
        <w:tc>
          <w:tcPr>
            <w:tcW w:w="850" w:type="dxa"/>
            <w:tcBorders>
              <w:top w:val="single" w:sz="4" w:space="0" w:color="auto"/>
              <w:left w:val="nil"/>
              <w:bottom w:val="single" w:sz="4" w:space="0" w:color="auto"/>
              <w:right w:val="single" w:sz="4" w:space="0" w:color="auto"/>
            </w:tcBorders>
            <w:shd w:val="clear" w:color="auto" w:fill="auto"/>
          </w:tcPr>
          <w:p w14:paraId="0EACAFA5" w14:textId="07068436"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11DB1507" w14:textId="06042652" w:rsidR="004D3933" w:rsidRPr="00BA24DE"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1CC256FB"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8F9FD1"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F2FD74"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F20D87" w14:textId="77777777" w:rsidR="004D3933" w:rsidRPr="00151738" w:rsidRDefault="004D3933" w:rsidP="004D3933">
            <w:pPr>
              <w:jc w:val="center"/>
              <w:rPr>
                <w:rFonts w:ascii="Century Gothic" w:hAnsi="Century Gothic"/>
                <w:b/>
                <w:sz w:val="20"/>
                <w:szCs w:val="20"/>
              </w:rPr>
            </w:pPr>
          </w:p>
        </w:tc>
      </w:tr>
      <w:tr w:rsidR="004D3933" w14:paraId="574EE3DD"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D6E6D2D" w14:textId="02F03762" w:rsidR="004D3933" w:rsidRPr="008177D9" w:rsidRDefault="004D3933" w:rsidP="004D3933">
            <w:pPr>
              <w:jc w:val="center"/>
              <w:rPr>
                <w:rFonts w:ascii="Calibri" w:hAnsi="Calibri" w:cs="Calibri"/>
                <w:b/>
                <w:bCs/>
              </w:rPr>
            </w:pPr>
            <w:r>
              <w:rPr>
                <w:rFonts w:ascii="Century Gothic" w:hAnsi="Century Gothic"/>
                <w:b/>
                <w:sz w:val="22"/>
                <w:szCs w:val="22"/>
              </w:rPr>
              <w:t>9</w:t>
            </w:r>
          </w:p>
        </w:tc>
        <w:tc>
          <w:tcPr>
            <w:tcW w:w="3772" w:type="dxa"/>
            <w:tcBorders>
              <w:top w:val="nil"/>
              <w:left w:val="single" w:sz="4" w:space="0" w:color="auto"/>
              <w:bottom w:val="single" w:sz="4" w:space="0" w:color="auto"/>
              <w:right w:val="single" w:sz="4" w:space="0" w:color="auto"/>
            </w:tcBorders>
            <w:shd w:val="clear" w:color="auto" w:fill="auto"/>
            <w:vAlign w:val="center"/>
          </w:tcPr>
          <w:p w14:paraId="548953D0" w14:textId="77777777" w:rsidR="004D3933" w:rsidRPr="00D21535" w:rsidRDefault="004D3933" w:rsidP="004D3933">
            <w:pPr>
              <w:rPr>
                <w:color w:val="000000"/>
                <w:sz w:val="8"/>
                <w:u w:val="single"/>
              </w:rPr>
            </w:pPr>
          </w:p>
          <w:p w14:paraId="605EFD09" w14:textId="336128A9" w:rsidR="004D3933" w:rsidRPr="008177D9" w:rsidRDefault="004D3933" w:rsidP="004D3933">
            <w:pPr>
              <w:rPr>
                <w:rFonts w:ascii="Calibri" w:hAnsi="Calibri" w:cs="Calibri"/>
                <w:b/>
                <w:bCs/>
              </w:rPr>
            </w:pPr>
            <w:r w:rsidRPr="00D21535">
              <w:rPr>
                <w:rFonts w:ascii="Calibri" w:hAnsi="Calibri" w:cs="Calibri"/>
                <w:b/>
                <w:bCs/>
              </w:rPr>
              <w:t>Autoclave 50 litres minimum :</w:t>
            </w:r>
          </w:p>
        </w:tc>
        <w:tc>
          <w:tcPr>
            <w:tcW w:w="850" w:type="dxa"/>
            <w:tcBorders>
              <w:top w:val="single" w:sz="4" w:space="0" w:color="auto"/>
              <w:left w:val="nil"/>
              <w:bottom w:val="single" w:sz="4" w:space="0" w:color="auto"/>
              <w:right w:val="single" w:sz="4" w:space="0" w:color="auto"/>
            </w:tcBorders>
            <w:shd w:val="clear" w:color="auto" w:fill="auto"/>
          </w:tcPr>
          <w:p w14:paraId="371E2A1F" w14:textId="200ACD55"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1B42B7AA" w14:textId="683ED5AD"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698CA469"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8C3E10"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35D78F"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9B6A6F" w14:textId="77777777" w:rsidR="004D3933" w:rsidRPr="00151738" w:rsidRDefault="004D3933" w:rsidP="004D3933">
            <w:pPr>
              <w:jc w:val="center"/>
              <w:rPr>
                <w:rFonts w:ascii="Century Gothic" w:hAnsi="Century Gothic"/>
                <w:b/>
                <w:sz w:val="20"/>
                <w:szCs w:val="20"/>
              </w:rPr>
            </w:pPr>
          </w:p>
        </w:tc>
      </w:tr>
      <w:tr w:rsidR="004D3933" w14:paraId="39F04739"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8887054" w14:textId="31619A8F" w:rsidR="004D3933" w:rsidRPr="008177D9" w:rsidRDefault="004D3933" w:rsidP="004D3933">
            <w:pPr>
              <w:jc w:val="center"/>
              <w:rPr>
                <w:rFonts w:ascii="Calibri" w:hAnsi="Calibri" w:cs="Calibri"/>
                <w:b/>
                <w:bCs/>
              </w:rPr>
            </w:pPr>
            <w:r>
              <w:rPr>
                <w:rFonts w:ascii="Century Gothic" w:hAnsi="Century Gothic"/>
                <w:b/>
                <w:sz w:val="22"/>
                <w:szCs w:val="22"/>
              </w:rPr>
              <w:t>10</w:t>
            </w:r>
          </w:p>
        </w:tc>
        <w:tc>
          <w:tcPr>
            <w:tcW w:w="3772" w:type="dxa"/>
            <w:tcBorders>
              <w:top w:val="nil"/>
              <w:left w:val="single" w:sz="4" w:space="0" w:color="auto"/>
              <w:bottom w:val="single" w:sz="4" w:space="0" w:color="auto"/>
              <w:right w:val="single" w:sz="4" w:space="0" w:color="auto"/>
            </w:tcBorders>
            <w:shd w:val="clear" w:color="auto" w:fill="auto"/>
            <w:vAlign w:val="center"/>
          </w:tcPr>
          <w:p w14:paraId="7549EE3A" w14:textId="08733E83" w:rsidR="004D3933" w:rsidRPr="008177D9" w:rsidRDefault="004D3933" w:rsidP="004D3933">
            <w:pPr>
              <w:rPr>
                <w:rFonts w:ascii="Calibri" w:hAnsi="Calibri" w:cs="Calibri"/>
                <w:b/>
                <w:bCs/>
              </w:rPr>
            </w:pPr>
            <w:r w:rsidRPr="00D21535">
              <w:rPr>
                <w:rFonts w:ascii="Calibri" w:hAnsi="Calibri" w:cs="Calibri"/>
                <w:b/>
                <w:bCs/>
              </w:rPr>
              <w:t>Peleur/Blancheur /Refroidisseur :</w:t>
            </w:r>
          </w:p>
        </w:tc>
        <w:tc>
          <w:tcPr>
            <w:tcW w:w="850" w:type="dxa"/>
            <w:tcBorders>
              <w:top w:val="single" w:sz="4" w:space="0" w:color="auto"/>
              <w:left w:val="nil"/>
              <w:bottom w:val="single" w:sz="4" w:space="0" w:color="auto"/>
              <w:right w:val="single" w:sz="4" w:space="0" w:color="auto"/>
            </w:tcBorders>
            <w:shd w:val="clear" w:color="auto" w:fill="auto"/>
          </w:tcPr>
          <w:p w14:paraId="30450B40" w14:textId="5973F4D1" w:rsidR="004D3933" w:rsidRDefault="004D3933" w:rsidP="004D3933">
            <w:pPr>
              <w:jc w:val="center"/>
            </w:pPr>
            <w:r w:rsidRPr="008E444E">
              <w:t>U</w:t>
            </w:r>
          </w:p>
        </w:tc>
        <w:tc>
          <w:tcPr>
            <w:tcW w:w="993" w:type="dxa"/>
            <w:tcBorders>
              <w:top w:val="nil"/>
              <w:left w:val="nil"/>
              <w:bottom w:val="single" w:sz="8" w:space="0" w:color="000000"/>
              <w:right w:val="single" w:sz="8" w:space="0" w:color="000000"/>
            </w:tcBorders>
            <w:shd w:val="clear" w:color="auto" w:fill="auto"/>
            <w:vAlign w:val="center"/>
          </w:tcPr>
          <w:p w14:paraId="63CD6A8B" w14:textId="4D984F66" w:rsidR="004D3933" w:rsidRPr="003F1085" w:rsidRDefault="004D3933" w:rsidP="004D3933">
            <w:pPr>
              <w:jc w:val="center"/>
              <w:rPr>
                <w:rFonts w:ascii="Calibri" w:hAnsi="Calibri" w:cs="Calibri"/>
                <w:sz w:val="20"/>
                <w:szCs w:val="20"/>
              </w:rPr>
            </w:pPr>
            <w:r>
              <w:rPr>
                <w:rFonts w:ascii="Arial" w:hAnsi="Arial" w:cs="Arial"/>
              </w:rPr>
              <w:t>1</w:t>
            </w:r>
          </w:p>
        </w:tc>
        <w:tc>
          <w:tcPr>
            <w:tcW w:w="992" w:type="dxa"/>
            <w:tcBorders>
              <w:top w:val="single" w:sz="4" w:space="0" w:color="auto"/>
              <w:bottom w:val="single" w:sz="4" w:space="0" w:color="auto"/>
              <w:right w:val="single" w:sz="4" w:space="0" w:color="auto"/>
            </w:tcBorders>
          </w:tcPr>
          <w:p w14:paraId="5A7D3D99"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1B0EE07"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A8350B"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07D12C" w14:textId="77777777" w:rsidR="004D3933" w:rsidRPr="00151738" w:rsidRDefault="004D3933" w:rsidP="004D3933">
            <w:pPr>
              <w:jc w:val="center"/>
              <w:rPr>
                <w:rFonts w:ascii="Century Gothic" w:hAnsi="Century Gothic"/>
                <w:b/>
                <w:sz w:val="20"/>
                <w:szCs w:val="20"/>
              </w:rPr>
            </w:pPr>
          </w:p>
        </w:tc>
      </w:tr>
      <w:tr w:rsidR="004D3933" w14:paraId="7452FCBE"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1E91F10" w14:textId="4831E3E8" w:rsidR="004D3933" w:rsidRDefault="004D3933" w:rsidP="004D3933">
            <w:pPr>
              <w:jc w:val="center"/>
              <w:rPr>
                <w:rFonts w:ascii="Century Gothic" w:hAnsi="Century Gothic"/>
                <w:b/>
                <w:sz w:val="22"/>
                <w:szCs w:val="22"/>
              </w:rPr>
            </w:pPr>
            <w:r>
              <w:rPr>
                <w:rFonts w:ascii="Century Gothic" w:hAnsi="Century Gothic"/>
                <w:b/>
                <w:sz w:val="22"/>
                <w:szCs w:val="22"/>
              </w:rPr>
              <w:lastRenderedPageBreak/>
              <w:t>11</w:t>
            </w:r>
          </w:p>
        </w:tc>
        <w:tc>
          <w:tcPr>
            <w:tcW w:w="3772" w:type="dxa"/>
            <w:tcBorders>
              <w:top w:val="nil"/>
              <w:left w:val="single" w:sz="4" w:space="0" w:color="auto"/>
              <w:bottom w:val="single" w:sz="4" w:space="0" w:color="auto"/>
              <w:right w:val="single" w:sz="4" w:space="0" w:color="auto"/>
            </w:tcBorders>
            <w:shd w:val="clear" w:color="auto" w:fill="auto"/>
            <w:vAlign w:val="center"/>
          </w:tcPr>
          <w:p w14:paraId="77597BFB" w14:textId="3D011D96" w:rsidR="004D3933" w:rsidRPr="004E793F" w:rsidRDefault="004D3933" w:rsidP="004D3933">
            <w:pPr>
              <w:rPr>
                <w:b/>
                <w:bCs/>
                <w:color w:val="000000"/>
                <w:sz w:val="8"/>
                <w:u w:val="single"/>
              </w:rPr>
            </w:pPr>
            <w:r w:rsidRPr="00D21535">
              <w:rPr>
                <w:rFonts w:ascii="Calibri" w:hAnsi="Calibri" w:cs="Calibri"/>
                <w:b/>
                <w:bCs/>
              </w:rPr>
              <w:t>Découpe légume</w:t>
            </w:r>
          </w:p>
        </w:tc>
        <w:tc>
          <w:tcPr>
            <w:tcW w:w="850" w:type="dxa"/>
            <w:tcBorders>
              <w:top w:val="single" w:sz="4" w:space="0" w:color="auto"/>
              <w:left w:val="nil"/>
              <w:bottom w:val="single" w:sz="4" w:space="0" w:color="auto"/>
              <w:right w:val="single" w:sz="4" w:space="0" w:color="auto"/>
            </w:tcBorders>
            <w:shd w:val="clear" w:color="auto" w:fill="auto"/>
          </w:tcPr>
          <w:p w14:paraId="3EF63DDA" w14:textId="5EC07F39"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sidRPr="00F36974">
              <w:t>U</w:t>
            </w:r>
          </w:p>
        </w:tc>
        <w:tc>
          <w:tcPr>
            <w:tcW w:w="993" w:type="dxa"/>
            <w:tcBorders>
              <w:top w:val="nil"/>
              <w:left w:val="nil"/>
              <w:bottom w:val="single" w:sz="8" w:space="0" w:color="000000"/>
              <w:right w:val="single" w:sz="8" w:space="0" w:color="000000"/>
            </w:tcBorders>
            <w:shd w:val="clear" w:color="auto" w:fill="auto"/>
            <w:vAlign w:val="center"/>
          </w:tcPr>
          <w:p w14:paraId="07AF9CCE" w14:textId="672AD811"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771F3EAF"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B4B417"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36D9B37"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E8640C" w14:textId="77777777" w:rsidR="004D3933" w:rsidRPr="00151738" w:rsidRDefault="004D3933" w:rsidP="004D3933">
            <w:pPr>
              <w:jc w:val="center"/>
              <w:rPr>
                <w:rFonts w:ascii="Century Gothic" w:hAnsi="Century Gothic"/>
                <w:b/>
                <w:sz w:val="20"/>
                <w:szCs w:val="20"/>
              </w:rPr>
            </w:pPr>
          </w:p>
        </w:tc>
      </w:tr>
      <w:tr w:rsidR="004D3933" w14:paraId="4A76A6FB"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EB703CE" w14:textId="6ED8E951" w:rsidR="004D3933" w:rsidRDefault="004D3933" w:rsidP="004D3933">
            <w:pPr>
              <w:jc w:val="center"/>
              <w:rPr>
                <w:rFonts w:ascii="Century Gothic" w:hAnsi="Century Gothic"/>
                <w:b/>
                <w:sz w:val="22"/>
                <w:szCs w:val="22"/>
              </w:rPr>
            </w:pPr>
            <w:r>
              <w:rPr>
                <w:rFonts w:ascii="Century Gothic" w:hAnsi="Century Gothic"/>
                <w:b/>
                <w:sz w:val="22"/>
                <w:szCs w:val="22"/>
              </w:rPr>
              <w:t>12</w:t>
            </w:r>
          </w:p>
        </w:tc>
        <w:tc>
          <w:tcPr>
            <w:tcW w:w="3772" w:type="dxa"/>
            <w:tcBorders>
              <w:top w:val="nil"/>
              <w:left w:val="single" w:sz="4" w:space="0" w:color="auto"/>
              <w:bottom w:val="single" w:sz="4" w:space="0" w:color="auto"/>
              <w:right w:val="single" w:sz="4" w:space="0" w:color="auto"/>
            </w:tcBorders>
            <w:shd w:val="clear" w:color="auto" w:fill="auto"/>
            <w:vAlign w:val="center"/>
          </w:tcPr>
          <w:p w14:paraId="3E19B633" w14:textId="127BC2DD" w:rsidR="004D3933" w:rsidRPr="004E793F" w:rsidRDefault="004D3933" w:rsidP="004D3933">
            <w:pPr>
              <w:rPr>
                <w:b/>
                <w:bCs/>
                <w:color w:val="000000"/>
                <w:sz w:val="8"/>
                <w:u w:val="single"/>
              </w:rPr>
            </w:pPr>
            <w:r w:rsidRPr="00527346">
              <w:rPr>
                <w:rFonts w:ascii="Calibri" w:hAnsi="Calibri" w:cs="Calibri"/>
                <w:b/>
                <w:bCs/>
              </w:rPr>
              <w:t>Sertisseuse de boite de conserves rondes :</w:t>
            </w:r>
          </w:p>
        </w:tc>
        <w:tc>
          <w:tcPr>
            <w:tcW w:w="850" w:type="dxa"/>
            <w:tcBorders>
              <w:top w:val="single" w:sz="4" w:space="0" w:color="auto"/>
              <w:left w:val="nil"/>
              <w:bottom w:val="single" w:sz="4" w:space="0" w:color="auto"/>
              <w:right w:val="single" w:sz="4" w:space="0" w:color="auto"/>
            </w:tcBorders>
            <w:shd w:val="clear" w:color="auto" w:fill="auto"/>
          </w:tcPr>
          <w:p w14:paraId="7B6F9D7D" w14:textId="19DD9137" w:rsidR="004D3933" w:rsidRDefault="004D3933" w:rsidP="004D3933">
            <w:pPr>
              <w:jc w:val="center"/>
            </w:pPr>
            <w:r w:rsidRPr="00F36974">
              <w:t>U</w:t>
            </w:r>
          </w:p>
        </w:tc>
        <w:tc>
          <w:tcPr>
            <w:tcW w:w="993" w:type="dxa"/>
            <w:tcBorders>
              <w:top w:val="nil"/>
              <w:left w:val="nil"/>
              <w:bottom w:val="single" w:sz="8" w:space="0" w:color="000000"/>
              <w:right w:val="single" w:sz="8" w:space="0" w:color="000000"/>
            </w:tcBorders>
            <w:shd w:val="clear" w:color="auto" w:fill="auto"/>
            <w:vAlign w:val="center"/>
          </w:tcPr>
          <w:p w14:paraId="03F9B1E2" w14:textId="71AFE01C"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1D29ED1E"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C7A4C59"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CFD1DE"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B2FBE8" w14:textId="77777777" w:rsidR="004D3933" w:rsidRPr="00151738" w:rsidRDefault="004D3933" w:rsidP="004D3933">
            <w:pPr>
              <w:jc w:val="center"/>
              <w:rPr>
                <w:rFonts w:ascii="Century Gothic" w:hAnsi="Century Gothic"/>
                <w:b/>
                <w:sz w:val="20"/>
                <w:szCs w:val="20"/>
              </w:rPr>
            </w:pPr>
          </w:p>
        </w:tc>
      </w:tr>
      <w:tr w:rsidR="004D3933" w14:paraId="42564924"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44F0D1C3" w14:textId="30EF4445" w:rsidR="004D3933" w:rsidRDefault="004D3933" w:rsidP="004D3933">
            <w:pPr>
              <w:jc w:val="center"/>
              <w:rPr>
                <w:rFonts w:ascii="Century Gothic" w:hAnsi="Century Gothic"/>
                <w:b/>
                <w:sz w:val="22"/>
                <w:szCs w:val="22"/>
              </w:rPr>
            </w:pPr>
            <w:r>
              <w:rPr>
                <w:rFonts w:ascii="Century Gothic" w:hAnsi="Century Gothic"/>
                <w:b/>
                <w:sz w:val="22"/>
                <w:szCs w:val="22"/>
              </w:rPr>
              <w:t>13</w:t>
            </w:r>
          </w:p>
        </w:tc>
        <w:tc>
          <w:tcPr>
            <w:tcW w:w="3772" w:type="dxa"/>
            <w:tcBorders>
              <w:top w:val="nil"/>
              <w:left w:val="single" w:sz="4" w:space="0" w:color="auto"/>
              <w:bottom w:val="single" w:sz="4" w:space="0" w:color="auto"/>
              <w:right w:val="single" w:sz="4" w:space="0" w:color="auto"/>
            </w:tcBorders>
            <w:shd w:val="clear" w:color="auto" w:fill="auto"/>
            <w:vAlign w:val="center"/>
          </w:tcPr>
          <w:p w14:paraId="661AD671" w14:textId="77777777" w:rsidR="004D3933" w:rsidRDefault="004D3933" w:rsidP="004D3933">
            <w:pPr>
              <w:rPr>
                <w:rFonts w:ascii="Calibri" w:hAnsi="Calibri" w:cs="Calibri"/>
                <w:b/>
                <w:bCs/>
              </w:rPr>
            </w:pPr>
            <w:r w:rsidRPr="00527346">
              <w:rPr>
                <w:rFonts w:ascii="Calibri" w:hAnsi="Calibri" w:cs="Calibri"/>
                <w:b/>
                <w:bCs/>
              </w:rPr>
              <w:t>Tamiseuse :</w:t>
            </w:r>
          </w:p>
          <w:p w14:paraId="1403764C" w14:textId="77777777" w:rsidR="004D3933" w:rsidRPr="004E793F" w:rsidRDefault="004D3933" w:rsidP="004D3933">
            <w:pPr>
              <w:rPr>
                <w:b/>
                <w:bCs/>
                <w:color w:val="000000"/>
                <w:sz w:val="8"/>
                <w:u w:val="single"/>
              </w:rPr>
            </w:pPr>
          </w:p>
        </w:tc>
        <w:tc>
          <w:tcPr>
            <w:tcW w:w="850" w:type="dxa"/>
            <w:tcBorders>
              <w:top w:val="single" w:sz="4" w:space="0" w:color="auto"/>
              <w:left w:val="nil"/>
              <w:bottom w:val="single" w:sz="4" w:space="0" w:color="auto"/>
              <w:right w:val="single" w:sz="4" w:space="0" w:color="auto"/>
            </w:tcBorders>
            <w:shd w:val="clear" w:color="auto" w:fill="auto"/>
          </w:tcPr>
          <w:p w14:paraId="63DE039F" w14:textId="6418A6D9" w:rsidR="004D3933" w:rsidRDefault="004D3933" w:rsidP="004D3933">
            <w:pPr>
              <w:jc w:val="center"/>
            </w:pPr>
            <w:r w:rsidRPr="00F36974">
              <w:t>U</w:t>
            </w:r>
          </w:p>
        </w:tc>
        <w:tc>
          <w:tcPr>
            <w:tcW w:w="993" w:type="dxa"/>
            <w:tcBorders>
              <w:top w:val="nil"/>
              <w:left w:val="nil"/>
              <w:bottom w:val="single" w:sz="8" w:space="0" w:color="000000"/>
              <w:right w:val="single" w:sz="8" w:space="0" w:color="000000"/>
            </w:tcBorders>
            <w:shd w:val="clear" w:color="auto" w:fill="auto"/>
            <w:vAlign w:val="center"/>
          </w:tcPr>
          <w:p w14:paraId="573DC593" w14:textId="03358D82"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77D177EF"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F2FC5E"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9C87565"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4C75F6" w14:textId="77777777" w:rsidR="004D3933" w:rsidRPr="00151738" w:rsidRDefault="004D3933" w:rsidP="004D3933">
            <w:pPr>
              <w:jc w:val="center"/>
              <w:rPr>
                <w:rFonts w:ascii="Century Gothic" w:hAnsi="Century Gothic"/>
                <w:b/>
                <w:sz w:val="20"/>
                <w:szCs w:val="20"/>
              </w:rPr>
            </w:pPr>
          </w:p>
        </w:tc>
      </w:tr>
      <w:tr w:rsidR="004D3933" w14:paraId="20974E7B"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340BDB4" w14:textId="2EA1A2EA" w:rsidR="004D3933" w:rsidRDefault="004D3933" w:rsidP="004D3933">
            <w:pPr>
              <w:jc w:val="center"/>
              <w:rPr>
                <w:rFonts w:ascii="Century Gothic" w:hAnsi="Century Gothic"/>
                <w:b/>
                <w:sz w:val="22"/>
                <w:szCs w:val="22"/>
              </w:rPr>
            </w:pPr>
            <w:r>
              <w:rPr>
                <w:rFonts w:ascii="Century Gothic" w:hAnsi="Century Gothic"/>
                <w:b/>
                <w:sz w:val="22"/>
                <w:szCs w:val="22"/>
              </w:rPr>
              <w:t>14</w:t>
            </w:r>
          </w:p>
        </w:tc>
        <w:tc>
          <w:tcPr>
            <w:tcW w:w="3772" w:type="dxa"/>
            <w:tcBorders>
              <w:top w:val="nil"/>
              <w:left w:val="single" w:sz="4" w:space="0" w:color="auto"/>
              <w:bottom w:val="single" w:sz="4" w:space="0" w:color="auto"/>
              <w:right w:val="single" w:sz="4" w:space="0" w:color="auto"/>
            </w:tcBorders>
            <w:shd w:val="clear" w:color="auto" w:fill="auto"/>
            <w:vAlign w:val="center"/>
          </w:tcPr>
          <w:p w14:paraId="65BA4AC6" w14:textId="09F3BA23" w:rsidR="004D3933" w:rsidRPr="004E793F" w:rsidRDefault="004D3933" w:rsidP="004D3933">
            <w:pPr>
              <w:rPr>
                <w:b/>
                <w:bCs/>
                <w:color w:val="000000"/>
                <w:sz w:val="8"/>
                <w:u w:val="single"/>
              </w:rPr>
            </w:pPr>
            <w:r w:rsidRPr="00527346">
              <w:rPr>
                <w:rFonts w:ascii="Calibri" w:hAnsi="Calibri" w:cs="Calibri"/>
                <w:b/>
                <w:bCs/>
              </w:rPr>
              <w:t>Séchoir avec plateaux et support :</w:t>
            </w:r>
          </w:p>
        </w:tc>
        <w:tc>
          <w:tcPr>
            <w:tcW w:w="850" w:type="dxa"/>
            <w:tcBorders>
              <w:top w:val="single" w:sz="4" w:space="0" w:color="auto"/>
              <w:left w:val="nil"/>
              <w:bottom w:val="single" w:sz="4" w:space="0" w:color="auto"/>
              <w:right w:val="single" w:sz="4" w:space="0" w:color="auto"/>
            </w:tcBorders>
            <w:shd w:val="clear" w:color="auto" w:fill="auto"/>
          </w:tcPr>
          <w:p w14:paraId="36D38A77" w14:textId="20C5B1B2" w:rsidR="004D3933" w:rsidRDefault="004D3933" w:rsidP="004D3933">
            <w:pPr>
              <w:jc w:val="center"/>
            </w:pPr>
            <w:r w:rsidRPr="00F36974">
              <w:t>U</w:t>
            </w:r>
          </w:p>
        </w:tc>
        <w:tc>
          <w:tcPr>
            <w:tcW w:w="993" w:type="dxa"/>
            <w:tcBorders>
              <w:top w:val="nil"/>
              <w:left w:val="nil"/>
              <w:bottom w:val="single" w:sz="8" w:space="0" w:color="000000"/>
              <w:right w:val="single" w:sz="8" w:space="0" w:color="000000"/>
            </w:tcBorders>
            <w:shd w:val="clear" w:color="auto" w:fill="auto"/>
            <w:vAlign w:val="center"/>
          </w:tcPr>
          <w:p w14:paraId="6C73BD5C" w14:textId="3882671B"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2F34733A"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3534D7"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638DB7F"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49643D" w14:textId="77777777" w:rsidR="004D3933" w:rsidRPr="00151738" w:rsidRDefault="004D3933" w:rsidP="004D3933">
            <w:pPr>
              <w:jc w:val="center"/>
              <w:rPr>
                <w:rFonts w:ascii="Century Gothic" w:hAnsi="Century Gothic"/>
                <w:b/>
                <w:sz w:val="20"/>
                <w:szCs w:val="20"/>
              </w:rPr>
            </w:pPr>
          </w:p>
        </w:tc>
      </w:tr>
      <w:tr w:rsidR="004D3933" w14:paraId="6156D454"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67AA81C0" w14:textId="66387CFF" w:rsidR="004D3933" w:rsidRPr="004E793F" w:rsidRDefault="004D3933" w:rsidP="004D3933">
            <w:pPr>
              <w:jc w:val="center"/>
              <w:rPr>
                <w:rFonts w:ascii="Century Gothic" w:hAnsi="Century Gothic"/>
                <w:b/>
                <w:sz w:val="22"/>
                <w:szCs w:val="22"/>
              </w:rPr>
            </w:pPr>
            <w:r>
              <w:rPr>
                <w:rFonts w:ascii="Century Gothic" w:hAnsi="Century Gothic"/>
                <w:b/>
                <w:sz w:val="22"/>
                <w:szCs w:val="22"/>
              </w:rPr>
              <w:t>15</w:t>
            </w:r>
          </w:p>
        </w:tc>
        <w:tc>
          <w:tcPr>
            <w:tcW w:w="3772" w:type="dxa"/>
            <w:tcBorders>
              <w:top w:val="nil"/>
              <w:left w:val="single" w:sz="4" w:space="0" w:color="auto"/>
              <w:bottom w:val="single" w:sz="4" w:space="0" w:color="auto"/>
              <w:right w:val="single" w:sz="4" w:space="0" w:color="auto"/>
            </w:tcBorders>
            <w:shd w:val="clear" w:color="auto" w:fill="auto"/>
            <w:vAlign w:val="center"/>
          </w:tcPr>
          <w:p w14:paraId="202029E4" w14:textId="77777777" w:rsidR="004D3933" w:rsidRPr="0064622B" w:rsidRDefault="004D3933" w:rsidP="004D3933">
            <w:pPr>
              <w:rPr>
                <w:b/>
                <w:bCs/>
                <w:color w:val="000000"/>
                <w:sz w:val="8"/>
                <w:u w:val="single"/>
              </w:rPr>
            </w:pPr>
          </w:p>
          <w:p w14:paraId="13407E04" w14:textId="0CF3CED9" w:rsidR="004D3933" w:rsidRPr="0064622B" w:rsidRDefault="004D3933" w:rsidP="004D3933">
            <w:pPr>
              <w:rPr>
                <w:rFonts w:ascii="Calibri Light" w:hAnsi="Calibri Light"/>
                <w:color w:val="000000"/>
                <w:sz w:val="10"/>
              </w:rPr>
            </w:pPr>
            <w:r w:rsidRPr="00527346">
              <w:rPr>
                <w:rFonts w:ascii="Calibri" w:hAnsi="Calibri" w:cs="Calibri"/>
                <w:b/>
                <w:bCs/>
              </w:rPr>
              <w:t>Compresseur d'air :</w:t>
            </w:r>
          </w:p>
        </w:tc>
        <w:tc>
          <w:tcPr>
            <w:tcW w:w="850" w:type="dxa"/>
            <w:tcBorders>
              <w:top w:val="single" w:sz="4" w:space="0" w:color="auto"/>
              <w:left w:val="nil"/>
              <w:bottom w:val="single" w:sz="4" w:space="0" w:color="auto"/>
              <w:right w:val="single" w:sz="4" w:space="0" w:color="auto"/>
            </w:tcBorders>
            <w:shd w:val="clear" w:color="auto" w:fill="auto"/>
          </w:tcPr>
          <w:p w14:paraId="2C2F1C12" w14:textId="5B3EAB7D" w:rsidR="004D3933" w:rsidRDefault="004D3933" w:rsidP="004D3933">
            <w:pPr>
              <w:jc w:val="center"/>
            </w:pPr>
            <w:r w:rsidRPr="00F36974">
              <w:t>U</w:t>
            </w:r>
          </w:p>
        </w:tc>
        <w:tc>
          <w:tcPr>
            <w:tcW w:w="993" w:type="dxa"/>
            <w:tcBorders>
              <w:top w:val="nil"/>
              <w:left w:val="nil"/>
              <w:bottom w:val="single" w:sz="8" w:space="0" w:color="000000"/>
              <w:right w:val="single" w:sz="8" w:space="0" w:color="000000"/>
            </w:tcBorders>
            <w:shd w:val="clear" w:color="auto" w:fill="auto"/>
            <w:vAlign w:val="center"/>
          </w:tcPr>
          <w:p w14:paraId="2654B65B" w14:textId="7DBA3719"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1AE49668"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6AC2FC"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0C72804"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35725EE" w14:textId="77777777" w:rsidR="004D3933" w:rsidRPr="00151738" w:rsidRDefault="004D3933" w:rsidP="004D3933">
            <w:pPr>
              <w:jc w:val="center"/>
              <w:rPr>
                <w:rFonts w:ascii="Century Gothic" w:hAnsi="Century Gothic"/>
                <w:b/>
                <w:sz w:val="20"/>
                <w:szCs w:val="20"/>
              </w:rPr>
            </w:pPr>
          </w:p>
        </w:tc>
      </w:tr>
      <w:tr w:rsidR="004D3933" w14:paraId="5E816217"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5B1C958C" w14:textId="00530519" w:rsidR="004D3933" w:rsidRPr="00BA24DE" w:rsidRDefault="004D3933" w:rsidP="004D3933">
            <w:pPr>
              <w:jc w:val="center"/>
              <w:rPr>
                <w:rFonts w:ascii="Century Gothic" w:hAnsi="Century Gothic"/>
                <w:b/>
                <w:sz w:val="22"/>
                <w:szCs w:val="22"/>
              </w:rPr>
            </w:pPr>
            <w:r>
              <w:rPr>
                <w:rFonts w:ascii="Century Gothic" w:hAnsi="Century Gothic"/>
                <w:b/>
                <w:sz w:val="22"/>
                <w:szCs w:val="22"/>
              </w:rPr>
              <w:t>16</w:t>
            </w:r>
          </w:p>
        </w:tc>
        <w:tc>
          <w:tcPr>
            <w:tcW w:w="3772" w:type="dxa"/>
            <w:tcBorders>
              <w:top w:val="nil"/>
              <w:left w:val="single" w:sz="4" w:space="0" w:color="auto"/>
              <w:bottom w:val="single" w:sz="4" w:space="0" w:color="auto"/>
              <w:right w:val="single" w:sz="4" w:space="0" w:color="auto"/>
            </w:tcBorders>
            <w:shd w:val="clear" w:color="auto" w:fill="auto"/>
            <w:vAlign w:val="center"/>
          </w:tcPr>
          <w:p w14:paraId="72A1FF70" w14:textId="0BF72E48" w:rsidR="004D3933" w:rsidRPr="00F7758A" w:rsidRDefault="004D3933" w:rsidP="004D3933">
            <w:pPr>
              <w:rPr>
                <w:b/>
                <w:bCs/>
                <w:color w:val="000000"/>
                <w:sz w:val="8"/>
                <w:u w:val="single"/>
              </w:rPr>
            </w:pPr>
            <w:r w:rsidRPr="00527346">
              <w:rPr>
                <w:rFonts w:ascii="Calibri" w:hAnsi="Calibri" w:cs="Calibri"/>
                <w:b/>
                <w:bCs/>
              </w:rPr>
              <w:t>oudeuse à pédale avec support :</w:t>
            </w:r>
          </w:p>
        </w:tc>
        <w:tc>
          <w:tcPr>
            <w:tcW w:w="850" w:type="dxa"/>
            <w:tcBorders>
              <w:top w:val="single" w:sz="4" w:space="0" w:color="auto"/>
              <w:left w:val="nil"/>
              <w:bottom w:val="single" w:sz="4" w:space="0" w:color="auto"/>
              <w:right w:val="single" w:sz="4" w:space="0" w:color="auto"/>
            </w:tcBorders>
            <w:shd w:val="clear" w:color="auto" w:fill="auto"/>
          </w:tcPr>
          <w:p w14:paraId="4BD154E3" w14:textId="0E45D299" w:rsidR="004D3933" w:rsidRDefault="004D3933" w:rsidP="004D3933">
            <w:pPr>
              <w:jc w:val="center"/>
            </w:pPr>
            <w:r w:rsidRPr="00F36974">
              <w:t>U</w:t>
            </w:r>
          </w:p>
        </w:tc>
        <w:tc>
          <w:tcPr>
            <w:tcW w:w="993" w:type="dxa"/>
            <w:tcBorders>
              <w:top w:val="nil"/>
              <w:left w:val="nil"/>
              <w:bottom w:val="nil"/>
              <w:right w:val="single" w:sz="8" w:space="0" w:color="000000"/>
            </w:tcBorders>
            <w:shd w:val="clear" w:color="auto" w:fill="auto"/>
            <w:vAlign w:val="center"/>
          </w:tcPr>
          <w:p w14:paraId="38B26334" w14:textId="6BE0A514" w:rsidR="004D3933" w:rsidRPr="00BA24DE"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2E949A75"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5F648CF"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53D98F"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CE0ACE" w14:textId="77777777" w:rsidR="004D3933" w:rsidRPr="00151738" w:rsidRDefault="004D3933" w:rsidP="004D3933">
            <w:pPr>
              <w:jc w:val="center"/>
              <w:rPr>
                <w:rFonts w:ascii="Century Gothic" w:hAnsi="Century Gothic"/>
                <w:b/>
                <w:sz w:val="20"/>
                <w:szCs w:val="20"/>
              </w:rPr>
            </w:pPr>
          </w:p>
        </w:tc>
      </w:tr>
      <w:tr w:rsidR="004D3933" w14:paraId="6B4D6636"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249D03B8" w14:textId="24B73B5A" w:rsidR="004D3933" w:rsidRDefault="004D3933" w:rsidP="004D3933">
            <w:pPr>
              <w:jc w:val="center"/>
              <w:rPr>
                <w:rFonts w:ascii="Century Gothic" w:hAnsi="Century Gothic"/>
                <w:b/>
                <w:sz w:val="22"/>
                <w:szCs w:val="22"/>
              </w:rPr>
            </w:pPr>
            <w:r>
              <w:rPr>
                <w:rFonts w:ascii="Century Gothic" w:hAnsi="Century Gothic"/>
                <w:b/>
                <w:sz w:val="22"/>
                <w:szCs w:val="22"/>
              </w:rPr>
              <w:t>17</w:t>
            </w:r>
          </w:p>
        </w:tc>
        <w:tc>
          <w:tcPr>
            <w:tcW w:w="3772" w:type="dxa"/>
            <w:tcBorders>
              <w:top w:val="nil"/>
              <w:left w:val="single" w:sz="4" w:space="0" w:color="auto"/>
              <w:bottom w:val="single" w:sz="4" w:space="0" w:color="auto"/>
              <w:right w:val="single" w:sz="4" w:space="0" w:color="auto"/>
            </w:tcBorders>
            <w:shd w:val="clear" w:color="auto" w:fill="auto"/>
            <w:vAlign w:val="center"/>
          </w:tcPr>
          <w:p w14:paraId="36A46AE2" w14:textId="246CC095" w:rsidR="004D3933" w:rsidRPr="00F7758A" w:rsidRDefault="004D3933" w:rsidP="004D3933">
            <w:pPr>
              <w:rPr>
                <w:b/>
                <w:bCs/>
                <w:color w:val="000000"/>
                <w:sz w:val="8"/>
                <w:u w:val="single"/>
              </w:rPr>
            </w:pPr>
            <w:r w:rsidRPr="003A1AEF">
              <w:rPr>
                <w:rFonts w:ascii="Calibri" w:hAnsi="Calibri" w:cs="Calibri"/>
                <w:b/>
                <w:bCs/>
              </w:rPr>
              <w:t>Cuve de fermentation</w:t>
            </w:r>
          </w:p>
        </w:tc>
        <w:tc>
          <w:tcPr>
            <w:tcW w:w="850" w:type="dxa"/>
            <w:tcBorders>
              <w:top w:val="single" w:sz="4" w:space="0" w:color="auto"/>
              <w:left w:val="nil"/>
              <w:bottom w:val="single" w:sz="4" w:space="0" w:color="auto"/>
              <w:right w:val="single" w:sz="4" w:space="0" w:color="auto"/>
            </w:tcBorders>
            <w:shd w:val="clear" w:color="auto" w:fill="auto"/>
          </w:tcPr>
          <w:p w14:paraId="5CA52D0D" w14:textId="27ACF88C" w:rsidR="004D3933" w:rsidRDefault="004D3933" w:rsidP="004D3933">
            <w:pPr>
              <w:jc w:val="center"/>
            </w:pPr>
            <w:r w:rsidRPr="00F36974">
              <w:t>U</w:t>
            </w:r>
          </w:p>
        </w:tc>
        <w:tc>
          <w:tcPr>
            <w:tcW w:w="993" w:type="dxa"/>
            <w:tcBorders>
              <w:top w:val="single" w:sz="8" w:space="0" w:color="auto"/>
              <w:left w:val="nil"/>
              <w:bottom w:val="single" w:sz="8" w:space="0" w:color="auto"/>
              <w:right w:val="single" w:sz="8" w:space="0" w:color="auto"/>
            </w:tcBorders>
            <w:shd w:val="clear" w:color="auto" w:fill="auto"/>
            <w:vAlign w:val="center"/>
          </w:tcPr>
          <w:p w14:paraId="47BE3A77" w14:textId="2429D8CB"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67D5D2E6"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108C26F"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17DFFD"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F8A135" w14:textId="77777777" w:rsidR="004D3933" w:rsidRPr="00151738" w:rsidRDefault="004D3933" w:rsidP="004D3933">
            <w:pPr>
              <w:jc w:val="center"/>
              <w:rPr>
                <w:rFonts w:ascii="Century Gothic" w:hAnsi="Century Gothic"/>
                <w:b/>
                <w:sz w:val="20"/>
                <w:szCs w:val="20"/>
              </w:rPr>
            </w:pPr>
          </w:p>
        </w:tc>
      </w:tr>
      <w:tr w:rsidR="004D3933" w14:paraId="47D7DF82"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13571E68" w14:textId="7B24D700" w:rsidR="004D3933" w:rsidRDefault="004D3933" w:rsidP="004D3933">
            <w:pPr>
              <w:jc w:val="center"/>
              <w:rPr>
                <w:rFonts w:ascii="Century Gothic" w:hAnsi="Century Gothic"/>
                <w:b/>
                <w:sz w:val="22"/>
                <w:szCs w:val="22"/>
              </w:rPr>
            </w:pPr>
            <w:r>
              <w:rPr>
                <w:rFonts w:ascii="Century Gothic" w:hAnsi="Century Gothic"/>
                <w:b/>
                <w:sz w:val="22"/>
                <w:szCs w:val="22"/>
              </w:rPr>
              <w:t>18</w:t>
            </w:r>
          </w:p>
        </w:tc>
        <w:tc>
          <w:tcPr>
            <w:tcW w:w="3772" w:type="dxa"/>
            <w:tcBorders>
              <w:top w:val="nil"/>
              <w:left w:val="single" w:sz="4" w:space="0" w:color="auto"/>
              <w:bottom w:val="single" w:sz="4" w:space="0" w:color="auto"/>
              <w:right w:val="single" w:sz="4" w:space="0" w:color="auto"/>
            </w:tcBorders>
            <w:shd w:val="clear" w:color="auto" w:fill="auto"/>
            <w:vAlign w:val="center"/>
          </w:tcPr>
          <w:p w14:paraId="103627C4" w14:textId="4F590C67" w:rsidR="004D3933" w:rsidRPr="00F7758A" w:rsidRDefault="004D3933" w:rsidP="004D3933">
            <w:pPr>
              <w:rPr>
                <w:b/>
                <w:bCs/>
                <w:color w:val="000000"/>
                <w:sz w:val="8"/>
                <w:u w:val="single"/>
              </w:rPr>
            </w:pPr>
            <w:r w:rsidRPr="003A1AEF">
              <w:rPr>
                <w:rFonts w:ascii="Calibri" w:hAnsi="Calibri" w:cs="Calibri"/>
                <w:b/>
                <w:bCs/>
              </w:rPr>
              <w:t>Adoucisseur minimum 50L :</w:t>
            </w:r>
          </w:p>
        </w:tc>
        <w:tc>
          <w:tcPr>
            <w:tcW w:w="850" w:type="dxa"/>
            <w:tcBorders>
              <w:top w:val="single" w:sz="4" w:space="0" w:color="auto"/>
              <w:left w:val="nil"/>
              <w:bottom w:val="single" w:sz="4" w:space="0" w:color="auto"/>
              <w:right w:val="single" w:sz="4" w:space="0" w:color="auto"/>
            </w:tcBorders>
            <w:shd w:val="clear" w:color="auto" w:fill="auto"/>
          </w:tcPr>
          <w:p w14:paraId="08A05596" w14:textId="31C7D8D8" w:rsidR="004D3933" w:rsidRDefault="004D3933" w:rsidP="004D3933">
            <w:pPr>
              <w:jc w:val="center"/>
            </w:pPr>
            <w:r w:rsidRPr="00F36974">
              <w:t>U</w:t>
            </w:r>
          </w:p>
        </w:tc>
        <w:tc>
          <w:tcPr>
            <w:tcW w:w="993" w:type="dxa"/>
            <w:tcBorders>
              <w:top w:val="nil"/>
              <w:left w:val="nil"/>
              <w:bottom w:val="single" w:sz="8" w:space="0" w:color="auto"/>
              <w:right w:val="single" w:sz="8" w:space="0" w:color="auto"/>
            </w:tcBorders>
            <w:shd w:val="clear" w:color="auto" w:fill="auto"/>
            <w:vAlign w:val="center"/>
          </w:tcPr>
          <w:p w14:paraId="0A0004A2" w14:textId="746EA634"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3DBE639D"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C0050AE"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240A76"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B2363E" w14:textId="77777777" w:rsidR="004D3933" w:rsidRPr="00151738" w:rsidRDefault="004D3933" w:rsidP="004D3933">
            <w:pPr>
              <w:jc w:val="center"/>
              <w:rPr>
                <w:rFonts w:ascii="Century Gothic" w:hAnsi="Century Gothic"/>
                <w:b/>
                <w:sz w:val="20"/>
                <w:szCs w:val="20"/>
              </w:rPr>
            </w:pPr>
          </w:p>
        </w:tc>
      </w:tr>
      <w:tr w:rsidR="004D3933" w14:paraId="78026C00"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3FA66926" w14:textId="263DB525" w:rsidR="004D3933" w:rsidRDefault="004D3933" w:rsidP="004D3933">
            <w:pPr>
              <w:jc w:val="center"/>
              <w:rPr>
                <w:rFonts w:ascii="Century Gothic" w:hAnsi="Century Gothic"/>
                <w:b/>
                <w:sz w:val="22"/>
                <w:szCs w:val="22"/>
              </w:rPr>
            </w:pPr>
            <w:r>
              <w:rPr>
                <w:rFonts w:ascii="Century Gothic" w:hAnsi="Century Gothic"/>
                <w:b/>
                <w:sz w:val="22"/>
                <w:szCs w:val="22"/>
              </w:rPr>
              <w:t>19</w:t>
            </w:r>
          </w:p>
        </w:tc>
        <w:tc>
          <w:tcPr>
            <w:tcW w:w="3772" w:type="dxa"/>
            <w:tcBorders>
              <w:top w:val="nil"/>
              <w:left w:val="single" w:sz="4" w:space="0" w:color="auto"/>
              <w:bottom w:val="single" w:sz="4" w:space="0" w:color="auto"/>
              <w:right w:val="single" w:sz="4" w:space="0" w:color="auto"/>
            </w:tcBorders>
            <w:shd w:val="clear" w:color="auto" w:fill="auto"/>
            <w:vAlign w:val="center"/>
          </w:tcPr>
          <w:p w14:paraId="6E1CB85C" w14:textId="285B0B3C" w:rsidR="004D3933" w:rsidRPr="00214E1C" w:rsidRDefault="004D3933" w:rsidP="004D3933">
            <w:pPr>
              <w:rPr>
                <w:rFonts w:ascii="Calibri" w:hAnsi="Calibri" w:cs="Calibri"/>
              </w:rPr>
            </w:pPr>
            <w:r w:rsidRPr="00CD4C81">
              <w:rPr>
                <w:rFonts w:ascii="Calibri" w:hAnsi="Calibri" w:cs="Calibri"/>
                <w:b/>
                <w:bCs/>
              </w:rPr>
              <w:t>Balance portable 4 kg minimum :</w:t>
            </w:r>
          </w:p>
        </w:tc>
        <w:tc>
          <w:tcPr>
            <w:tcW w:w="850" w:type="dxa"/>
            <w:tcBorders>
              <w:top w:val="single" w:sz="4" w:space="0" w:color="auto"/>
              <w:left w:val="nil"/>
              <w:bottom w:val="single" w:sz="4" w:space="0" w:color="auto"/>
              <w:right w:val="single" w:sz="4" w:space="0" w:color="auto"/>
            </w:tcBorders>
            <w:shd w:val="clear" w:color="auto" w:fill="auto"/>
          </w:tcPr>
          <w:p w14:paraId="5ED98E4B" w14:textId="5AD6A2F8" w:rsidR="004D3933" w:rsidRDefault="004D3933" w:rsidP="004D3933">
            <w:pPr>
              <w:jc w:val="center"/>
            </w:pPr>
            <w:r w:rsidRPr="00F36974">
              <w:t>U</w:t>
            </w:r>
          </w:p>
        </w:tc>
        <w:tc>
          <w:tcPr>
            <w:tcW w:w="993" w:type="dxa"/>
            <w:tcBorders>
              <w:top w:val="nil"/>
              <w:left w:val="single" w:sz="8" w:space="0" w:color="auto"/>
              <w:bottom w:val="single" w:sz="8" w:space="0" w:color="auto"/>
              <w:right w:val="single" w:sz="8" w:space="0" w:color="auto"/>
            </w:tcBorders>
            <w:shd w:val="clear" w:color="auto" w:fill="auto"/>
            <w:vAlign w:val="center"/>
          </w:tcPr>
          <w:p w14:paraId="5B34AA3D" w14:textId="53EB1D83"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0E73BB95"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EFF94E"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3BE552"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D97FA4" w14:textId="77777777" w:rsidR="004D3933" w:rsidRPr="00151738" w:rsidRDefault="004D3933" w:rsidP="004D3933">
            <w:pPr>
              <w:jc w:val="center"/>
              <w:rPr>
                <w:rFonts w:ascii="Century Gothic" w:hAnsi="Century Gothic"/>
                <w:b/>
                <w:sz w:val="20"/>
                <w:szCs w:val="20"/>
              </w:rPr>
            </w:pPr>
          </w:p>
        </w:tc>
      </w:tr>
      <w:tr w:rsidR="004D3933" w14:paraId="29216EED" w14:textId="77777777" w:rsidTr="00E747D7">
        <w:trPr>
          <w:cantSplit/>
          <w:trHeight w:val="555"/>
          <w:jc w:val="center"/>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14:paraId="0FF62966" w14:textId="47CAB884" w:rsidR="004D3933" w:rsidRDefault="004D3933" w:rsidP="004D3933">
            <w:pPr>
              <w:jc w:val="center"/>
              <w:rPr>
                <w:rFonts w:ascii="Century Gothic" w:hAnsi="Century Gothic"/>
                <w:b/>
                <w:sz w:val="22"/>
                <w:szCs w:val="22"/>
              </w:rPr>
            </w:pPr>
            <w:r>
              <w:rPr>
                <w:rFonts w:ascii="Century Gothic" w:hAnsi="Century Gothic"/>
                <w:b/>
                <w:sz w:val="22"/>
                <w:szCs w:val="22"/>
              </w:rPr>
              <w:t>20</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tcPr>
          <w:p w14:paraId="719EE905" w14:textId="471570E0" w:rsidR="004D3933" w:rsidRPr="00F7758A" w:rsidRDefault="004D3933" w:rsidP="004D3933">
            <w:pPr>
              <w:rPr>
                <w:b/>
                <w:bCs/>
                <w:color w:val="000000"/>
                <w:sz w:val="8"/>
                <w:u w:val="single"/>
              </w:rPr>
            </w:pPr>
            <w:r w:rsidRPr="00343D74">
              <w:rPr>
                <w:rFonts w:asciiTheme="majorBidi" w:hAnsiTheme="majorBidi" w:cstheme="majorBidi"/>
                <w:b/>
                <w:bCs/>
                <w:color w:val="000000"/>
                <w:u w:val="single"/>
              </w:rPr>
              <w:t>Tableau de Distribution électrique</w:t>
            </w:r>
          </w:p>
        </w:tc>
        <w:tc>
          <w:tcPr>
            <w:tcW w:w="850" w:type="dxa"/>
            <w:tcBorders>
              <w:top w:val="single" w:sz="4" w:space="0" w:color="auto"/>
              <w:left w:val="nil"/>
              <w:bottom w:val="single" w:sz="4" w:space="0" w:color="auto"/>
              <w:right w:val="single" w:sz="4" w:space="0" w:color="auto"/>
            </w:tcBorders>
            <w:shd w:val="clear" w:color="auto" w:fill="auto"/>
          </w:tcPr>
          <w:p w14:paraId="785E6324" w14:textId="7736EF63" w:rsidR="004D3933" w:rsidRDefault="004D3933" w:rsidP="004D3933">
            <w:pPr>
              <w:jc w:val="center"/>
            </w:pPr>
            <w:r w:rsidRPr="00F36974">
              <w:t>U</w:t>
            </w:r>
          </w:p>
        </w:tc>
        <w:tc>
          <w:tcPr>
            <w:tcW w:w="993" w:type="dxa"/>
            <w:tcBorders>
              <w:top w:val="nil"/>
              <w:left w:val="nil"/>
              <w:bottom w:val="single" w:sz="8" w:space="0" w:color="auto"/>
              <w:right w:val="single" w:sz="8" w:space="0" w:color="auto"/>
            </w:tcBorders>
            <w:shd w:val="clear" w:color="auto" w:fill="auto"/>
            <w:vAlign w:val="center"/>
          </w:tcPr>
          <w:p w14:paraId="580E65DF" w14:textId="7DD817E8" w:rsidR="004D3933" w:rsidRPr="009A28C3" w:rsidRDefault="004D3933" w:rsidP="004D3933">
            <w:pPr>
              <w:tabs>
                <w:tab w:val="left" w:pos="284"/>
              </w:tabs>
              <w:suppressAutoHyphens/>
              <w:autoSpaceDN w:val="0"/>
              <w:spacing w:line="276" w:lineRule="auto"/>
              <w:jc w:val="center"/>
              <w:textAlignment w:val="baseline"/>
              <w:rPr>
                <w:rFonts w:ascii="Century Gothic" w:hAnsi="Century Gothic"/>
                <w:b/>
                <w:sz w:val="22"/>
                <w:szCs w:val="22"/>
              </w:rPr>
            </w:pPr>
            <w:r>
              <w:rPr>
                <w:rFonts w:ascii="Arial" w:hAnsi="Arial" w:cs="Arial"/>
              </w:rPr>
              <w:t>1</w:t>
            </w:r>
          </w:p>
        </w:tc>
        <w:tc>
          <w:tcPr>
            <w:tcW w:w="992" w:type="dxa"/>
            <w:tcBorders>
              <w:top w:val="single" w:sz="4" w:space="0" w:color="auto"/>
              <w:bottom w:val="single" w:sz="4" w:space="0" w:color="auto"/>
              <w:right w:val="single" w:sz="4" w:space="0" w:color="auto"/>
            </w:tcBorders>
          </w:tcPr>
          <w:p w14:paraId="3B66F75A" w14:textId="77777777" w:rsidR="004D3933" w:rsidRPr="00151738" w:rsidRDefault="004D3933" w:rsidP="004D393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2BFB47"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53CCDA"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E69CFE" w14:textId="77777777" w:rsidR="004D3933" w:rsidRPr="00151738" w:rsidRDefault="004D3933" w:rsidP="004D3933">
            <w:pPr>
              <w:jc w:val="center"/>
              <w:rPr>
                <w:rFonts w:ascii="Century Gothic" w:hAnsi="Century Gothic"/>
                <w:b/>
                <w:sz w:val="20"/>
                <w:szCs w:val="20"/>
              </w:rPr>
            </w:pPr>
          </w:p>
        </w:tc>
      </w:tr>
      <w:tr w:rsidR="004D3933" w14:paraId="7BC1EC9D" w14:textId="77777777" w:rsidTr="009F441B">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3818E0B2" w14:textId="77777777" w:rsidR="004D3933" w:rsidRPr="00151738" w:rsidRDefault="004D3933" w:rsidP="004D3933">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2D70E3BB" w14:textId="77777777" w:rsidR="004D3933" w:rsidRPr="00151738" w:rsidRDefault="004D3933" w:rsidP="004D3933">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EDD5952" w14:textId="77777777" w:rsidR="004D3933" w:rsidRPr="00151738" w:rsidRDefault="004D3933" w:rsidP="004D3933">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CB87734" w14:textId="77777777" w:rsidR="004D3933" w:rsidRPr="00151738" w:rsidRDefault="004D3933" w:rsidP="004D3933">
            <w:pPr>
              <w:jc w:val="center"/>
              <w:rPr>
                <w:rFonts w:ascii="Century Gothic" w:hAnsi="Century Gothic"/>
                <w:b/>
                <w:sz w:val="20"/>
                <w:szCs w:val="20"/>
              </w:rPr>
            </w:pPr>
          </w:p>
        </w:tc>
      </w:tr>
      <w:tr w:rsidR="004D3933" w14:paraId="0AE1849C" w14:textId="77777777" w:rsidTr="009F441B">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599F446F" w14:textId="77777777" w:rsidR="004D3933" w:rsidRPr="00151738" w:rsidRDefault="004D3933" w:rsidP="004D3933">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114AD6" w14:textId="77777777" w:rsidR="004D3933" w:rsidRPr="00151738" w:rsidRDefault="004D3933" w:rsidP="004D393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870DEE5" w14:textId="77777777" w:rsidR="004D3933" w:rsidRPr="00151738" w:rsidRDefault="004D3933" w:rsidP="004D393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23A0ED" w14:textId="77777777" w:rsidR="004D3933" w:rsidRPr="00151738" w:rsidRDefault="004D3933" w:rsidP="004D3933">
            <w:pPr>
              <w:jc w:val="center"/>
              <w:rPr>
                <w:rFonts w:ascii="Century Gothic" w:hAnsi="Century Gothic"/>
                <w:b/>
                <w:sz w:val="20"/>
                <w:szCs w:val="20"/>
              </w:rPr>
            </w:pPr>
          </w:p>
        </w:tc>
      </w:tr>
    </w:tbl>
    <w:p w14:paraId="08A9065A" w14:textId="77777777" w:rsidR="009F441B" w:rsidRPr="00151738" w:rsidRDefault="009F441B" w:rsidP="009F441B">
      <w:pPr>
        <w:autoSpaceDE w:val="0"/>
        <w:autoSpaceDN w:val="0"/>
        <w:adjustRightInd w:val="0"/>
        <w:rPr>
          <w:sz w:val="6"/>
        </w:rPr>
      </w:pPr>
    </w:p>
    <w:p w14:paraId="57656E94" w14:textId="77777777" w:rsidR="009F441B" w:rsidRDefault="009F441B" w:rsidP="009F441B">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9501355" w14:textId="77777777" w:rsidR="009F441B" w:rsidRPr="00151738" w:rsidRDefault="009F441B" w:rsidP="009F441B">
      <w:pPr>
        <w:rPr>
          <w:b/>
          <w:bCs/>
          <w:sz w:val="2"/>
          <w:szCs w:val="22"/>
        </w:rPr>
      </w:pPr>
    </w:p>
    <w:p w14:paraId="40028F7A" w14:textId="77777777" w:rsidR="009F441B" w:rsidRPr="00151738" w:rsidRDefault="009F441B" w:rsidP="009F441B">
      <w:pPr>
        <w:rPr>
          <w:b/>
          <w:bCs/>
          <w:sz w:val="2"/>
          <w:szCs w:val="22"/>
        </w:rPr>
      </w:pPr>
    </w:p>
    <w:p w14:paraId="3D470EDE" w14:textId="77777777" w:rsidR="009F441B" w:rsidRDefault="009F441B" w:rsidP="009F441B">
      <w:pPr>
        <w:jc w:val="right"/>
        <w:rPr>
          <w:rFonts w:ascii="Century Gothic" w:hAnsi="Century Gothic"/>
          <w:b/>
          <w:sz w:val="22"/>
          <w:szCs w:val="22"/>
        </w:rPr>
      </w:pPr>
      <w:r w:rsidRPr="00151738">
        <w:rPr>
          <w:rFonts w:ascii="Century Gothic" w:hAnsi="Century Gothic"/>
          <w:b/>
          <w:sz w:val="22"/>
          <w:szCs w:val="22"/>
        </w:rPr>
        <w:t>Fait à ……………………… le ………………………………</w:t>
      </w:r>
    </w:p>
    <w:p w14:paraId="6A12226D" w14:textId="77777777" w:rsidR="009F441B" w:rsidRPr="00151738" w:rsidRDefault="009F441B" w:rsidP="009F441B">
      <w:pPr>
        <w:jc w:val="right"/>
        <w:rPr>
          <w:rFonts w:ascii="Century Gothic" w:hAnsi="Century Gothic"/>
          <w:b/>
          <w:sz w:val="10"/>
          <w:szCs w:val="22"/>
        </w:rPr>
      </w:pPr>
    </w:p>
    <w:p w14:paraId="54BFB040" w14:textId="77777777" w:rsidR="009F441B" w:rsidRDefault="009F441B" w:rsidP="009F441B">
      <w:pPr>
        <w:jc w:val="center"/>
        <w:rPr>
          <w:rFonts w:ascii="Century Gothic" w:hAnsi="Century Gothic"/>
          <w:b/>
        </w:rPr>
      </w:pPr>
      <w:r>
        <w:rPr>
          <w:rFonts w:ascii="Century Gothic" w:hAnsi="Century Gothic"/>
          <w:b/>
        </w:rPr>
        <w:t xml:space="preserve">                                                                     </w:t>
      </w:r>
    </w:p>
    <w:p w14:paraId="58D95C5E" w14:textId="77777777" w:rsidR="009F441B" w:rsidRDefault="009F441B" w:rsidP="009F441B">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50EB19B2" w14:textId="46CB3DFA" w:rsidR="00A74F86" w:rsidRPr="003F1085" w:rsidRDefault="00A74F86" w:rsidP="00A74F86">
      <w:pPr>
        <w:jc w:val="center"/>
        <w:rPr>
          <w:rFonts w:cs="Calibri"/>
          <w:b/>
          <w:bCs/>
          <w:i/>
          <w:iCs/>
          <w:sz w:val="20"/>
          <w:szCs w:val="20"/>
          <w:u w:val="single"/>
        </w:rPr>
      </w:pPr>
    </w:p>
    <w:sectPr w:rsidR="00A74F86" w:rsidRPr="003F1085"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3ACEA" w14:textId="77777777" w:rsidR="00160BC3" w:rsidRDefault="00160BC3">
      <w:r>
        <w:separator/>
      </w:r>
    </w:p>
  </w:endnote>
  <w:endnote w:type="continuationSeparator" w:id="0">
    <w:p w14:paraId="7E92FCD0" w14:textId="77777777" w:rsidR="00160BC3" w:rsidRDefault="0016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Carlito">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43C7DF55" w14:textId="63B72F8E" w:rsidR="008534E1" w:rsidRDefault="008534E1">
        <w:pPr>
          <w:pStyle w:val="Pieddepage"/>
          <w:jc w:val="right"/>
        </w:pPr>
        <w:r>
          <w:fldChar w:fldCharType="begin"/>
        </w:r>
        <w:r>
          <w:instrText>PAGE   \* MERGEFORMAT</w:instrText>
        </w:r>
        <w:r>
          <w:fldChar w:fldCharType="separate"/>
        </w:r>
        <w:r w:rsidR="006B2BC5">
          <w:rPr>
            <w:noProof/>
          </w:rPr>
          <w:t>41</w:t>
        </w:r>
        <w:r>
          <w:fldChar w:fldCharType="end"/>
        </w:r>
      </w:p>
    </w:sdtContent>
  </w:sdt>
  <w:p w14:paraId="65CF978B" w14:textId="77777777" w:rsidR="008534E1" w:rsidRDefault="008534E1" w:rsidP="007E1597">
    <w:pPr>
      <w:pStyle w:val="Pieddepage"/>
    </w:pPr>
  </w:p>
  <w:p w14:paraId="67F59D44" w14:textId="77777777" w:rsidR="008534E1" w:rsidRDefault="008534E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05D16" w14:textId="77777777" w:rsidR="00160BC3" w:rsidRDefault="00160BC3">
      <w:r>
        <w:separator/>
      </w:r>
    </w:p>
  </w:footnote>
  <w:footnote w:type="continuationSeparator" w:id="0">
    <w:p w14:paraId="477E207C" w14:textId="77777777" w:rsidR="00160BC3" w:rsidRDefault="00160B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8534E1" w14:paraId="35C54566" w14:textId="77777777" w:rsidTr="004651A3">
      <w:trPr>
        <w:trHeight w:val="154"/>
      </w:trPr>
      <w:tc>
        <w:tcPr>
          <w:tcW w:w="4904" w:type="dxa"/>
          <w:vAlign w:val="center"/>
        </w:tcPr>
        <w:p w14:paraId="670F72E1" w14:textId="77777777" w:rsidR="008534E1" w:rsidRPr="00992A78" w:rsidRDefault="008534E1" w:rsidP="004651A3">
          <w:pPr>
            <w:rPr>
              <w:b/>
              <w:bCs/>
            </w:rPr>
          </w:pPr>
          <w:r>
            <w:rPr>
              <w:rFonts w:ascii="Century Gothic" w:hAnsi="Century Gothic"/>
              <w:b/>
              <w:bCs/>
              <w:color w:val="FF0000"/>
              <w:szCs w:val="22"/>
            </w:rPr>
            <w:t xml:space="preserve">  </w:t>
          </w:r>
          <w:r>
            <w:rPr>
              <w:b/>
              <w:bCs/>
              <w:noProof/>
            </w:rPr>
            <w:drawing>
              <wp:inline distT="0" distB="0" distL="0" distR="0" wp14:anchorId="58717037" wp14:editId="12EAD037">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56B70DDC" w14:textId="77777777" w:rsidR="008534E1" w:rsidRPr="00992A78" w:rsidRDefault="008534E1" w:rsidP="004651A3">
          <w:pPr>
            <w:rPr>
              <w:b/>
              <w:bCs/>
            </w:rPr>
          </w:pPr>
        </w:p>
      </w:tc>
      <w:tc>
        <w:tcPr>
          <w:tcW w:w="4904" w:type="dxa"/>
          <w:vAlign w:val="center"/>
        </w:tcPr>
        <w:p w14:paraId="479B8EE2" w14:textId="77777777" w:rsidR="008534E1" w:rsidRDefault="008534E1" w:rsidP="004651A3">
          <w:pPr>
            <w:tabs>
              <w:tab w:val="left" w:pos="3117"/>
              <w:tab w:val="right" w:pos="4688"/>
            </w:tabs>
          </w:pPr>
          <w:r>
            <w:tab/>
          </w:r>
          <w:r>
            <w:rPr>
              <w:noProof/>
            </w:rPr>
            <w:drawing>
              <wp:inline distT="0" distB="0" distL="0" distR="0" wp14:anchorId="5542867A" wp14:editId="742DCE82">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C0436F7" w14:textId="77777777" w:rsidR="008534E1" w:rsidRPr="0068159A" w:rsidRDefault="008534E1" w:rsidP="0068159A">
    <w:pPr>
      <w:pStyle w:val="En-tte"/>
    </w:pPr>
  </w:p>
  <w:p w14:paraId="78BD848F" w14:textId="77777777" w:rsidR="008534E1" w:rsidRDefault="008534E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multilevel"/>
    <w:tmpl w:val="01165C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85953E7"/>
    <w:multiLevelType w:val="multilevel"/>
    <w:tmpl w:val="185953E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029BB"/>
    <w:multiLevelType w:val="multilevel"/>
    <w:tmpl w:val="1DB029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F970E32"/>
    <w:multiLevelType w:val="multilevel"/>
    <w:tmpl w:val="1F97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5" w15:restartNumberingAfterBreak="0">
    <w:nsid w:val="2C24164C"/>
    <w:multiLevelType w:val="multilevel"/>
    <w:tmpl w:val="2C2416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4A7D4F16"/>
    <w:multiLevelType w:val="multilevel"/>
    <w:tmpl w:val="4A7D4F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505"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C8431E"/>
    <w:multiLevelType w:val="multilevel"/>
    <w:tmpl w:val="67C8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A5B666E"/>
    <w:multiLevelType w:val="multilevel"/>
    <w:tmpl w:val="6A5B666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7" w15:restartNumberingAfterBreak="0">
    <w:nsid w:val="728E1515"/>
    <w:multiLevelType w:val="multilevel"/>
    <w:tmpl w:val="728E15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76D641D"/>
    <w:multiLevelType w:val="hybridMultilevel"/>
    <w:tmpl w:val="F5AC4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B7F1A15"/>
    <w:multiLevelType w:val="hybridMultilevel"/>
    <w:tmpl w:val="B9F44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4"/>
  </w:num>
  <w:num w:numId="2">
    <w:abstractNumId w:val="23"/>
  </w:num>
  <w:num w:numId="3">
    <w:abstractNumId w:val="0"/>
  </w:num>
  <w:num w:numId="4">
    <w:abstractNumId w:val="28"/>
  </w:num>
  <w:num w:numId="5">
    <w:abstractNumId w:val="40"/>
  </w:num>
  <w:num w:numId="6">
    <w:abstractNumId w:val="2"/>
  </w:num>
  <w:num w:numId="7">
    <w:abstractNumId w:val="16"/>
  </w:num>
  <w:num w:numId="8">
    <w:abstractNumId w:val="10"/>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31"/>
  </w:num>
  <w:num w:numId="13">
    <w:abstractNumId w:val="27"/>
  </w:num>
  <w:num w:numId="14">
    <w:abstractNumId w:val="35"/>
  </w:num>
  <w:num w:numId="15">
    <w:abstractNumId w:val="13"/>
  </w:num>
  <w:num w:numId="16">
    <w:abstractNumId w:val="5"/>
  </w:num>
  <w:num w:numId="17">
    <w:abstractNumId w:val="39"/>
  </w:num>
  <w:num w:numId="18">
    <w:abstractNumId w:val="26"/>
  </w:num>
  <w:num w:numId="19">
    <w:abstractNumId w:val="24"/>
  </w:num>
  <w:num w:numId="20">
    <w:abstractNumId w:val="30"/>
  </w:num>
  <w:num w:numId="21">
    <w:abstractNumId w:val="8"/>
  </w:num>
  <w:num w:numId="22">
    <w:abstractNumId w:val="29"/>
  </w:num>
  <w:num w:numId="23">
    <w:abstractNumId w:val="41"/>
  </w:num>
  <w:num w:numId="24">
    <w:abstractNumId w:val="42"/>
  </w:num>
  <w:num w:numId="25">
    <w:abstractNumId w:val="3"/>
  </w:num>
  <w:num w:numId="26">
    <w:abstractNumId w:val="36"/>
  </w:num>
  <w:num w:numId="27">
    <w:abstractNumId w:val="14"/>
  </w:num>
  <w:num w:numId="28">
    <w:abstractNumId w:val="37"/>
  </w:num>
  <w:num w:numId="29">
    <w:abstractNumId w:val="1"/>
  </w:num>
  <w:num w:numId="30">
    <w:abstractNumId w:val="33"/>
  </w:num>
  <w:num w:numId="31">
    <w:abstractNumId w:val="12"/>
  </w:num>
  <w:num w:numId="32">
    <w:abstractNumId w:val="7"/>
  </w:num>
  <w:num w:numId="33">
    <w:abstractNumId w:val="21"/>
  </w:num>
  <w:num w:numId="34">
    <w:abstractNumId w:val="11"/>
  </w:num>
  <w:num w:numId="35">
    <w:abstractNumId w:val="32"/>
  </w:num>
  <w:num w:numId="36">
    <w:abstractNumId w:val="15"/>
  </w:num>
  <w:num w:numId="37">
    <w:abstractNumId w:val="19"/>
  </w:num>
  <w:num w:numId="38">
    <w:abstractNumId w:val="25"/>
  </w:num>
  <w:num w:numId="39">
    <w:abstractNumId w:val="38"/>
  </w:num>
  <w:num w:numId="40">
    <w:abstractNumId w:val="20"/>
  </w:num>
  <w:num w:numId="41">
    <w:abstractNumId w:val="6"/>
  </w:num>
  <w:num w:numId="42">
    <w:abstractNumId w:val="38"/>
  </w:num>
  <w:num w:numId="43">
    <w:abstractNumId w:val="2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4">
    <w:abstractNumId w:val="3"/>
    <w:lvlOverride w:ilvl="0">
      <w:startOverride w:val="1"/>
    </w:lvlOverride>
    <w:lvlOverride w:ilvl="1"/>
    <w:lvlOverride w:ilvl="2"/>
    <w:lvlOverride w:ilvl="3"/>
    <w:lvlOverride w:ilvl="4"/>
    <w:lvlOverride w:ilvl="5"/>
    <w:lvlOverride w:ilvl="6"/>
    <w:lvlOverride w:ilvl="7"/>
    <w:lvlOverride w:ilvl="8"/>
  </w:num>
  <w:num w:numId="45">
    <w:abstractNumId w:val="9"/>
  </w:num>
  <w:numIdMacAtCleanup w:val="2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MAA HSAINI">
    <w15:presenceInfo w15:providerId="AD" w15:userId="S-1-5-21-169771101-1199207871-299021959-214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6B3C"/>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9A"/>
    <w:rsid w:val="000328CD"/>
    <w:rsid w:val="00032A82"/>
    <w:rsid w:val="00032CFB"/>
    <w:rsid w:val="0003450D"/>
    <w:rsid w:val="00034C06"/>
    <w:rsid w:val="00034C46"/>
    <w:rsid w:val="000352A7"/>
    <w:rsid w:val="00035548"/>
    <w:rsid w:val="00035AE9"/>
    <w:rsid w:val="000362E5"/>
    <w:rsid w:val="00036842"/>
    <w:rsid w:val="000369F8"/>
    <w:rsid w:val="00036C34"/>
    <w:rsid w:val="00036F05"/>
    <w:rsid w:val="00037B95"/>
    <w:rsid w:val="00040200"/>
    <w:rsid w:val="000402B3"/>
    <w:rsid w:val="00040A75"/>
    <w:rsid w:val="00041690"/>
    <w:rsid w:val="00042C6F"/>
    <w:rsid w:val="00043096"/>
    <w:rsid w:val="000434A5"/>
    <w:rsid w:val="00044200"/>
    <w:rsid w:val="00044A52"/>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D51"/>
    <w:rsid w:val="0005633C"/>
    <w:rsid w:val="00056700"/>
    <w:rsid w:val="00056DC0"/>
    <w:rsid w:val="00057DE7"/>
    <w:rsid w:val="0006106D"/>
    <w:rsid w:val="00061164"/>
    <w:rsid w:val="00061309"/>
    <w:rsid w:val="00061B95"/>
    <w:rsid w:val="00062194"/>
    <w:rsid w:val="000621BD"/>
    <w:rsid w:val="00062391"/>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67D78"/>
    <w:rsid w:val="000704D6"/>
    <w:rsid w:val="0007066E"/>
    <w:rsid w:val="00071041"/>
    <w:rsid w:val="00071067"/>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C10"/>
    <w:rsid w:val="00080D71"/>
    <w:rsid w:val="0008153D"/>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9DA"/>
    <w:rsid w:val="00085D1D"/>
    <w:rsid w:val="000868A3"/>
    <w:rsid w:val="00086FB3"/>
    <w:rsid w:val="00087035"/>
    <w:rsid w:val="000872ED"/>
    <w:rsid w:val="000874A8"/>
    <w:rsid w:val="000909A1"/>
    <w:rsid w:val="000909E7"/>
    <w:rsid w:val="00090C9D"/>
    <w:rsid w:val="000913EB"/>
    <w:rsid w:val="000921F7"/>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0E9F"/>
    <w:rsid w:val="000A16E9"/>
    <w:rsid w:val="000A1756"/>
    <w:rsid w:val="000A223F"/>
    <w:rsid w:val="000A3077"/>
    <w:rsid w:val="000A33A3"/>
    <w:rsid w:val="000A418B"/>
    <w:rsid w:val="000A580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6A9B"/>
    <w:rsid w:val="000D0251"/>
    <w:rsid w:val="000D05F6"/>
    <w:rsid w:val="000D064B"/>
    <w:rsid w:val="000D0EAE"/>
    <w:rsid w:val="000D1B99"/>
    <w:rsid w:val="000D255C"/>
    <w:rsid w:val="000D2728"/>
    <w:rsid w:val="000D28B5"/>
    <w:rsid w:val="000D299B"/>
    <w:rsid w:val="000D3179"/>
    <w:rsid w:val="000D3413"/>
    <w:rsid w:val="000D3453"/>
    <w:rsid w:val="000D3C3B"/>
    <w:rsid w:val="000D4291"/>
    <w:rsid w:val="000D49CB"/>
    <w:rsid w:val="000D49DC"/>
    <w:rsid w:val="000D5197"/>
    <w:rsid w:val="000D5405"/>
    <w:rsid w:val="000D57E6"/>
    <w:rsid w:val="000D5DF6"/>
    <w:rsid w:val="000D6F67"/>
    <w:rsid w:val="000D797F"/>
    <w:rsid w:val="000E0491"/>
    <w:rsid w:val="000E0629"/>
    <w:rsid w:val="000E1BCB"/>
    <w:rsid w:val="000E1E85"/>
    <w:rsid w:val="000E2BC7"/>
    <w:rsid w:val="000E2E3B"/>
    <w:rsid w:val="000E2E43"/>
    <w:rsid w:val="000E32A0"/>
    <w:rsid w:val="000E4021"/>
    <w:rsid w:val="000E4160"/>
    <w:rsid w:val="000E4E8B"/>
    <w:rsid w:val="000E4EF7"/>
    <w:rsid w:val="000E4FA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5FBA"/>
    <w:rsid w:val="000F6C5E"/>
    <w:rsid w:val="000F7050"/>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593"/>
    <w:rsid w:val="00103AD3"/>
    <w:rsid w:val="001042E7"/>
    <w:rsid w:val="0010458B"/>
    <w:rsid w:val="00104A6E"/>
    <w:rsid w:val="00104D45"/>
    <w:rsid w:val="001053E4"/>
    <w:rsid w:val="001060EA"/>
    <w:rsid w:val="0010623B"/>
    <w:rsid w:val="00106423"/>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687"/>
    <w:rsid w:val="001278AE"/>
    <w:rsid w:val="001302ED"/>
    <w:rsid w:val="00130638"/>
    <w:rsid w:val="00130AA8"/>
    <w:rsid w:val="00130FD3"/>
    <w:rsid w:val="00130FE2"/>
    <w:rsid w:val="00130FE8"/>
    <w:rsid w:val="0013134C"/>
    <w:rsid w:val="001314B1"/>
    <w:rsid w:val="001318AF"/>
    <w:rsid w:val="00132BF7"/>
    <w:rsid w:val="00133219"/>
    <w:rsid w:val="001334DE"/>
    <w:rsid w:val="00133DD4"/>
    <w:rsid w:val="0013424D"/>
    <w:rsid w:val="001343D7"/>
    <w:rsid w:val="00134863"/>
    <w:rsid w:val="00134A75"/>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5CAD"/>
    <w:rsid w:val="00146459"/>
    <w:rsid w:val="00147521"/>
    <w:rsid w:val="00147A11"/>
    <w:rsid w:val="00147B37"/>
    <w:rsid w:val="00150E11"/>
    <w:rsid w:val="00150E45"/>
    <w:rsid w:val="001518D9"/>
    <w:rsid w:val="00151E37"/>
    <w:rsid w:val="0015265A"/>
    <w:rsid w:val="001527A2"/>
    <w:rsid w:val="001529AB"/>
    <w:rsid w:val="00153319"/>
    <w:rsid w:val="00153544"/>
    <w:rsid w:val="00153D79"/>
    <w:rsid w:val="00153EF8"/>
    <w:rsid w:val="00154916"/>
    <w:rsid w:val="00154D29"/>
    <w:rsid w:val="00155972"/>
    <w:rsid w:val="001559D7"/>
    <w:rsid w:val="00155D18"/>
    <w:rsid w:val="001563E0"/>
    <w:rsid w:val="00156695"/>
    <w:rsid w:val="0015698F"/>
    <w:rsid w:val="00156BF1"/>
    <w:rsid w:val="001574A5"/>
    <w:rsid w:val="001579E8"/>
    <w:rsid w:val="00157CEF"/>
    <w:rsid w:val="0016017A"/>
    <w:rsid w:val="001602EE"/>
    <w:rsid w:val="001603B3"/>
    <w:rsid w:val="00160473"/>
    <w:rsid w:val="0016069F"/>
    <w:rsid w:val="00160BC3"/>
    <w:rsid w:val="00161069"/>
    <w:rsid w:val="00161150"/>
    <w:rsid w:val="001621A6"/>
    <w:rsid w:val="001622AA"/>
    <w:rsid w:val="0016262B"/>
    <w:rsid w:val="001627A2"/>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308"/>
    <w:rsid w:val="0017143A"/>
    <w:rsid w:val="001728DC"/>
    <w:rsid w:val="00172D5B"/>
    <w:rsid w:val="00173231"/>
    <w:rsid w:val="001749FD"/>
    <w:rsid w:val="00174A5E"/>
    <w:rsid w:val="00174E26"/>
    <w:rsid w:val="00175F49"/>
    <w:rsid w:val="001761DE"/>
    <w:rsid w:val="001776C1"/>
    <w:rsid w:val="00177A15"/>
    <w:rsid w:val="00177A4E"/>
    <w:rsid w:val="00177B78"/>
    <w:rsid w:val="00177E03"/>
    <w:rsid w:val="0018027E"/>
    <w:rsid w:val="00180438"/>
    <w:rsid w:val="00180BC0"/>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58F"/>
    <w:rsid w:val="0018465B"/>
    <w:rsid w:val="00184912"/>
    <w:rsid w:val="00184FF2"/>
    <w:rsid w:val="0018502C"/>
    <w:rsid w:val="00185ED5"/>
    <w:rsid w:val="001864AD"/>
    <w:rsid w:val="0018690C"/>
    <w:rsid w:val="0018690D"/>
    <w:rsid w:val="001869C3"/>
    <w:rsid w:val="00186F25"/>
    <w:rsid w:val="00187480"/>
    <w:rsid w:val="00187E84"/>
    <w:rsid w:val="00190468"/>
    <w:rsid w:val="001904E4"/>
    <w:rsid w:val="00190DC6"/>
    <w:rsid w:val="00190F8D"/>
    <w:rsid w:val="00191205"/>
    <w:rsid w:val="0019134C"/>
    <w:rsid w:val="0019160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97E8B"/>
    <w:rsid w:val="00197FCF"/>
    <w:rsid w:val="001A05D4"/>
    <w:rsid w:val="001A0708"/>
    <w:rsid w:val="001A0B9C"/>
    <w:rsid w:val="001A1442"/>
    <w:rsid w:val="001A162F"/>
    <w:rsid w:val="001A1883"/>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D8D"/>
    <w:rsid w:val="001B608A"/>
    <w:rsid w:val="001B62BD"/>
    <w:rsid w:val="001B7437"/>
    <w:rsid w:val="001B748A"/>
    <w:rsid w:val="001B7509"/>
    <w:rsid w:val="001B7630"/>
    <w:rsid w:val="001B7994"/>
    <w:rsid w:val="001B7F90"/>
    <w:rsid w:val="001C034B"/>
    <w:rsid w:val="001C0762"/>
    <w:rsid w:val="001C1713"/>
    <w:rsid w:val="001C17B0"/>
    <w:rsid w:val="001C1FCB"/>
    <w:rsid w:val="001C27F7"/>
    <w:rsid w:val="001C2836"/>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0B1"/>
    <w:rsid w:val="001D467B"/>
    <w:rsid w:val="001D4F73"/>
    <w:rsid w:val="001D6F42"/>
    <w:rsid w:val="001D7FC9"/>
    <w:rsid w:val="001E010D"/>
    <w:rsid w:val="001E01CA"/>
    <w:rsid w:val="001E01EA"/>
    <w:rsid w:val="001E0325"/>
    <w:rsid w:val="001E0508"/>
    <w:rsid w:val="001E0985"/>
    <w:rsid w:val="001E15E2"/>
    <w:rsid w:val="001E16A7"/>
    <w:rsid w:val="001E192E"/>
    <w:rsid w:val="001E1D87"/>
    <w:rsid w:val="001E1E7D"/>
    <w:rsid w:val="001E2001"/>
    <w:rsid w:val="001E21DD"/>
    <w:rsid w:val="001E2E0F"/>
    <w:rsid w:val="001E2F68"/>
    <w:rsid w:val="001E3618"/>
    <w:rsid w:val="001E37A7"/>
    <w:rsid w:val="001E3C8C"/>
    <w:rsid w:val="001E3D58"/>
    <w:rsid w:val="001E3DEE"/>
    <w:rsid w:val="001E4953"/>
    <w:rsid w:val="001E4E34"/>
    <w:rsid w:val="001E4F35"/>
    <w:rsid w:val="001E58E1"/>
    <w:rsid w:val="001E5D0E"/>
    <w:rsid w:val="001E619F"/>
    <w:rsid w:val="001E6AA8"/>
    <w:rsid w:val="001E6FE8"/>
    <w:rsid w:val="001E7607"/>
    <w:rsid w:val="001F027A"/>
    <w:rsid w:val="001F2730"/>
    <w:rsid w:val="001F2969"/>
    <w:rsid w:val="001F2A5E"/>
    <w:rsid w:val="001F2C59"/>
    <w:rsid w:val="001F2CC4"/>
    <w:rsid w:val="001F3537"/>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71F"/>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2A"/>
    <w:rsid w:val="0022794D"/>
    <w:rsid w:val="00227A0A"/>
    <w:rsid w:val="0023035F"/>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543"/>
    <w:rsid w:val="00240949"/>
    <w:rsid w:val="00240C8E"/>
    <w:rsid w:val="0024199C"/>
    <w:rsid w:val="00241ACB"/>
    <w:rsid w:val="00241AE2"/>
    <w:rsid w:val="00241CCE"/>
    <w:rsid w:val="00242B2A"/>
    <w:rsid w:val="00243142"/>
    <w:rsid w:val="002432C0"/>
    <w:rsid w:val="00243D4A"/>
    <w:rsid w:val="002443CC"/>
    <w:rsid w:val="00244980"/>
    <w:rsid w:val="00244CED"/>
    <w:rsid w:val="0024608B"/>
    <w:rsid w:val="002460A6"/>
    <w:rsid w:val="00246521"/>
    <w:rsid w:val="002467AD"/>
    <w:rsid w:val="00246CB0"/>
    <w:rsid w:val="00247237"/>
    <w:rsid w:val="0024738C"/>
    <w:rsid w:val="0024760E"/>
    <w:rsid w:val="00247DB5"/>
    <w:rsid w:val="00250437"/>
    <w:rsid w:val="002504F9"/>
    <w:rsid w:val="00251912"/>
    <w:rsid w:val="00251D9A"/>
    <w:rsid w:val="00251F7D"/>
    <w:rsid w:val="00252300"/>
    <w:rsid w:val="002523F9"/>
    <w:rsid w:val="00252806"/>
    <w:rsid w:val="002530D8"/>
    <w:rsid w:val="00253252"/>
    <w:rsid w:val="002532A5"/>
    <w:rsid w:val="0025340D"/>
    <w:rsid w:val="0025381C"/>
    <w:rsid w:val="00254213"/>
    <w:rsid w:val="00256283"/>
    <w:rsid w:val="00256346"/>
    <w:rsid w:val="002567E1"/>
    <w:rsid w:val="00256867"/>
    <w:rsid w:val="0025734C"/>
    <w:rsid w:val="002575BC"/>
    <w:rsid w:val="002576AE"/>
    <w:rsid w:val="002579C2"/>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5D"/>
    <w:rsid w:val="00267772"/>
    <w:rsid w:val="00270342"/>
    <w:rsid w:val="00270B62"/>
    <w:rsid w:val="00270D25"/>
    <w:rsid w:val="00271C07"/>
    <w:rsid w:val="002722FC"/>
    <w:rsid w:val="0027234A"/>
    <w:rsid w:val="002729E3"/>
    <w:rsid w:val="00273420"/>
    <w:rsid w:val="002734C8"/>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1FCB"/>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6C3"/>
    <w:rsid w:val="0028685A"/>
    <w:rsid w:val="00286DB8"/>
    <w:rsid w:val="002872F4"/>
    <w:rsid w:val="00287A06"/>
    <w:rsid w:val="00290636"/>
    <w:rsid w:val="00290B86"/>
    <w:rsid w:val="00290B90"/>
    <w:rsid w:val="00291586"/>
    <w:rsid w:val="00291958"/>
    <w:rsid w:val="002924B6"/>
    <w:rsid w:val="0029290F"/>
    <w:rsid w:val="00292949"/>
    <w:rsid w:val="002929F7"/>
    <w:rsid w:val="002930FC"/>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30E"/>
    <w:rsid w:val="00297838"/>
    <w:rsid w:val="0029793D"/>
    <w:rsid w:val="00297BDD"/>
    <w:rsid w:val="00297BFD"/>
    <w:rsid w:val="002A0AF5"/>
    <w:rsid w:val="002A0B1F"/>
    <w:rsid w:val="002A105F"/>
    <w:rsid w:val="002A207D"/>
    <w:rsid w:val="002A2272"/>
    <w:rsid w:val="002A3785"/>
    <w:rsid w:val="002A4F7E"/>
    <w:rsid w:val="002A5159"/>
    <w:rsid w:val="002A5663"/>
    <w:rsid w:val="002A5F42"/>
    <w:rsid w:val="002A61F2"/>
    <w:rsid w:val="002A6958"/>
    <w:rsid w:val="002A6D0B"/>
    <w:rsid w:val="002A6EE7"/>
    <w:rsid w:val="002A76C4"/>
    <w:rsid w:val="002A77B9"/>
    <w:rsid w:val="002A793C"/>
    <w:rsid w:val="002B0696"/>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DD2"/>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4EC0"/>
    <w:rsid w:val="002D6D19"/>
    <w:rsid w:val="002D70FD"/>
    <w:rsid w:val="002D7B17"/>
    <w:rsid w:val="002D7E39"/>
    <w:rsid w:val="002E0BAA"/>
    <w:rsid w:val="002E186B"/>
    <w:rsid w:val="002E199E"/>
    <w:rsid w:val="002E1A4D"/>
    <w:rsid w:val="002E1CD6"/>
    <w:rsid w:val="002E1FB6"/>
    <w:rsid w:val="002E4C12"/>
    <w:rsid w:val="002E4DF2"/>
    <w:rsid w:val="002E529C"/>
    <w:rsid w:val="002E533B"/>
    <w:rsid w:val="002E5373"/>
    <w:rsid w:val="002E611F"/>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750"/>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83B"/>
    <w:rsid w:val="003019B4"/>
    <w:rsid w:val="00301DB2"/>
    <w:rsid w:val="00301F54"/>
    <w:rsid w:val="00301F78"/>
    <w:rsid w:val="0030272D"/>
    <w:rsid w:val="00302841"/>
    <w:rsid w:val="00302971"/>
    <w:rsid w:val="00302CFF"/>
    <w:rsid w:val="00303158"/>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30"/>
    <w:rsid w:val="003128D6"/>
    <w:rsid w:val="003132AB"/>
    <w:rsid w:val="00313487"/>
    <w:rsid w:val="00313CB7"/>
    <w:rsid w:val="0031462E"/>
    <w:rsid w:val="00315475"/>
    <w:rsid w:val="00315783"/>
    <w:rsid w:val="00315BD6"/>
    <w:rsid w:val="00316DB6"/>
    <w:rsid w:val="00317603"/>
    <w:rsid w:val="003176A9"/>
    <w:rsid w:val="00317C52"/>
    <w:rsid w:val="0032000E"/>
    <w:rsid w:val="0032017C"/>
    <w:rsid w:val="00320B86"/>
    <w:rsid w:val="00320ED2"/>
    <w:rsid w:val="003212E1"/>
    <w:rsid w:val="003213DE"/>
    <w:rsid w:val="00321DCA"/>
    <w:rsid w:val="00322B1E"/>
    <w:rsid w:val="00324EF3"/>
    <w:rsid w:val="003255A8"/>
    <w:rsid w:val="0032571B"/>
    <w:rsid w:val="00325CB1"/>
    <w:rsid w:val="0032605F"/>
    <w:rsid w:val="00326787"/>
    <w:rsid w:val="003269A0"/>
    <w:rsid w:val="00326CDF"/>
    <w:rsid w:val="00326E8A"/>
    <w:rsid w:val="003276C7"/>
    <w:rsid w:val="00327B9B"/>
    <w:rsid w:val="003305EF"/>
    <w:rsid w:val="003306A0"/>
    <w:rsid w:val="003308D4"/>
    <w:rsid w:val="00330CE6"/>
    <w:rsid w:val="003319DB"/>
    <w:rsid w:val="00331BD7"/>
    <w:rsid w:val="003324F3"/>
    <w:rsid w:val="003346C8"/>
    <w:rsid w:val="00334942"/>
    <w:rsid w:val="00334C7A"/>
    <w:rsid w:val="00335487"/>
    <w:rsid w:val="003356F2"/>
    <w:rsid w:val="00335849"/>
    <w:rsid w:val="00335B54"/>
    <w:rsid w:val="00335C12"/>
    <w:rsid w:val="00335E98"/>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7F5"/>
    <w:rsid w:val="003508BC"/>
    <w:rsid w:val="00350FB2"/>
    <w:rsid w:val="00351220"/>
    <w:rsid w:val="003512A7"/>
    <w:rsid w:val="00351494"/>
    <w:rsid w:val="003519AE"/>
    <w:rsid w:val="0035206A"/>
    <w:rsid w:val="00352112"/>
    <w:rsid w:val="00352351"/>
    <w:rsid w:val="0035297E"/>
    <w:rsid w:val="00353194"/>
    <w:rsid w:val="0035329F"/>
    <w:rsid w:val="00353815"/>
    <w:rsid w:val="003539B6"/>
    <w:rsid w:val="0035542A"/>
    <w:rsid w:val="003558AF"/>
    <w:rsid w:val="00355BDB"/>
    <w:rsid w:val="0035798C"/>
    <w:rsid w:val="00357A4F"/>
    <w:rsid w:val="00360A9E"/>
    <w:rsid w:val="00360D6B"/>
    <w:rsid w:val="0036138D"/>
    <w:rsid w:val="003617E3"/>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008"/>
    <w:rsid w:val="00373100"/>
    <w:rsid w:val="00373620"/>
    <w:rsid w:val="00373FFB"/>
    <w:rsid w:val="0037479D"/>
    <w:rsid w:val="00375544"/>
    <w:rsid w:val="00375A86"/>
    <w:rsid w:val="00375F8F"/>
    <w:rsid w:val="003766AC"/>
    <w:rsid w:val="003767D8"/>
    <w:rsid w:val="003800D3"/>
    <w:rsid w:val="00380812"/>
    <w:rsid w:val="00380F7B"/>
    <w:rsid w:val="003813AD"/>
    <w:rsid w:val="003813D8"/>
    <w:rsid w:val="00381BD9"/>
    <w:rsid w:val="00381C8A"/>
    <w:rsid w:val="00382003"/>
    <w:rsid w:val="00382414"/>
    <w:rsid w:val="00382CF2"/>
    <w:rsid w:val="00382E5D"/>
    <w:rsid w:val="00383406"/>
    <w:rsid w:val="003844C8"/>
    <w:rsid w:val="003845D2"/>
    <w:rsid w:val="003849D8"/>
    <w:rsid w:val="003858CE"/>
    <w:rsid w:val="0038594F"/>
    <w:rsid w:val="003859C3"/>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405"/>
    <w:rsid w:val="00391912"/>
    <w:rsid w:val="00391CE2"/>
    <w:rsid w:val="00391DEF"/>
    <w:rsid w:val="00392028"/>
    <w:rsid w:val="00392159"/>
    <w:rsid w:val="00392191"/>
    <w:rsid w:val="00393438"/>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B752D"/>
    <w:rsid w:val="003C00F9"/>
    <w:rsid w:val="003C0292"/>
    <w:rsid w:val="003C0323"/>
    <w:rsid w:val="003C090D"/>
    <w:rsid w:val="003C111F"/>
    <w:rsid w:val="003C191D"/>
    <w:rsid w:val="003C1941"/>
    <w:rsid w:val="003C1A05"/>
    <w:rsid w:val="003C1CA5"/>
    <w:rsid w:val="003C3697"/>
    <w:rsid w:val="003C3CD9"/>
    <w:rsid w:val="003C4873"/>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39D"/>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0B3"/>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99F"/>
    <w:rsid w:val="003E7A6B"/>
    <w:rsid w:val="003F1085"/>
    <w:rsid w:val="003F113A"/>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0D8"/>
    <w:rsid w:val="004023A8"/>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07CA5"/>
    <w:rsid w:val="004101BA"/>
    <w:rsid w:val="004110FB"/>
    <w:rsid w:val="004121C9"/>
    <w:rsid w:val="0041246C"/>
    <w:rsid w:val="00412E82"/>
    <w:rsid w:val="00413B19"/>
    <w:rsid w:val="0041440D"/>
    <w:rsid w:val="0041482F"/>
    <w:rsid w:val="004148F9"/>
    <w:rsid w:val="00415B41"/>
    <w:rsid w:val="00415BFB"/>
    <w:rsid w:val="0041612F"/>
    <w:rsid w:val="004164A6"/>
    <w:rsid w:val="00416DB5"/>
    <w:rsid w:val="00416EF8"/>
    <w:rsid w:val="0042068D"/>
    <w:rsid w:val="00420E72"/>
    <w:rsid w:val="004212E5"/>
    <w:rsid w:val="004219A6"/>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105"/>
    <w:rsid w:val="00431257"/>
    <w:rsid w:val="00431941"/>
    <w:rsid w:val="0043229C"/>
    <w:rsid w:val="004327CD"/>
    <w:rsid w:val="00432A62"/>
    <w:rsid w:val="00432DA8"/>
    <w:rsid w:val="0043307D"/>
    <w:rsid w:val="00433A24"/>
    <w:rsid w:val="00434CF9"/>
    <w:rsid w:val="00434D51"/>
    <w:rsid w:val="00435EFF"/>
    <w:rsid w:val="0043683D"/>
    <w:rsid w:val="004369D9"/>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903"/>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4DDC"/>
    <w:rsid w:val="0046516A"/>
    <w:rsid w:val="004651A3"/>
    <w:rsid w:val="004655FC"/>
    <w:rsid w:val="00465CFD"/>
    <w:rsid w:val="00467138"/>
    <w:rsid w:val="00467722"/>
    <w:rsid w:val="00467B95"/>
    <w:rsid w:val="00470057"/>
    <w:rsid w:val="00470301"/>
    <w:rsid w:val="0047032F"/>
    <w:rsid w:val="00471678"/>
    <w:rsid w:val="00471C8B"/>
    <w:rsid w:val="00471FE3"/>
    <w:rsid w:val="00472725"/>
    <w:rsid w:val="00472A03"/>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87D72"/>
    <w:rsid w:val="004903A2"/>
    <w:rsid w:val="004916C4"/>
    <w:rsid w:val="004918A2"/>
    <w:rsid w:val="00491B41"/>
    <w:rsid w:val="00491D67"/>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00"/>
    <w:rsid w:val="004A3B70"/>
    <w:rsid w:val="004A3DE5"/>
    <w:rsid w:val="004A3FE7"/>
    <w:rsid w:val="004A4F8D"/>
    <w:rsid w:val="004A5443"/>
    <w:rsid w:val="004A5A58"/>
    <w:rsid w:val="004A6497"/>
    <w:rsid w:val="004A689F"/>
    <w:rsid w:val="004A6B5C"/>
    <w:rsid w:val="004A6CDF"/>
    <w:rsid w:val="004A74A3"/>
    <w:rsid w:val="004A77A0"/>
    <w:rsid w:val="004A786B"/>
    <w:rsid w:val="004A7919"/>
    <w:rsid w:val="004A7F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0E"/>
    <w:rsid w:val="004B557F"/>
    <w:rsid w:val="004B5A53"/>
    <w:rsid w:val="004B5C0C"/>
    <w:rsid w:val="004B5F28"/>
    <w:rsid w:val="004B606F"/>
    <w:rsid w:val="004B6193"/>
    <w:rsid w:val="004B65FF"/>
    <w:rsid w:val="004B6807"/>
    <w:rsid w:val="004B6870"/>
    <w:rsid w:val="004B69E6"/>
    <w:rsid w:val="004B6BCB"/>
    <w:rsid w:val="004B7387"/>
    <w:rsid w:val="004B776A"/>
    <w:rsid w:val="004C104F"/>
    <w:rsid w:val="004C11E3"/>
    <w:rsid w:val="004C1862"/>
    <w:rsid w:val="004C1CB9"/>
    <w:rsid w:val="004C1D03"/>
    <w:rsid w:val="004C1E6A"/>
    <w:rsid w:val="004C214A"/>
    <w:rsid w:val="004C235A"/>
    <w:rsid w:val="004C27DE"/>
    <w:rsid w:val="004C2BCA"/>
    <w:rsid w:val="004C313A"/>
    <w:rsid w:val="004C3476"/>
    <w:rsid w:val="004C35B8"/>
    <w:rsid w:val="004C4760"/>
    <w:rsid w:val="004C4D12"/>
    <w:rsid w:val="004C523C"/>
    <w:rsid w:val="004C52C2"/>
    <w:rsid w:val="004C5495"/>
    <w:rsid w:val="004C5566"/>
    <w:rsid w:val="004C6B48"/>
    <w:rsid w:val="004C7349"/>
    <w:rsid w:val="004C7C89"/>
    <w:rsid w:val="004C7E9C"/>
    <w:rsid w:val="004D0028"/>
    <w:rsid w:val="004D0119"/>
    <w:rsid w:val="004D05B5"/>
    <w:rsid w:val="004D06E1"/>
    <w:rsid w:val="004D0E8A"/>
    <w:rsid w:val="004D0F6D"/>
    <w:rsid w:val="004D1A6A"/>
    <w:rsid w:val="004D338F"/>
    <w:rsid w:val="004D35FC"/>
    <w:rsid w:val="004D373F"/>
    <w:rsid w:val="004D3823"/>
    <w:rsid w:val="004D3933"/>
    <w:rsid w:val="004D3C6A"/>
    <w:rsid w:val="004D4144"/>
    <w:rsid w:val="004D4A18"/>
    <w:rsid w:val="004D56CB"/>
    <w:rsid w:val="004D61D3"/>
    <w:rsid w:val="004D6944"/>
    <w:rsid w:val="004D7306"/>
    <w:rsid w:val="004D7E3B"/>
    <w:rsid w:val="004E0038"/>
    <w:rsid w:val="004E0240"/>
    <w:rsid w:val="004E0D14"/>
    <w:rsid w:val="004E0FAE"/>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668"/>
    <w:rsid w:val="00502DF3"/>
    <w:rsid w:val="00502E74"/>
    <w:rsid w:val="00503171"/>
    <w:rsid w:val="00503C90"/>
    <w:rsid w:val="00503F18"/>
    <w:rsid w:val="005040EE"/>
    <w:rsid w:val="005044C1"/>
    <w:rsid w:val="005046ED"/>
    <w:rsid w:val="0050568C"/>
    <w:rsid w:val="0050651B"/>
    <w:rsid w:val="005067AD"/>
    <w:rsid w:val="005069F1"/>
    <w:rsid w:val="00506B0E"/>
    <w:rsid w:val="00510CDC"/>
    <w:rsid w:val="00510EFE"/>
    <w:rsid w:val="005118D5"/>
    <w:rsid w:val="00511908"/>
    <w:rsid w:val="00511B4C"/>
    <w:rsid w:val="00511E8F"/>
    <w:rsid w:val="005120FB"/>
    <w:rsid w:val="00512132"/>
    <w:rsid w:val="005121D5"/>
    <w:rsid w:val="005128DA"/>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0E94"/>
    <w:rsid w:val="00521067"/>
    <w:rsid w:val="005219A5"/>
    <w:rsid w:val="00521C8C"/>
    <w:rsid w:val="00521C8F"/>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195D"/>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464"/>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81B"/>
    <w:rsid w:val="00564B39"/>
    <w:rsid w:val="00565233"/>
    <w:rsid w:val="00565930"/>
    <w:rsid w:val="00566058"/>
    <w:rsid w:val="005667CF"/>
    <w:rsid w:val="00566987"/>
    <w:rsid w:val="005669ED"/>
    <w:rsid w:val="00567F7B"/>
    <w:rsid w:val="005702AE"/>
    <w:rsid w:val="005706EE"/>
    <w:rsid w:val="005707A5"/>
    <w:rsid w:val="005707D5"/>
    <w:rsid w:val="00570805"/>
    <w:rsid w:val="00570D24"/>
    <w:rsid w:val="00570EF7"/>
    <w:rsid w:val="00570F3D"/>
    <w:rsid w:val="005712E1"/>
    <w:rsid w:val="0057144E"/>
    <w:rsid w:val="005717C1"/>
    <w:rsid w:val="00571930"/>
    <w:rsid w:val="0057199E"/>
    <w:rsid w:val="005721EB"/>
    <w:rsid w:val="00572ADF"/>
    <w:rsid w:val="005737A1"/>
    <w:rsid w:val="00574386"/>
    <w:rsid w:val="00574F8F"/>
    <w:rsid w:val="00575114"/>
    <w:rsid w:val="0057526A"/>
    <w:rsid w:val="0057544B"/>
    <w:rsid w:val="00576486"/>
    <w:rsid w:val="00576D88"/>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D03"/>
    <w:rsid w:val="00587605"/>
    <w:rsid w:val="00587808"/>
    <w:rsid w:val="00587989"/>
    <w:rsid w:val="00587A1C"/>
    <w:rsid w:val="00590044"/>
    <w:rsid w:val="005900C9"/>
    <w:rsid w:val="005901DA"/>
    <w:rsid w:val="005902FB"/>
    <w:rsid w:val="00590AA1"/>
    <w:rsid w:val="00590B6E"/>
    <w:rsid w:val="00590DC9"/>
    <w:rsid w:val="0059235E"/>
    <w:rsid w:val="005924A0"/>
    <w:rsid w:val="00592AEE"/>
    <w:rsid w:val="00592B05"/>
    <w:rsid w:val="0059339C"/>
    <w:rsid w:val="0059343F"/>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1B45"/>
    <w:rsid w:val="005A2361"/>
    <w:rsid w:val="005A2881"/>
    <w:rsid w:val="005A2AF6"/>
    <w:rsid w:val="005A2B67"/>
    <w:rsid w:val="005A2ECE"/>
    <w:rsid w:val="005A3256"/>
    <w:rsid w:val="005A35CA"/>
    <w:rsid w:val="005A36AA"/>
    <w:rsid w:val="005A3BD0"/>
    <w:rsid w:val="005A3C1A"/>
    <w:rsid w:val="005A3EEA"/>
    <w:rsid w:val="005A4605"/>
    <w:rsid w:val="005A4920"/>
    <w:rsid w:val="005A664F"/>
    <w:rsid w:val="005A6E47"/>
    <w:rsid w:val="005B07C8"/>
    <w:rsid w:val="005B1298"/>
    <w:rsid w:val="005B1412"/>
    <w:rsid w:val="005B1BFA"/>
    <w:rsid w:val="005B22F1"/>
    <w:rsid w:val="005B2B1A"/>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160"/>
    <w:rsid w:val="005C45A1"/>
    <w:rsid w:val="005C46F8"/>
    <w:rsid w:val="005C4A08"/>
    <w:rsid w:val="005C4DC4"/>
    <w:rsid w:val="005C5559"/>
    <w:rsid w:val="005C65C1"/>
    <w:rsid w:val="005C66F7"/>
    <w:rsid w:val="005C6D7D"/>
    <w:rsid w:val="005C6FE9"/>
    <w:rsid w:val="005C74B7"/>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5E8"/>
    <w:rsid w:val="005E0662"/>
    <w:rsid w:val="005E074B"/>
    <w:rsid w:val="005E089E"/>
    <w:rsid w:val="005E0A5C"/>
    <w:rsid w:val="005E0CCC"/>
    <w:rsid w:val="005E0CE9"/>
    <w:rsid w:val="005E1608"/>
    <w:rsid w:val="005E1AA3"/>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876"/>
    <w:rsid w:val="005E7E19"/>
    <w:rsid w:val="005E7F62"/>
    <w:rsid w:val="005F0424"/>
    <w:rsid w:val="005F05E5"/>
    <w:rsid w:val="005F1CA0"/>
    <w:rsid w:val="005F293D"/>
    <w:rsid w:val="005F29F4"/>
    <w:rsid w:val="005F2E8B"/>
    <w:rsid w:val="005F2EF5"/>
    <w:rsid w:val="005F2F93"/>
    <w:rsid w:val="005F5431"/>
    <w:rsid w:val="005F55B2"/>
    <w:rsid w:val="005F56AA"/>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110"/>
    <w:rsid w:val="006063EB"/>
    <w:rsid w:val="006066FC"/>
    <w:rsid w:val="00607130"/>
    <w:rsid w:val="00607194"/>
    <w:rsid w:val="00607430"/>
    <w:rsid w:val="00610046"/>
    <w:rsid w:val="00610B5B"/>
    <w:rsid w:val="0061124F"/>
    <w:rsid w:val="00611A99"/>
    <w:rsid w:val="00612785"/>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0B99"/>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158"/>
    <w:rsid w:val="00632361"/>
    <w:rsid w:val="0063236E"/>
    <w:rsid w:val="0063265D"/>
    <w:rsid w:val="0063284F"/>
    <w:rsid w:val="00632B8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871"/>
    <w:rsid w:val="00642F69"/>
    <w:rsid w:val="00642FFD"/>
    <w:rsid w:val="006436BF"/>
    <w:rsid w:val="006436CA"/>
    <w:rsid w:val="006437C3"/>
    <w:rsid w:val="00643E44"/>
    <w:rsid w:val="0064402A"/>
    <w:rsid w:val="00644064"/>
    <w:rsid w:val="006442A2"/>
    <w:rsid w:val="006442BD"/>
    <w:rsid w:val="006447CB"/>
    <w:rsid w:val="00644ACA"/>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0D2"/>
    <w:rsid w:val="00656229"/>
    <w:rsid w:val="0065625C"/>
    <w:rsid w:val="00656310"/>
    <w:rsid w:val="006579DD"/>
    <w:rsid w:val="00657B7A"/>
    <w:rsid w:val="006604CC"/>
    <w:rsid w:val="0066055F"/>
    <w:rsid w:val="00660627"/>
    <w:rsid w:val="00660C09"/>
    <w:rsid w:val="00661384"/>
    <w:rsid w:val="006614F8"/>
    <w:rsid w:val="006615D0"/>
    <w:rsid w:val="006617E1"/>
    <w:rsid w:val="00661A93"/>
    <w:rsid w:val="00661C23"/>
    <w:rsid w:val="00663676"/>
    <w:rsid w:val="00663AE7"/>
    <w:rsid w:val="00664E32"/>
    <w:rsid w:val="00664ED4"/>
    <w:rsid w:val="00665076"/>
    <w:rsid w:val="00665392"/>
    <w:rsid w:val="006656BF"/>
    <w:rsid w:val="006656E7"/>
    <w:rsid w:val="00666315"/>
    <w:rsid w:val="00666958"/>
    <w:rsid w:val="00666CDD"/>
    <w:rsid w:val="0066745C"/>
    <w:rsid w:val="0067008C"/>
    <w:rsid w:val="006701EC"/>
    <w:rsid w:val="0067092F"/>
    <w:rsid w:val="00670C9F"/>
    <w:rsid w:val="00670DC9"/>
    <w:rsid w:val="00670E70"/>
    <w:rsid w:val="00671278"/>
    <w:rsid w:val="006712F5"/>
    <w:rsid w:val="0067160E"/>
    <w:rsid w:val="00671D66"/>
    <w:rsid w:val="00671EE1"/>
    <w:rsid w:val="006721EA"/>
    <w:rsid w:val="00672CD3"/>
    <w:rsid w:val="0067335F"/>
    <w:rsid w:val="00673459"/>
    <w:rsid w:val="00673BF8"/>
    <w:rsid w:val="00673C6E"/>
    <w:rsid w:val="0067411B"/>
    <w:rsid w:val="0067432F"/>
    <w:rsid w:val="00674F5D"/>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2EE"/>
    <w:rsid w:val="006923A1"/>
    <w:rsid w:val="00692470"/>
    <w:rsid w:val="006930DB"/>
    <w:rsid w:val="00693496"/>
    <w:rsid w:val="0069374C"/>
    <w:rsid w:val="00693C23"/>
    <w:rsid w:val="00694A51"/>
    <w:rsid w:val="00694CD4"/>
    <w:rsid w:val="0069624D"/>
    <w:rsid w:val="00696556"/>
    <w:rsid w:val="00696739"/>
    <w:rsid w:val="0069686F"/>
    <w:rsid w:val="006968AB"/>
    <w:rsid w:val="00696A36"/>
    <w:rsid w:val="00696BE3"/>
    <w:rsid w:val="00697202"/>
    <w:rsid w:val="00697D54"/>
    <w:rsid w:val="006A003F"/>
    <w:rsid w:val="006A023C"/>
    <w:rsid w:val="006A08DF"/>
    <w:rsid w:val="006A09A2"/>
    <w:rsid w:val="006A0EBA"/>
    <w:rsid w:val="006A102D"/>
    <w:rsid w:val="006A128B"/>
    <w:rsid w:val="006A1495"/>
    <w:rsid w:val="006A1768"/>
    <w:rsid w:val="006A2CEC"/>
    <w:rsid w:val="006A34DF"/>
    <w:rsid w:val="006A3D21"/>
    <w:rsid w:val="006A51F7"/>
    <w:rsid w:val="006A5771"/>
    <w:rsid w:val="006A57DA"/>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BC5"/>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9B4"/>
    <w:rsid w:val="006C4A63"/>
    <w:rsid w:val="006C5492"/>
    <w:rsid w:val="006C5DD3"/>
    <w:rsid w:val="006C5E90"/>
    <w:rsid w:val="006C63DF"/>
    <w:rsid w:val="006C6754"/>
    <w:rsid w:val="006C721D"/>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034"/>
    <w:rsid w:val="006D1A49"/>
    <w:rsid w:val="006D1D45"/>
    <w:rsid w:val="006D240D"/>
    <w:rsid w:val="006D2B9B"/>
    <w:rsid w:val="006D35F7"/>
    <w:rsid w:val="006D39C8"/>
    <w:rsid w:val="006D40AE"/>
    <w:rsid w:val="006D4272"/>
    <w:rsid w:val="006D49AE"/>
    <w:rsid w:val="006D4D09"/>
    <w:rsid w:val="006D4ECC"/>
    <w:rsid w:val="006D541A"/>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BA8"/>
    <w:rsid w:val="006F7D09"/>
    <w:rsid w:val="007005D3"/>
    <w:rsid w:val="007008C4"/>
    <w:rsid w:val="0070166F"/>
    <w:rsid w:val="0070171C"/>
    <w:rsid w:val="00701CB5"/>
    <w:rsid w:val="0070284D"/>
    <w:rsid w:val="00702EA3"/>
    <w:rsid w:val="007030C7"/>
    <w:rsid w:val="007037A6"/>
    <w:rsid w:val="007038D3"/>
    <w:rsid w:val="0070401A"/>
    <w:rsid w:val="00704265"/>
    <w:rsid w:val="00704816"/>
    <w:rsid w:val="00704A29"/>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65F"/>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2D46"/>
    <w:rsid w:val="007236B5"/>
    <w:rsid w:val="0072434B"/>
    <w:rsid w:val="0072468F"/>
    <w:rsid w:val="007247D5"/>
    <w:rsid w:val="00725040"/>
    <w:rsid w:val="007251BF"/>
    <w:rsid w:val="00725384"/>
    <w:rsid w:val="00725ADB"/>
    <w:rsid w:val="0072638D"/>
    <w:rsid w:val="007266A0"/>
    <w:rsid w:val="00726A04"/>
    <w:rsid w:val="00727264"/>
    <w:rsid w:val="007277BF"/>
    <w:rsid w:val="00727A07"/>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7B0"/>
    <w:rsid w:val="007468AC"/>
    <w:rsid w:val="00746A1E"/>
    <w:rsid w:val="00746F43"/>
    <w:rsid w:val="00746FB6"/>
    <w:rsid w:val="0074784C"/>
    <w:rsid w:val="00747B58"/>
    <w:rsid w:val="007507B1"/>
    <w:rsid w:val="00750923"/>
    <w:rsid w:val="0075103B"/>
    <w:rsid w:val="0075171B"/>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5FB"/>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A67"/>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913"/>
    <w:rsid w:val="00775DA4"/>
    <w:rsid w:val="00776E8F"/>
    <w:rsid w:val="007810D6"/>
    <w:rsid w:val="007812A9"/>
    <w:rsid w:val="007816B3"/>
    <w:rsid w:val="00781EAD"/>
    <w:rsid w:val="00781F54"/>
    <w:rsid w:val="00782240"/>
    <w:rsid w:val="00782B23"/>
    <w:rsid w:val="00782F02"/>
    <w:rsid w:val="00783A8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6F7B"/>
    <w:rsid w:val="007B76E8"/>
    <w:rsid w:val="007C03E3"/>
    <w:rsid w:val="007C10A3"/>
    <w:rsid w:val="007C133D"/>
    <w:rsid w:val="007C13B6"/>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8AF"/>
    <w:rsid w:val="007D1A87"/>
    <w:rsid w:val="007D2107"/>
    <w:rsid w:val="007D2157"/>
    <w:rsid w:val="007D385E"/>
    <w:rsid w:val="007D47F1"/>
    <w:rsid w:val="007D49F6"/>
    <w:rsid w:val="007D4E08"/>
    <w:rsid w:val="007D4FF8"/>
    <w:rsid w:val="007D5643"/>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3E1"/>
    <w:rsid w:val="007E463B"/>
    <w:rsid w:val="007E4CF7"/>
    <w:rsid w:val="007E4DE0"/>
    <w:rsid w:val="007E539B"/>
    <w:rsid w:val="007E5D35"/>
    <w:rsid w:val="007E6068"/>
    <w:rsid w:val="007E6512"/>
    <w:rsid w:val="007E681E"/>
    <w:rsid w:val="007E6BB5"/>
    <w:rsid w:val="007E78BE"/>
    <w:rsid w:val="007E7A25"/>
    <w:rsid w:val="007E7E0E"/>
    <w:rsid w:val="007F0237"/>
    <w:rsid w:val="007F0BC0"/>
    <w:rsid w:val="007F19A2"/>
    <w:rsid w:val="007F1BCC"/>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73"/>
    <w:rsid w:val="008114C9"/>
    <w:rsid w:val="008119CD"/>
    <w:rsid w:val="00812138"/>
    <w:rsid w:val="008124F1"/>
    <w:rsid w:val="008125FD"/>
    <w:rsid w:val="00812AFC"/>
    <w:rsid w:val="00812F63"/>
    <w:rsid w:val="00813014"/>
    <w:rsid w:val="00813175"/>
    <w:rsid w:val="00813F7C"/>
    <w:rsid w:val="00814098"/>
    <w:rsid w:val="00814225"/>
    <w:rsid w:val="00815247"/>
    <w:rsid w:val="0081583B"/>
    <w:rsid w:val="00815AA9"/>
    <w:rsid w:val="00815AB1"/>
    <w:rsid w:val="00816175"/>
    <w:rsid w:val="00816EC5"/>
    <w:rsid w:val="008177D9"/>
    <w:rsid w:val="00817D6C"/>
    <w:rsid w:val="00817EB1"/>
    <w:rsid w:val="00820C87"/>
    <w:rsid w:val="00821192"/>
    <w:rsid w:val="00821795"/>
    <w:rsid w:val="00821822"/>
    <w:rsid w:val="00821D8F"/>
    <w:rsid w:val="00821E39"/>
    <w:rsid w:val="00822232"/>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C83"/>
    <w:rsid w:val="00842E57"/>
    <w:rsid w:val="008438DE"/>
    <w:rsid w:val="008442AC"/>
    <w:rsid w:val="00844442"/>
    <w:rsid w:val="00844E5C"/>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4E1"/>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4E"/>
    <w:rsid w:val="00856A58"/>
    <w:rsid w:val="00856A7D"/>
    <w:rsid w:val="00856E26"/>
    <w:rsid w:val="00857499"/>
    <w:rsid w:val="00857560"/>
    <w:rsid w:val="00860271"/>
    <w:rsid w:val="0086085D"/>
    <w:rsid w:val="00860C37"/>
    <w:rsid w:val="00861252"/>
    <w:rsid w:val="00861F8E"/>
    <w:rsid w:val="008620B9"/>
    <w:rsid w:val="0086238F"/>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51A"/>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0D86"/>
    <w:rsid w:val="00891227"/>
    <w:rsid w:val="008913FB"/>
    <w:rsid w:val="008918A9"/>
    <w:rsid w:val="00892114"/>
    <w:rsid w:val="008925D5"/>
    <w:rsid w:val="00892DEA"/>
    <w:rsid w:val="00892FE6"/>
    <w:rsid w:val="00893098"/>
    <w:rsid w:val="008935A1"/>
    <w:rsid w:val="008936D7"/>
    <w:rsid w:val="00893A60"/>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9B"/>
    <w:rsid w:val="008A25EE"/>
    <w:rsid w:val="008A2C32"/>
    <w:rsid w:val="008A2ED4"/>
    <w:rsid w:val="008A369A"/>
    <w:rsid w:val="008A394D"/>
    <w:rsid w:val="008A3A31"/>
    <w:rsid w:val="008A3B8B"/>
    <w:rsid w:val="008A4311"/>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0C50"/>
    <w:rsid w:val="008B2749"/>
    <w:rsid w:val="008B2D22"/>
    <w:rsid w:val="008B30A7"/>
    <w:rsid w:val="008B32A0"/>
    <w:rsid w:val="008B32A1"/>
    <w:rsid w:val="008B3E3A"/>
    <w:rsid w:val="008B4A25"/>
    <w:rsid w:val="008B4F8E"/>
    <w:rsid w:val="008B52EA"/>
    <w:rsid w:val="008B57AF"/>
    <w:rsid w:val="008B5C39"/>
    <w:rsid w:val="008B5DA3"/>
    <w:rsid w:val="008B6653"/>
    <w:rsid w:val="008B7669"/>
    <w:rsid w:val="008C00BC"/>
    <w:rsid w:val="008C06DA"/>
    <w:rsid w:val="008C0763"/>
    <w:rsid w:val="008C155B"/>
    <w:rsid w:val="008C1715"/>
    <w:rsid w:val="008C17DB"/>
    <w:rsid w:val="008C1C58"/>
    <w:rsid w:val="008C2A09"/>
    <w:rsid w:val="008C35F5"/>
    <w:rsid w:val="008C4149"/>
    <w:rsid w:val="008C4752"/>
    <w:rsid w:val="008C5A8A"/>
    <w:rsid w:val="008C5FD5"/>
    <w:rsid w:val="008C6282"/>
    <w:rsid w:val="008C62CD"/>
    <w:rsid w:val="008C651C"/>
    <w:rsid w:val="008C6E07"/>
    <w:rsid w:val="008C7001"/>
    <w:rsid w:val="008C7986"/>
    <w:rsid w:val="008D002D"/>
    <w:rsid w:val="008D0128"/>
    <w:rsid w:val="008D055E"/>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35"/>
    <w:rsid w:val="008D409B"/>
    <w:rsid w:val="008D42A4"/>
    <w:rsid w:val="008D4344"/>
    <w:rsid w:val="008D4699"/>
    <w:rsid w:val="008D5155"/>
    <w:rsid w:val="008D5800"/>
    <w:rsid w:val="008D6183"/>
    <w:rsid w:val="008D6278"/>
    <w:rsid w:val="008D6974"/>
    <w:rsid w:val="008D69E9"/>
    <w:rsid w:val="008D764D"/>
    <w:rsid w:val="008D7660"/>
    <w:rsid w:val="008E009E"/>
    <w:rsid w:val="008E07DA"/>
    <w:rsid w:val="008E0A67"/>
    <w:rsid w:val="008E0C81"/>
    <w:rsid w:val="008E0CF3"/>
    <w:rsid w:val="008E162A"/>
    <w:rsid w:val="008E23CC"/>
    <w:rsid w:val="008E2521"/>
    <w:rsid w:val="008E2718"/>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062"/>
    <w:rsid w:val="008F0088"/>
    <w:rsid w:val="008F01C7"/>
    <w:rsid w:val="008F0279"/>
    <w:rsid w:val="008F0761"/>
    <w:rsid w:val="008F0BD1"/>
    <w:rsid w:val="008F0CD2"/>
    <w:rsid w:val="008F103A"/>
    <w:rsid w:val="008F109A"/>
    <w:rsid w:val="008F11E9"/>
    <w:rsid w:val="008F127F"/>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1C9"/>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42"/>
    <w:rsid w:val="0090767D"/>
    <w:rsid w:val="00910167"/>
    <w:rsid w:val="009101C8"/>
    <w:rsid w:val="00910564"/>
    <w:rsid w:val="00911C6F"/>
    <w:rsid w:val="00912594"/>
    <w:rsid w:val="00912AFF"/>
    <w:rsid w:val="00912DD0"/>
    <w:rsid w:val="00913753"/>
    <w:rsid w:val="00913F7D"/>
    <w:rsid w:val="0091431A"/>
    <w:rsid w:val="00914517"/>
    <w:rsid w:val="009149C8"/>
    <w:rsid w:val="00914A38"/>
    <w:rsid w:val="0091552C"/>
    <w:rsid w:val="00915CE6"/>
    <w:rsid w:val="00915FE2"/>
    <w:rsid w:val="00916777"/>
    <w:rsid w:val="00916A9B"/>
    <w:rsid w:val="00916DB9"/>
    <w:rsid w:val="00917A49"/>
    <w:rsid w:val="00917D5D"/>
    <w:rsid w:val="00917DC0"/>
    <w:rsid w:val="00920755"/>
    <w:rsid w:val="009208F9"/>
    <w:rsid w:val="00920E3E"/>
    <w:rsid w:val="00921198"/>
    <w:rsid w:val="00921F28"/>
    <w:rsid w:val="009236A0"/>
    <w:rsid w:val="00923969"/>
    <w:rsid w:val="00923CB6"/>
    <w:rsid w:val="00924EB9"/>
    <w:rsid w:val="00924EC7"/>
    <w:rsid w:val="009256B0"/>
    <w:rsid w:val="009256B9"/>
    <w:rsid w:val="00925BAF"/>
    <w:rsid w:val="00925E2D"/>
    <w:rsid w:val="00925E36"/>
    <w:rsid w:val="009265EE"/>
    <w:rsid w:val="00926E6F"/>
    <w:rsid w:val="00927884"/>
    <w:rsid w:val="00927B74"/>
    <w:rsid w:val="00927E81"/>
    <w:rsid w:val="009303B3"/>
    <w:rsid w:val="009308B6"/>
    <w:rsid w:val="009308C2"/>
    <w:rsid w:val="00930AF3"/>
    <w:rsid w:val="00930FAA"/>
    <w:rsid w:val="00931288"/>
    <w:rsid w:val="00931E84"/>
    <w:rsid w:val="00931EE2"/>
    <w:rsid w:val="009323A2"/>
    <w:rsid w:val="009324C2"/>
    <w:rsid w:val="0093336A"/>
    <w:rsid w:val="00933B9C"/>
    <w:rsid w:val="00933D98"/>
    <w:rsid w:val="00934875"/>
    <w:rsid w:val="00935385"/>
    <w:rsid w:val="00936420"/>
    <w:rsid w:val="0093677A"/>
    <w:rsid w:val="0093690F"/>
    <w:rsid w:val="00936ACD"/>
    <w:rsid w:val="00940C92"/>
    <w:rsid w:val="00940F42"/>
    <w:rsid w:val="009412BF"/>
    <w:rsid w:val="009418A7"/>
    <w:rsid w:val="0094252D"/>
    <w:rsid w:val="0094270C"/>
    <w:rsid w:val="009428CF"/>
    <w:rsid w:val="00942C88"/>
    <w:rsid w:val="00942C8B"/>
    <w:rsid w:val="00942E14"/>
    <w:rsid w:val="009431B0"/>
    <w:rsid w:val="009437F9"/>
    <w:rsid w:val="0094382E"/>
    <w:rsid w:val="00943F4E"/>
    <w:rsid w:val="00943FF4"/>
    <w:rsid w:val="00944469"/>
    <w:rsid w:val="009447C3"/>
    <w:rsid w:val="00944A24"/>
    <w:rsid w:val="00944BCD"/>
    <w:rsid w:val="00945562"/>
    <w:rsid w:val="00945A88"/>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57"/>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CF3"/>
    <w:rsid w:val="00992E59"/>
    <w:rsid w:val="009934DD"/>
    <w:rsid w:val="00993BD9"/>
    <w:rsid w:val="00993CC4"/>
    <w:rsid w:val="00994163"/>
    <w:rsid w:val="009943C7"/>
    <w:rsid w:val="00995039"/>
    <w:rsid w:val="00995216"/>
    <w:rsid w:val="009956F0"/>
    <w:rsid w:val="00995F6D"/>
    <w:rsid w:val="00996923"/>
    <w:rsid w:val="00996DAF"/>
    <w:rsid w:val="00996E95"/>
    <w:rsid w:val="0099709E"/>
    <w:rsid w:val="009A0EED"/>
    <w:rsid w:val="009A195E"/>
    <w:rsid w:val="009A1B31"/>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1E5"/>
    <w:rsid w:val="009B23D4"/>
    <w:rsid w:val="009B28D3"/>
    <w:rsid w:val="009B2997"/>
    <w:rsid w:val="009B2E59"/>
    <w:rsid w:val="009B3E3A"/>
    <w:rsid w:val="009B4046"/>
    <w:rsid w:val="009B42AB"/>
    <w:rsid w:val="009B4B57"/>
    <w:rsid w:val="009B4EE0"/>
    <w:rsid w:val="009B5472"/>
    <w:rsid w:val="009B5D38"/>
    <w:rsid w:val="009B619D"/>
    <w:rsid w:val="009B6476"/>
    <w:rsid w:val="009B667D"/>
    <w:rsid w:val="009B6F83"/>
    <w:rsid w:val="009B73FA"/>
    <w:rsid w:val="009B7835"/>
    <w:rsid w:val="009B7C08"/>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CC"/>
    <w:rsid w:val="009C68F4"/>
    <w:rsid w:val="009C6E01"/>
    <w:rsid w:val="009C6E57"/>
    <w:rsid w:val="009C6FC3"/>
    <w:rsid w:val="009C700C"/>
    <w:rsid w:val="009C7099"/>
    <w:rsid w:val="009C71FB"/>
    <w:rsid w:val="009C744F"/>
    <w:rsid w:val="009D0922"/>
    <w:rsid w:val="009D0D48"/>
    <w:rsid w:val="009D15D4"/>
    <w:rsid w:val="009D1A70"/>
    <w:rsid w:val="009D24D3"/>
    <w:rsid w:val="009D2667"/>
    <w:rsid w:val="009D278E"/>
    <w:rsid w:val="009D3111"/>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96D"/>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41B"/>
    <w:rsid w:val="009F4596"/>
    <w:rsid w:val="009F4B9F"/>
    <w:rsid w:val="009F546F"/>
    <w:rsid w:val="009F59EA"/>
    <w:rsid w:val="009F5CC4"/>
    <w:rsid w:val="009F5D98"/>
    <w:rsid w:val="009F6A4C"/>
    <w:rsid w:val="009F6DA7"/>
    <w:rsid w:val="009F6DB6"/>
    <w:rsid w:val="009F7886"/>
    <w:rsid w:val="009F7AF4"/>
    <w:rsid w:val="00A00061"/>
    <w:rsid w:val="00A010D3"/>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152"/>
    <w:rsid w:val="00A103C9"/>
    <w:rsid w:val="00A10996"/>
    <w:rsid w:val="00A1106A"/>
    <w:rsid w:val="00A11550"/>
    <w:rsid w:val="00A11C3B"/>
    <w:rsid w:val="00A11D7B"/>
    <w:rsid w:val="00A123BE"/>
    <w:rsid w:val="00A12613"/>
    <w:rsid w:val="00A12928"/>
    <w:rsid w:val="00A12A66"/>
    <w:rsid w:val="00A12D3C"/>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0B79"/>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09"/>
    <w:rsid w:val="00A31155"/>
    <w:rsid w:val="00A328F4"/>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4B9"/>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D53"/>
    <w:rsid w:val="00A55F9A"/>
    <w:rsid w:val="00A56640"/>
    <w:rsid w:val="00A5670C"/>
    <w:rsid w:val="00A5712F"/>
    <w:rsid w:val="00A576C9"/>
    <w:rsid w:val="00A57927"/>
    <w:rsid w:val="00A57D4E"/>
    <w:rsid w:val="00A602B3"/>
    <w:rsid w:val="00A60366"/>
    <w:rsid w:val="00A6092F"/>
    <w:rsid w:val="00A60E00"/>
    <w:rsid w:val="00A61870"/>
    <w:rsid w:val="00A62902"/>
    <w:rsid w:val="00A62D98"/>
    <w:rsid w:val="00A62DCC"/>
    <w:rsid w:val="00A62F8A"/>
    <w:rsid w:val="00A63567"/>
    <w:rsid w:val="00A6390C"/>
    <w:rsid w:val="00A63A09"/>
    <w:rsid w:val="00A63D21"/>
    <w:rsid w:val="00A63EFD"/>
    <w:rsid w:val="00A6432B"/>
    <w:rsid w:val="00A646E0"/>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4D94"/>
    <w:rsid w:val="00A74F86"/>
    <w:rsid w:val="00A7550B"/>
    <w:rsid w:val="00A75698"/>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8D4"/>
    <w:rsid w:val="00A84CF9"/>
    <w:rsid w:val="00A8593D"/>
    <w:rsid w:val="00A85B4B"/>
    <w:rsid w:val="00A860B6"/>
    <w:rsid w:val="00A8768C"/>
    <w:rsid w:val="00A87E94"/>
    <w:rsid w:val="00A9018A"/>
    <w:rsid w:val="00A90427"/>
    <w:rsid w:val="00A90A57"/>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5913"/>
    <w:rsid w:val="00A95AF9"/>
    <w:rsid w:val="00A962A5"/>
    <w:rsid w:val="00A96AF0"/>
    <w:rsid w:val="00A978AA"/>
    <w:rsid w:val="00A978BC"/>
    <w:rsid w:val="00A97B2E"/>
    <w:rsid w:val="00A97D73"/>
    <w:rsid w:val="00AA01E1"/>
    <w:rsid w:val="00AA0EDC"/>
    <w:rsid w:val="00AA2670"/>
    <w:rsid w:val="00AA26E5"/>
    <w:rsid w:val="00AA2D74"/>
    <w:rsid w:val="00AA307A"/>
    <w:rsid w:val="00AA3720"/>
    <w:rsid w:val="00AA3CC4"/>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0F7"/>
    <w:rsid w:val="00AB58A3"/>
    <w:rsid w:val="00AB63EA"/>
    <w:rsid w:val="00AB67DB"/>
    <w:rsid w:val="00AB68E3"/>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0E17"/>
    <w:rsid w:val="00AE21D9"/>
    <w:rsid w:val="00AE2830"/>
    <w:rsid w:val="00AE2ADB"/>
    <w:rsid w:val="00AE2B46"/>
    <w:rsid w:val="00AE3C55"/>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728"/>
    <w:rsid w:val="00AF086C"/>
    <w:rsid w:val="00AF1948"/>
    <w:rsid w:val="00AF19A6"/>
    <w:rsid w:val="00AF1E17"/>
    <w:rsid w:val="00AF202A"/>
    <w:rsid w:val="00AF2538"/>
    <w:rsid w:val="00AF28A8"/>
    <w:rsid w:val="00AF2C22"/>
    <w:rsid w:val="00AF2CB9"/>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2D7E"/>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06"/>
    <w:rsid w:val="00B10A60"/>
    <w:rsid w:val="00B10AA9"/>
    <w:rsid w:val="00B10B25"/>
    <w:rsid w:val="00B113AE"/>
    <w:rsid w:val="00B114A6"/>
    <w:rsid w:val="00B11573"/>
    <w:rsid w:val="00B11A47"/>
    <w:rsid w:val="00B120EB"/>
    <w:rsid w:val="00B121A3"/>
    <w:rsid w:val="00B1276A"/>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17BC2"/>
    <w:rsid w:val="00B21A79"/>
    <w:rsid w:val="00B21BBC"/>
    <w:rsid w:val="00B22191"/>
    <w:rsid w:val="00B22D4B"/>
    <w:rsid w:val="00B22E3F"/>
    <w:rsid w:val="00B22FCD"/>
    <w:rsid w:val="00B238F4"/>
    <w:rsid w:val="00B23C53"/>
    <w:rsid w:val="00B2442E"/>
    <w:rsid w:val="00B2605A"/>
    <w:rsid w:val="00B2609B"/>
    <w:rsid w:val="00B267D5"/>
    <w:rsid w:val="00B26C8F"/>
    <w:rsid w:val="00B27044"/>
    <w:rsid w:val="00B27F98"/>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1BF1"/>
    <w:rsid w:val="00B525DB"/>
    <w:rsid w:val="00B52766"/>
    <w:rsid w:val="00B52FFB"/>
    <w:rsid w:val="00B53995"/>
    <w:rsid w:val="00B53A5F"/>
    <w:rsid w:val="00B53F52"/>
    <w:rsid w:val="00B53FB4"/>
    <w:rsid w:val="00B540B3"/>
    <w:rsid w:val="00B5475B"/>
    <w:rsid w:val="00B549C0"/>
    <w:rsid w:val="00B54C0D"/>
    <w:rsid w:val="00B54C6D"/>
    <w:rsid w:val="00B55430"/>
    <w:rsid w:val="00B55E38"/>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758"/>
    <w:rsid w:val="00B65036"/>
    <w:rsid w:val="00B651D5"/>
    <w:rsid w:val="00B655F3"/>
    <w:rsid w:val="00B658EB"/>
    <w:rsid w:val="00B65B85"/>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11"/>
    <w:rsid w:val="00B74730"/>
    <w:rsid w:val="00B747EE"/>
    <w:rsid w:val="00B74D79"/>
    <w:rsid w:val="00B74ED5"/>
    <w:rsid w:val="00B7508A"/>
    <w:rsid w:val="00B75262"/>
    <w:rsid w:val="00B7577A"/>
    <w:rsid w:val="00B76052"/>
    <w:rsid w:val="00B76A20"/>
    <w:rsid w:val="00B77451"/>
    <w:rsid w:val="00B7746D"/>
    <w:rsid w:val="00B77C78"/>
    <w:rsid w:val="00B77E63"/>
    <w:rsid w:val="00B8058E"/>
    <w:rsid w:val="00B80EB8"/>
    <w:rsid w:val="00B81FB8"/>
    <w:rsid w:val="00B8354D"/>
    <w:rsid w:val="00B8355B"/>
    <w:rsid w:val="00B8358E"/>
    <w:rsid w:val="00B83D60"/>
    <w:rsid w:val="00B840BC"/>
    <w:rsid w:val="00B843EF"/>
    <w:rsid w:val="00B844DF"/>
    <w:rsid w:val="00B84855"/>
    <w:rsid w:val="00B84999"/>
    <w:rsid w:val="00B849D2"/>
    <w:rsid w:val="00B84BC5"/>
    <w:rsid w:val="00B85775"/>
    <w:rsid w:val="00B85A31"/>
    <w:rsid w:val="00B85C57"/>
    <w:rsid w:val="00B85D28"/>
    <w:rsid w:val="00B85F3B"/>
    <w:rsid w:val="00B8644E"/>
    <w:rsid w:val="00B86DDD"/>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4F8F"/>
    <w:rsid w:val="00BA57B5"/>
    <w:rsid w:val="00BA5AF2"/>
    <w:rsid w:val="00BA60ED"/>
    <w:rsid w:val="00BA6301"/>
    <w:rsid w:val="00BA656B"/>
    <w:rsid w:val="00BA661E"/>
    <w:rsid w:val="00BA6875"/>
    <w:rsid w:val="00BA690C"/>
    <w:rsid w:val="00BA6D99"/>
    <w:rsid w:val="00BA7176"/>
    <w:rsid w:val="00BA71F6"/>
    <w:rsid w:val="00BA74E9"/>
    <w:rsid w:val="00BA75A9"/>
    <w:rsid w:val="00BA76BE"/>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8D4"/>
    <w:rsid w:val="00BB3C87"/>
    <w:rsid w:val="00BB3CAC"/>
    <w:rsid w:val="00BB46D8"/>
    <w:rsid w:val="00BB478B"/>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0C6"/>
    <w:rsid w:val="00BC7164"/>
    <w:rsid w:val="00BC75AC"/>
    <w:rsid w:val="00BC764B"/>
    <w:rsid w:val="00BD06C5"/>
    <w:rsid w:val="00BD1089"/>
    <w:rsid w:val="00BD1111"/>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0DA"/>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074"/>
    <w:rsid w:val="00BF51DC"/>
    <w:rsid w:val="00BF5D01"/>
    <w:rsid w:val="00BF6109"/>
    <w:rsid w:val="00BF6A38"/>
    <w:rsid w:val="00BF6CB3"/>
    <w:rsid w:val="00BF6E92"/>
    <w:rsid w:val="00BF6FA0"/>
    <w:rsid w:val="00BF7480"/>
    <w:rsid w:val="00BF77F5"/>
    <w:rsid w:val="00C00CE4"/>
    <w:rsid w:val="00C01030"/>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1FB0"/>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764"/>
    <w:rsid w:val="00C338A9"/>
    <w:rsid w:val="00C33F6A"/>
    <w:rsid w:val="00C34532"/>
    <w:rsid w:val="00C35148"/>
    <w:rsid w:val="00C3535C"/>
    <w:rsid w:val="00C358EC"/>
    <w:rsid w:val="00C36203"/>
    <w:rsid w:val="00C364A2"/>
    <w:rsid w:val="00C365D8"/>
    <w:rsid w:val="00C3677B"/>
    <w:rsid w:val="00C36787"/>
    <w:rsid w:val="00C37257"/>
    <w:rsid w:val="00C3740B"/>
    <w:rsid w:val="00C4046B"/>
    <w:rsid w:val="00C4091A"/>
    <w:rsid w:val="00C40B68"/>
    <w:rsid w:val="00C40F38"/>
    <w:rsid w:val="00C414D1"/>
    <w:rsid w:val="00C41A14"/>
    <w:rsid w:val="00C43327"/>
    <w:rsid w:val="00C434FF"/>
    <w:rsid w:val="00C43992"/>
    <w:rsid w:val="00C43EDD"/>
    <w:rsid w:val="00C4422A"/>
    <w:rsid w:val="00C446E9"/>
    <w:rsid w:val="00C448E6"/>
    <w:rsid w:val="00C44960"/>
    <w:rsid w:val="00C44E9B"/>
    <w:rsid w:val="00C45165"/>
    <w:rsid w:val="00C46422"/>
    <w:rsid w:val="00C46733"/>
    <w:rsid w:val="00C47A07"/>
    <w:rsid w:val="00C47D3C"/>
    <w:rsid w:val="00C47FB8"/>
    <w:rsid w:val="00C502B7"/>
    <w:rsid w:val="00C503B3"/>
    <w:rsid w:val="00C503FE"/>
    <w:rsid w:val="00C50582"/>
    <w:rsid w:val="00C516B7"/>
    <w:rsid w:val="00C517EF"/>
    <w:rsid w:val="00C52913"/>
    <w:rsid w:val="00C52EBC"/>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48"/>
    <w:rsid w:val="00C70D74"/>
    <w:rsid w:val="00C70ED1"/>
    <w:rsid w:val="00C7159C"/>
    <w:rsid w:val="00C717D0"/>
    <w:rsid w:val="00C71B7C"/>
    <w:rsid w:val="00C7266D"/>
    <w:rsid w:val="00C7271B"/>
    <w:rsid w:val="00C7275A"/>
    <w:rsid w:val="00C72BCD"/>
    <w:rsid w:val="00C72C2D"/>
    <w:rsid w:val="00C73598"/>
    <w:rsid w:val="00C73E38"/>
    <w:rsid w:val="00C7445C"/>
    <w:rsid w:val="00C7521B"/>
    <w:rsid w:val="00C7522C"/>
    <w:rsid w:val="00C75D63"/>
    <w:rsid w:val="00C75E4C"/>
    <w:rsid w:val="00C76364"/>
    <w:rsid w:val="00C7657E"/>
    <w:rsid w:val="00C766E3"/>
    <w:rsid w:val="00C76AEA"/>
    <w:rsid w:val="00C76E0C"/>
    <w:rsid w:val="00C80250"/>
    <w:rsid w:val="00C806F5"/>
    <w:rsid w:val="00C8073B"/>
    <w:rsid w:val="00C80EA6"/>
    <w:rsid w:val="00C81098"/>
    <w:rsid w:val="00C812C5"/>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6D10"/>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4C1"/>
    <w:rsid w:val="00CA5849"/>
    <w:rsid w:val="00CA5931"/>
    <w:rsid w:val="00CA5C7D"/>
    <w:rsid w:val="00CA5E90"/>
    <w:rsid w:val="00CA61CB"/>
    <w:rsid w:val="00CA624C"/>
    <w:rsid w:val="00CA62DB"/>
    <w:rsid w:val="00CA6492"/>
    <w:rsid w:val="00CA6DD8"/>
    <w:rsid w:val="00CA72DB"/>
    <w:rsid w:val="00CA736F"/>
    <w:rsid w:val="00CB0507"/>
    <w:rsid w:val="00CB06DE"/>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34"/>
    <w:rsid w:val="00CC7E75"/>
    <w:rsid w:val="00CD0624"/>
    <w:rsid w:val="00CD0CB0"/>
    <w:rsid w:val="00CD0D91"/>
    <w:rsid w:val="00CD1676"/>
    <w:rsid w:val="00CD17B3"/>
    <w:rsid w:val="00CD17E6"/>
    <w:rsid w:val="00CD18CE"/>
    <w:rsid w:val="00CD1B00"/>
    <w:rsid w:val="00CD20AD"/>
    <w:rsid w:val="00CD2DFC"/>
    <w:rsid w:val="00CD2F26"/>
    <w:rsid w:val="00CD3DD1"/>
    <w:rsid w:val="00CD44A9"/>
    <w:rsid w:val="00CD4678"/>
    <w:rsid w:val="00CD4A58"/>
    <w:rsid w:val="00CD4CEE"/>
    <w:rsid w:val="00CD5614"/>
    <w:rsid w:val="00CD5BF6"/>
    <w:rsid w:val="00CD605A"/>
    <w:rsid w:val="00CD7D5E"/>
    <w:rsid w:val="00CE0131"/>
    <w:rsid w:val="00CE0334"/>
    <w:rsid w:val="00CE03AA"/>
    <w:rsid w:val="00CE06B8"/>
    <w:rsid w:val="00CE0AF3"/>
    <w:rsid w:val="00CE0BE0"/>
    <w:rsid w:val="00CE0E88"/>
    <w:rsid w:val="00CE1219"/>
    <w:rsid w:val="00CE13FB"/>
    <w:rsid w:val="00CE1495"/>
    <w:rsid w:val="00CE1B6E"/>
    <w:rsid w:val="00CE1F58"/>
    <w:rsid w:val="00CE2107"/>
    <w:rsid w:val="00CE2119"/>
    <w:rsid w:val="00CE22D9"/>
    <w:rsid w:val="00CE255C"/>
    <w:rsid w:val="00CE258E"/>
    <w:rsid w:val="00CE260C"/>
    <w:rsid w:val="00CE30D3"/>
    <w:rsid w:val="00CE36F1"/>
    <w:rsid w:val="00CE3745"/>
    <w:rsid w:val="00CE4341"/>
    <w:rsid w:val="00CE46F3"/>
    <w:rsid w:val="00CE4ECC"/>
    <w:rsid w:val="00CE5000"/>
    <w:rsid w:val="00CE5086"/>
    <w:rsid w:val="00CE569B"/>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A7A"/>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C7"/>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57DAE"/>
    <w:rsid w:val="00D603A5"/>
    <w:rsid w:val="00D611B0"/>
    <w:rsid w:val="00D61265"/>
    <w:rsid w:val="00D617DD"/>
    <w:rsid w:val="00D6212A"/>
    <w:rsid w:val="00D629EC"/>
    <w:rsid w:val="00D62A98"/>
    <w:rsid w:val="00D631A1"/>
    <w:rsid w:val="00D6322D"/>
    <w:rsid w:val="00D6341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CC"/>
    <w:rsid w:val="00D80DE5"/>
    <w:rsid w:val="00D817B7"/>
    <w:rsid w:val="00D81A02"/>
    <w:rsid w:val="00D81AA5"/>
    <w:rsid w:val="00D81E94"/>
    <w:rsid w:val="00D825D8"/>
    <w:rsid w:val="00D8261A"/>
    <w:rsid w:val="00D8289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D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4CC5"/>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458"/>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4C7"/>
    <w:rsid w:val="00DE2C07"/>
    <w:rsid w:val="00DE34BC"/>
    <w:rsid w:val="00DE3501"/>
    <w:rsid w:val="00DE36D2"/>
    <w:rsid w:val="00DE394B"/>
    <w:rsid w:val="00DE4B93"/>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3E"/>
    <w:rsid w:val="00DF1788"/>
    <w:rsid w:val="00DF1E6C"/>
    <w:rsid w:val="00DF24B3"/>
    <w:rsid w:val="00DF2943"/>
    <w:rsid w:val="00DF2BCD"/>
    <w:rsid w:val="00DF2C8D"/>
    <w:rsid w:val="00DF396A"/>
    <w:rsid w:val="00DF3B85"/>
    <w:rsid w:val="00DF3BC9"/>
    <w:rsid w:val="00DF3D22"/>
    <w:rsid w:val="00DF434D"/>
    <w:rsid w:val="00DF453E"/>
    <w:rsid w:val="00DF4A6A"/>
    <w:rsid w:val="00DF4E0C"/>
    <w:rsid w:val="00DF59C5"/>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2801"/>
    <w:rsid w:val="00E03B29"/>
    <w:rsid w:val="00E04849"/>
    <w:rsid w:val="00E04858"/>
    <w:rsid w:val="00E04A2D"/>
    <w:rsid w:val="00E04D07"/>
    <w:rsid w:val="00E04EEC"/>
    <w:rsid w:val="00E050E2"/>
    <w:rsid w:val="00E05AC0"/>
    <w:rsid w:val="00E05D85"/>
    <w:rsid w:val="00E06156"/>
    <w:rsid w:val="00E06340"/>
    <w:rsid w:val="00E06E4E"/>
    <w:rsid w:val="00E06E72"/>
    <w:rsid w:val="00E07E1F"/>
    <w:rsid w:val="00E07FA2"/>
    <w:rsid w:val="00E10303"/>
    <w:rsid w:val="00E10323"/>
    <w:rsid w:val="00E10337"/>
    <w:rsid w:val="00E107ED"/>
    <w:rsid w:val="00E10853"/>
    <w:rsid w:val="00E108E5"/>
    <w:rsid w:val="00E10AA5"/>
    <w:rsid w:val="00E117FE"/>
    <w:rsid w:val="00E11A35"/>
    <w:rsid w:val="00E131BE"/>
    <w:rsid w:val="00E131BF"/>
    <w:rsid w:val="00E132F6"/>
    <w:rsid w:val="00E13572"/>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1D67"/>
    <w:rsid w:val="00E2222B"/>
    <w:rsid w:val="00E22884"/>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E5C"/>
    <w:rsid w:val="00E279B8"/>
    <w:rsid w:val="00E27ABB"/>
    <w:rsid w:val="00E300E6"/>
    <w:rsid w:val="00E301F5"/>
    <w:rsid w:val="00E30A2F"/>
    <w:rsid w:val="00E30B88"/>
    <w:rsid w:val="00E31008"/>
    <w:rsid w:val="00E3143D"/>
    <w:rsid w:val="00E31B94"/>
    <w:rsid w:val="00E31E00"/>
    <w:rsid w:val="00E31E1C"/>
    <w:rsid w:val="00E3356F"/>
    <w:rsid w:val="00E34505"/>
    <w:rsid w:val="00E34624"/>
    <w:rsid w:val="00E347D4"/>
    <w:rsid w:val="00E34A79"/>
    <w:rsid w:val="00E35018"/>
    <w:rsid w:val="00E3606B"/>
    <w:rsid w:val="00E36B45"/>
    <w:rsid w:val="00E378E8"/>
    <w:rsid w:val="00E37F78"/>
    <w:rsid w:val="00E40C43"/>
    <w:rsid w:val="00E40F42"/>
    <w:rsid w:val="00E41246"/>
    <w:rsid w:val="00E42037"/>
    <w:rsid w:val="00E42074"/>
    <w:rsid w:val="00E43B8A"/>
    <w:rsid w:val="00E43DCC"/>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578CA"/>
    <w:rsid w:val="00E5799C"/>
    <w:rsid w:val="00E6011E"/>
    <w:rsid w:val="00E60192"/>
    <w:rsid w:val="00E602A8"/>
    <w:rsid w:val="00E6078C"/>
    <w:rsid w:val="00E61453"/>
    <w:rsid w:val="00E62DE5"/>
    <w:rsid w:val="00E62F19"/>
    <w:rsid w:val="00E63BD5"/>
    <w:rsid w:val="00E653E0"/>
    <w:rsid w:val="00E654E1"/>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168"/>
    <w:rsid w:val="00E735AB"/>
    <w:rsid w:val="00E73F5B"/>
    <w:rsid w:val="00E740D7"/>
    <w:rsid w:val="00E747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39C"/>
    <w:rsid w:val="00E81441"/>
    <w:rsid w:val="00E815E5"/>
    <w:rsid w:val="00E82A05"/>
    <w:rsid w:val="00E82FD4"/>
    <w:rsid w:val="00E8318F"/>
    <w:rsid w:val="00E8361F"/>
    <w:rsid w:val="00E8364E"/>
    <w:rsid w:val="00E8399C"/>
    <w:rsid w:val="00E83B0D"/>
    <w:rsid w:val="00E840B6"/>
    <w:rsid w:val="00E84199"/>
    <w:rsid w:val="00E85197"/>
    <w:rsid w:val="00E85491"/>
    <w:rsid w:val="00E85645"/>
    <w:rsid w:val="00E85A81"/>
    <w:rsid w:val="00E8750D"/>
    <w:rsid w:val="00E87D9B"/>
    <w:rsid w:val="00E90089"/>
    <w:rsid w:val="00E90378"/>
    <w:rsid w:val="00E90641"/>
    <w:rsid w:val="00E910A2"/>
    <w:rsid w:val="00E91720"/>
    <w:rsid w:val="00E91E94"/>
    <w:rsid w:val="00E9227F"/>
    <w:rsid w:val="00E9240F"/>
    <w:rsid w:val="00E93164"/>
    <w:rsid w:val="00E931C5"/>
    <w:rsid w:val="00E94678"/>
    <w:rsid w:val="00E94E57"/>
    <w:rsid w:val="00E963C0"/>
    <w:rsid w:val="00E96947"/>
    <w:rsid w:val="00E97B32"/>
    <w:rsid w:val="00EA0345"/>
    <w:rsid w:val="00EA0553"/>
    <w:rsid w:val="00EA10F0"/>
    <w:rsid w:val="00EA1918"/>
    <w:rsid w:val="00EA1E5A"/>
    <w:rsid w:val="00EA2236"/>
    <w:rsid w:val="00EA2A92"/>
    <w:rsid w:val="00EA2E30"/>
    <w:rsid w:val="00EA31FE"/>
    <w:rsid w:val="00EA34CF"/>
    <w:rsid w:val="00EA41A5"/>
    <w:rsid w:val="00EA4DCE"/>
    <w:rsid w:val="00EA5BFE"/>
    <w:rsid w:val="00EA640A"/>
    <w:rsid w:val="00EA6756"/>
    <w:rsid w:val="00EA6C68"/>
    <w:rsid w:val="00EA72F2"/>
    <w:rsid w:val="00EA7506"/>
    <w:rsid w:val="00EA76F4"/>
    <w:rsid w:val="00EA7BFB"/>
    <w:rsid w:val="00EA7F90"/>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4FB"/>
    <w:rsid w:val="00EB5838"/>
    <w:rsid w:val="00EB6754"/>
    <w:rsid w:val="00EB68A4"/>
    <w:rsid w:val="00EB6BB0"/>
    <w:rsid w:val="00EB6DF5"/>
    <w:rsid w:val="00EB777B"/>
    <w:rsid w:val="00EB7AAD"/>
    <w:rsid w:val="00EB7D1C"/>
    <w:rsid w:val="00EC03E0"/>
    <w:rsid w:val="00EC0B85"/>
    <w:rsid w:val="00EC1020"/>
    <w:rsid w:val="00EC1391"/>
    <w:rsid w:val="00EC1867"/>
    <w:rsid w:val="00EC1FDB"/>
    <w:rsid w:val="00EC23FB"/>
    <w:rsid w:val="00EC2A34"/>
    <w:rsid w:val="00EC2C79"/>
    <w:rsid w:val="00EC2DBE"/>
    <w:rsid w:val="00EC2DE4"/>
    <w:rsid w:val="00EC3070"/>
    <w:rsid w:val="00EC3245"/>
    <w:rsid w:val="00EC3CC2"/>
    <w:rsid w:val="00EC3E23"/>
    <w:rsid w:val="00EC44FC"/>
    <w:rsid w:val="00EC45C4"/>
    <w:rsid w:val="00EC475D"/>
    <w:rsid w:val="00EC4848"/>
    <w:rsid w:val="00EC49D0"/>
    <w:rsid w:val="00EC4D78"/>
    <w:rsid w:val="00EC53A2"/>
    <w:rsid w:val="00EC5708"/>
    <w:rsid w:val="00EC5A47"/>
    <w:rsid w:val="00EC5F25"/>
    <w:rsid w:val="00EC74DA"/>
    <w:rsid w:val="00EC77BF"/>
    <w:rsid w:val="00EC7DF3"/>
    <w:rsid w:val="00EC7E51"/>
    <w:rsid w:val="00ED09A9"/>
    <w:rsid w:val="00ED0C0A"/>
    <w:rsid w:val="00ED1D90"/>
    <w:rsid w:val="00ED298C"/>
    <w:rsid w:val="00ED3549"/>
    <w:rsid w:val="00ED3D59"/>
    <w:rsid w:val="00ED3D88"/>
    <w:rsid w:val="00ED430B"/>
    <w:rsid w:val="00ED535D"/>
    <w:rsid w:val="00ED5C53"/>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886"/>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1AC5"/>
    <w:rsid w:val="00F0280A"/>
    <w:rsid w:val="00F02C44"/>
    <w:rsid w:val="00F034D0"/>
    <w:rsid w:val="00F0434E"/>
    <w:rsid w:val="00F043E6"/>
    <w:rsid w:val="00F044A6"/>
    <w:rsid w:val="00F04703"/>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71C"/>
    <w:rsid w:val="00F30BA1"/>
    <w:rsid w:val="00F30BEC"/>
    <w:rsid w:val="00F311CB"/>
    <w:rsid w:val="00F31369"/>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07"/>
    <w:rsid w:val="00F37254"/>
    <w:rsid w:val="00F37BC0"/>
    <w:rsid w:val="00F40C8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C90"/>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3A71"/>
    <w:rsid w:val="00F6402D"/>
    <w:rsid w:val="00F64588"/>
    <w:rsid w:val="00F65361"/>
    <w:rsid w:val="00F653E3"/>
    <w:rsid w:val="00F65492"/>
    <w:rsid w:val="00F658B1"/>
    <w:rsid w:val="00F665BE"/>
    <w:rsid w:val="00F6666D"/>
    <w:rsid w:val="00F66672"/>
    <w:rsid w:val="00F667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D19"/>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E37"/>
    <w:rsid w:val="00FC1F3D"/>
    <w:rsid w:val="00FC2EDB"/>
    <w:rsid w:val="00FC30A4"/>
    <w:rsid w:val="00FC3AA9"/>
    <w:rsid w:val="00FC3E01"/>
    <w:rsid w:val="00FC3F74"/>
    <w:rsid w:val="00FC4133"/>
    <w:rsid w:val="00FC4835"/>
    <w:rsid w:val="00FC49F4"/>
    <w:rsid w:val="00FC5AAF"/>
    <w:rsid w:val="00FC5D2C"/>
    <w:rsid w:val="00FC5E5D"/>
    <w:rsid w:val="00FC6ACC"/>
    <w:rsid w:val="00FC738E"/>
    <w:rsid w:val="00FC790E"/>
    <w:rsid w:val="00FD0048"/>
    <w:rsid w:val="00FD01FC"/>
    <w:rsid w:val="00FD0598"/>
    <w:rsid w:val="00FD14A1"/>
    <w:rsid w:val="00FD1917"/>
    <w:rsid w:val="00FD1CEC"/>
    <w:rsid w:val="00FD1E1F"/>
    <w:rsid w:val="00FD21DE"/>
    <w:rsid w:val="00FD3BF3"/>
    <w:rsid w:val="00FD4659"/>
    <w:rsid w:val="00FD4C38"/>
    <w:rsid w:val="00FD55B8"/>
    <w:rsid w:val="00FD5AC2"/>
    <w:rsid w:val="00FD6227"/>
    <w:rsid w:val="00FD6A42"/>
    <w:rsid w:val="00FD6D3C"/>
    <w:rsid w:val="00FD6FA3"/>
    <w:rsid w:val="00FD7742"/>
    <w:rsid w:val="00FD7866"/>
    <w:rsid w:val="00FD7B30"/>
    <w:rsid w:val="00FD7E90"/>
    <w:rsid w:val="00FD7EAD"/>
    <w:rsid w:val="00FD7F99"/>
    <w:rsid w:val="00FE038B"/>
    <w:rsid w:val="00FE0476"/>
    <w:rsid w:val="00FE0ABD"/>
    <w:rsid w:val="00FE0CC5"/>
    <w:rsid w:val="00FE1060"/>
    <w:rsid w:val="00FE10F8"/>
    <w:rsid w:val="00FE12A8"/>
    <w:rsid w:val="00FE1BD7"/>
    <w:rsid w:val="00FE3035"/>
    <w:rsid w:val="00FE34CA"/>
    <w:rsid w:val="00FE361B"/>
    <w:rsid w:val="00FE39E9"/>
    <w:rsid w:val="00FE4558"/>
    <w:rsid w:val="00FE47F5"/>
    <w:rsid w:val="00FE4831"/>
    <w:rsid w:val="00FE4B80"/>
    <w:rsid w:val="00FE4B96"/>
    <w:rsid w:val="00FE4BF3"/>
    <w:rsid w:val="00FE4C54"/>
    <w:rsid w:val="00FE50AA"/>
    <w:rsid w:val="00FE59C9"/>
    <w:rsid w:val="00FE6103"/>
    <w:rsid w:val="00FE65C3"/>
    <w:rsid w:val="00FE675F"/>
    <w:rsid w:val="00FE768F"/>
    <w:rsid w:val="00FE7C72"/>
    <w:rsid w:val="00FE7FA3"/>
    <w:rsid w:val="00FF04CC"/>
    <w:rsid w:val="00FF0576"/>
    <w:rsid w:val="00FF081F"/>
    <w:rsid w:val="00FF0C8E"/>
    <w:rsid w:val="00FF105B"/>
    <w:rsid w:val="00FF13BE"/>
    <w:rsid w:val="00FF15E9"/>
    <w:rsid w:val="00FF1BEA"/>
    <w:rsid w:val="00FF1DFB"/>
    <w:rsid w:val="00FF2141"/>
    <w:rsid w:val="00FF2216"/>
    <w:rsid w:val="00FF2222"/>
    <w:rsid w:val="00FF2C8C"/>
    <w:rsid w:val="00FF3660"/>
    <w:rsid w:val="00FF3C4F"/>
    <w:rsid w:val="00FF3F6F"/>
    <w:rsid w:val="00FF4053"/>
    <w:rsid w:val="00FF4EAD"/>
    <w:rsid w:val="00FF530F"/>
    <w:rsid w:val="00FF5315"/>
    <w:rsid w:val="00FF5957"/>
    <w:rsid w:val="00FF5C9C"/>
    <w:rsid w:val="00FF6524"/>
    <w:rsid w:val="00FF658D"/>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5287A"/>
  <w15:docId w15:val="{AC3D752E-5B2C-4CBD-9747-3E7FA39E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A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qFormat/>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qFormat/>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qFormat/>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qFormat/>
    <w:rsid w:val="00C3535C"/>
    <w:rPr>
      <w:rFonts w:ascii="Arial" w:hAnsi="Arial"/>
      <w:szCs w:val="20"/>
      <w:lang w:val="de-DE"/>
    </w:rPr>
  </w:style>
  <w:style w:type="paragraph" w:customStyle="1" w:styleId="Corpsdetexte31">
    <w:name w:val="Corps de texte 31"/>
    <w:basedOn w:val="Normal"/>
    <w:qFormat/>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qFormat/>
    <w:rsid w:val="00C3535C"/>
    <w:pPr>
      <w:ind w:left="348"/>
      <w:jc w:val="center"/>
    </w:pPr>
    <w:rPr>
      <w:rFonts w:ascii="Arial" w:hAnsi="Arial"/>
      <w:bCs/>
      <w:snapToGrid w:val="0"/>
      <w:sz w:val="28"/>
      <w:szCs w:val="20"/>
    </w:rPr>
  </w:style>
  <w:style w:type="paragraph" w:styleId="En-tte">
    <w:name w:val="header"/>
    <w:basedOn w:val="Normal"/>
    <w:link w:val="En-tteCar"/>
    <w:uiPriority w:val="99"/>
    <w:qFormat/>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qFormat/>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qFormat/>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qFormat/>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qForma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qFormat/>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2"/>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 w:type="paragraph" w:customStyle="1" w:styleId="font80">
    <w:name w:val="font_8"/>
    <w:basedOn w:val="Normal"/>
    <w:rsid w:val="009437F9"/>
    <w:pPr>
      <w:spacing w:before="100" w:beforeAutospacing="1" w:after="100" w:afterAutospacing="1"/>
    </w:pPr>
  </w:style>
  <w:style w:type="paragraph" w:customStyle="1" w:styleId="Bordereau">
    <w:name w:val="Bordereau"/>
    <w:basedOn w:val="Normal"/>
    <w:rsid w:val="00E747D7"/>
    <w:pPr>
      <w:widowControl w:val="0"/>
      <w:adjustRightInd w:val="0"/>
      <w:spacing w:after="120" w:line="360" w:lineRule="atLeast"/>
      <w:jc w:val="both"/>
      <w:textAlignment w:val="baseline"/>
    </w:pPr>
    <w:rPr>
      <w:rFonts w:ascii="Arial" w:hAnsi="Arial"/>
      <w:sz w:val="20"/>
      <w:szCs w:val="20"/>
    </w:rPr>
  </w:style>
  <w:style w:type="table" w:customStyle="1" w:styleId="Grilledutableau1">
    <w:name w:val="Grille du tableau1"/>
    <w:basedOn w:val="TableauNormal"/>
    <w:next w:val="Grilledutableau"/>
    <w:uiPriority w:val="59"/>
    <w:qFormat/>
    <w:rsid w:val="0077591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21">
    <w:name w:val="Char Char121"/>
    <w:basedOn w:val="Normal"/>
    <w:rsid w:val="00775913"/>
    <w:pPr>
      <w:spacing w:after="160" w:line="240" w:lineRule="exact"/>
    </w:pPr>
    <w:rPr>
      <w:rFonts w:ascii="Verdana" w:hAnsi="Verdana"/>
      <w:sz w:val="20"/>
      <w:szCs w:val="20"/>
      <w:lang w:val="en-US" w:eastAsia="en-US"/>
    </w:rPr>
  </w:style>
  <w:style w:type="paragraph" w:customStyle="1" w:styleId="Rvision1">
    <w:name w:val="Révision1"/>
    <w:hidden/>
    <w:uiPriority w:val="99"/>
    <w:semiHidden/>
    <w:rsid w:val="007759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4094146">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353323">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87625761">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743434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763622-78C8-4D06-9A1B-2119F1FB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11021</Words>
  <Characters>60618</Characters>
  <Application>Microsoft Office Word</Application>
  <DocSecurity>0</DocSecurity>
  <Lines>505</Lines>
  <Paragraphs>142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71497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2025-08-29T15:42:00Z</cp:lastPrinted>
  <dcterms:created xsi:type="dcterms:W3CDTF">2025-09-02T14:24:00Z</dcterms:created>
  <dcterms:modified xsi:type="dcterms:W3CDTF">2025-09-03T15:06:00Z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