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41CD6" w14:textId="77777777" w:rsidR="00EE5F3D" w:rsidRPr="0048404A" w:rsidRDefault="00EE5F3D" w:rsidP="00EE5F3D">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EE5F3D" w:rsidRPr="00940F07" w14:paraId="085DA33C" w14:textId="77777777" w:rsidTr="007B2CAA">
        <w:trPr>
          <w:trHeight w:val="373"/>
        </w:trPr>
        <w:tc>
          <w:tcPr>
            <w:tcW w:w="1969" w:type="dxa"/>
            <w:tcBorders>
              <w:top w:val="nil"/>
              <w:left w:val="nil"/>
              <w:bottom w:val="nil"/>
              <w:right w:val="nil"/>
            </w:tcBorders>
          </w:tcPr>
          <w:p w14:paraId="600324C4" w14:textId="77777777" w:rsidR="00EE5F3D" w:rsidRPr="00940F07" w:rsidRDefault="00EE5F3D" w:rsidP="007B2CAA">
            <w:pPr>
              <w:jc w:val="center"/>
              <w:rPr>
                <w:i/>
                <w:noProof/>
                <w:color w:val="000000"/>
                <w:sz w:val="48"/>
              </w:rPr>
            </w:pPr>
            <w:r w:rsidRPr="00940F07">
              <w:rPr>
                <w:rFonts w:ascii="Tahoma" w:hAnsi="Tahoma" w:cs="Tahoma"/>
                <w:i/>
                <w:noProof/>
                <w:color w:val="000000"/>
              </w:rPr>
              <w:drawing>
                <wp:inline distT="0" distB="0" distL="0" distR="0" wp14:anchorId="0A0A290F" wp14:editId="42D5E497">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14:paraId="73A66A1D" w14:textId="77777777" w:rsidR="00EE5F3D" w:rsidRPr="00940F07" w:rsidRDefault="00EE5F3D" w:rsidP="007B2CAA">
            <w:pPr>
              <w:jc w:val="both"/>
              <w:rPr>
                <w:b/>
              </w:rPr>
            </w:pPr>
            <w:r w:rsidRPr="00940F07">
              <w:rPr>
                <w:b/>
                <w:noProof/>
              </w:rPr>
              <w:drawing>
                <wp:inline distT="0" distB="0" distL="0" distR="0" wp14:anchorId="22AF3AEA" wp14:editId="3773F67B">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14:paraId="5241BE7D" w14:textId="77777777" w:rsidR="00EE5F3D" w:rsidRPr="00940F07" w:rsidRDefault="00EE5F3D" w:rsidP="007B2CAA">
            <w:pPr>
              <w:jc w:val="both"/>
              <w:rPr>
                <w:b/>
              </w:rPr>
            </w:pPr>
            <w:r w:rsidRPr="00940F07">
              <w:rPr>
                <w:b/>
              </w:rPr>
              <w:t xml:space="preserve">Office de la Formation Professionnelle </w:t>
            </w:r>
          </w:p>
          <w:p w14:paraId="3F35A73D" w14:textId="77777777" w:rsidR="00EE5F3D" w:rsidRPr="00940F07" w:rsidRDefault="00EE5F3D" w:rsidP="007B2CAA">
            <w:pPr>
              <w:jc w:val="both"/>
              <w:rPr>
                <w:b/>
              </w:rPr>
            </w:pPr>
            <w:r w:rsidRPr="00940F07">
              <w:rPr>
                <w:b/>
              </w:rPr>
              <w:t xml:space="preserve">     et de la Promotion du Travail        </w:t>
            </w:r>
          </w:p>
        </w:tc>
      </w:tr>
    </w:tbl>
    <w:p w14:paraId="0B4BE0A2" w14:textId="77777777" w:rsidR="00EE5F3D" w:rsidRPr="00940F07" w:rsidRDefault="00EE5F3D" w:rsidP="00EE5F3D">
      <w:pPr>
        <w:pStyle w:val="Titre8"/>
        <w:ind w:left="284"/>
        <w:jc w:val="both"/>
        <w:rPr>
          <w:rFonts w:ascii="Calibri" w:hAnsi="Calibri" w:cs="Calibri"/>
          <w:sz w:val="28"/>
          <w:szCs w:val="28"/>
        </w:rPr>
      </w:pPr>
    </w:p>
    <w:p w14:paraId="78F5644A" w14:textId="77777777" w:rsidR="00EE5F3D" w:rsidRPr="00940F07" w:rsidRDefault="00EE5F3D" w:rsidP="00EE5F3D">
      <w:pPr>
        <w:ind w:left="284"/>
        <w:rPr>
          <w:rFonts w:ascii="Century Gothic" w:hAnsi="Century Gothic" w:cs="Calibri"/>
          <w:sz w:val="28"/>
          <w:szCs w:val="28"/>
        </w:rPr>
      </w:pPr>
    </w:p>
    <w:p w14:paraId="791568FC" w14:textId="77777777" w:rsidR="00892FD7" w:rsidRPr="00146857" w:rsidRDefault="00892FD7" w:rsidP="00892FD7">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4569805C" w14:textId="77777777" w:rsidR="00892FD7" w:rsidRPr="00146857" w:rsidRDefault="00892FD7" w:rsidP="00892FD7">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7B6E2A27" w14:textId="77777777" w:rsidR="00892FD7" w:rsidRPr="003E1159" w:rsidRDefault="00EC1E67" w:rsidP="00892FD7">
      <w:pPr>
        <w:jc w:val="center"/>
        <w:rPr>
          <w:rFonts w:ascii="Century Gothic" w:hAnsi="Century Gothic" w:cs="Calibri"/>
          <w:b/>
          <w:bCs/>
          <w:snapToGrid w:val="0"/>
          <w:sz w:val="28"/>
          <w:szCs w:val="28"/>
        </w:rPr>
      </w:pPr>
      <w:r>
        <w:rPr>
          <w:rFonts w:ascii="Century Gothic" w:hAnsi="Century Gothic" w:cs="Calibri"/>
          <w:b/>
          <w:bCs/>
          <w:snapToGrid w:val="0"/>
          <w:sz w:val="28"/>
          <w:szCs w:val="28"/>
        </w:rPr>
        <w:t xml:space="preserve">    </w:t>
      </w:r>
      <w:r w:rsidR="00892FD7">
        <w:rPr>
          <w:rFonts w:ascii="Century Gothic" w:hAnsi="Century Gothic" w:cs="Calibri"/>
          <w:b/>
          <w:bCs/>
          <w:snapToGrid w:val="0"/>
          <w:sz w:val="28"/>
          <w:szCs w:val="28"/>
        </w:rPr>
        <w:t>National</w:t>
      </w:r>
    </w:p>
    <w:p w14:paraId="4C54071D" w14:textId="77777777" w:rsidR="00892FD7" w:rsidRPr="00146857" w:rsidRDefault="00892FD7" w:rsidP="00892FD7">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p>
    <w:p w14:paraId="4EA1C192" w14:textId="77777777" w:rsidR="00892FD7" w:rsidRDefault="00892FD7" w:rsidP="00892FD7">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 offres de prix</w:t>
      </w:r>
    </w:p>
    <w:p w14:paraId="2E8BD64E" w14:textId="77777777" w:rsidR="00892FD7" w:rsidRPr="00146857" w:rsidRDefault="00892FD7" w:rsidP="00892FD7">
      <w:pPr>
        <w:ind w:left="284"/>
        <w:jc w:val="center"/>
        <w:rPr>
          <w:rFonts w:ascii="Century Gothic" w:hAnsi="Century Gothic" w:cs="Calibri"/>
          <w:b/>
          <w:bCs/>
          <w:snapToGrid w:val="0"/>
          <w:sz w:val="28"/>
          <w:szCs w:val="28"/>
        </w:rPr>
      </w:pPr>
    </w:p>
    <w:p w14:paraId="45A94720" w14:textId="77777777" w:rsidR="00892FD7" w:rsidRPr="00146857" w:rsidRDefault="00892FD7" w:rsidP="00892FD7">
      <w:pPr>
        <w:ind w:left="284"/>
        <w:jc w:val="center"/>
        <w:rPr>
          <w:rFonts w:ascii="Century Gothic" w:hAnsi="Century Gothic" w:cs="Calibri"/>
          <w:b/>
          <w:bCs/>
          <w:snapToGrid w:val="0"/>
          <w:sz w:val="28"/>
          <w:szCs w:val="28"/>
        </w:rPr>
      </w:pPr>
    </w:p>
    <w:p w14:paraId="0A1A79D5" w14:textId="342AC5EF" w:rsidR="00EE5F3D" w:rsidRPr="00940F07" w:rsidRDefault="00892FD7" w:rsidP="003B5EB8">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N°  </w:t>
      </w:r>
      <w:r w:rsidR="003B5EB8">
        <w:rPr>
          <w:rFonts w:ascii="Century Gothic" w:hAnsi="Century Gothic" w:cs="Calibri"/>
          <w:b/>
          <w:bCs/>
          <w:snapToGrid w:val="0"/>
          <w:sz w:val="28"/>
          <w:szCs w:val="28"/>
        </w:rPr>
        <w:t>179</w:t>
      </w:r>
      <w:r w:rsidRPr="00146857">
        <w:rPr>
          <w:rFonts w:ascii="Century Gothic" w:hAnsi="Century Gothic" w:cs="Calibri"/>
          <w:b/>
          <w:bCs/>
          <w:snapToGrid w:val="0"/>
          <w:sz w:val="28"/>
          <w:szCs w:val="28"/>
        </w:rPr>
        <w:t>/ 202</w:t>
      </w:r>
      <w:r>
        <w:rPr>
          <w:rFonts w:ascii="Century Gothic" w:hAnsi="Century Gothic" w:cs="Calibri"/>
          <w:b/>
          <w:bCs/>
          <w:snapToGrid w:val="0"/>
          <w:sz w:val="28"/>
          <w:szCs w:val="28"/>
        </w:rPr>
        <w:t>4</w:t>
      </w:r>
    </w:p>
    <w:p w14:paraId="34C0A6BD" w14:textId="77777777" w:rsidR="00EE5F3D" w:rsidRPr="00940F07" w:rsidRDefault="00EE5F3D" w:rsidP="00EE5F3D">
      <w:pPr>
        <w:ind w:left="284"/>
        <w:jc w:val="both"/>
        <w:rPr>
          <w:rFonts w:ascii="Century Gothic" w:hAnsi="Century Gothic" w:cs="Calibri"/>
          <w:b/>
          <w:sz w:val="28"/>
          <w:szCs w:val="28"/>
        </w:rPr>
      </w:pPr>
    </w:p>
    <w:p w14:paraId="5DC969A4" w14:textId="77777777" w:rsidR="00EE5F3D" w:rsidRPr="00940F07" w:rsidRDefault="00EE5F3D" w:rsidP="00EE5F3D">
      <w:pPr>
        <w:ind w:left="284"/>
        <w:jc w:val="both"/>
        <w:rPr>
          <w:rFonts w:ascii="Century Gothic" w:hAnsi="Century Gothic" w:cs="Calibri"/>
          <w:b/>
          <w:sz w:val="28"/>
          <w:szCs w:val="28"/>
        </w:rPr>
      </w:pPr>
    </w:p>
    <w:tbl>
      <w:tblPr>
        <w:tblW w:w="0" w:type="auto"/>
        <w:tblInd w:w="16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EE5F3D" w:rsidRPr="00940F07" w14:paraId="7EBD872C" w14:textId="77777777" w:rsidTr="00935213">
        <w:trPr>
          <w:cantSplit/>
        </w:trPr>
        <w:tc>
          <w:tcPr>
            <w:tcW w:w="6851" w:type="dxa"/>
          </w:tcPr>
          <w:p w14:paraId="12E68F46" w14:textId="77777777" w:rsidR="00EE5F3D" w:rsidRPr="00940F07" w:rsidRDefault="00EE5F3D" w:rsidP="007B2CAA">
            <w:pPr>
              <w:pStyle w:val="BodyText21"/>
              <w:numPr>
                <w:ilvl w:val="12"/>
                <w:numId w:val="0"/>
              </w:numPr>
              <w:ind w:left="284"/>
              <w:jc w:val="both"/>
              <w:rPr>
                <w:rFonts w:ascii="Century Gothic" w:hAnsi="Century Gothic" w:cs="Calibri"/>
                <w:bCs/>
                <w:snapToGrid/>
                <w:szCs w:val="28"/>
              </w:rPr>
            </w:pPr>
          </w:p>
          <w:p w14:paraId="321329FA" w14:textId="77777777" w:rsidR="00EE5F3D" w:rsidRPr="00940F07" w:rsidRDefault="00EE5F3D" w:rsidP="007B2CAA">
            <w:pPr>
              <w:pStyle w:val="Corpsdetexte2"/>
              <w:ind w:left="284"/>
              <w:jc w:val="center"/>
              <w:rPr>
                <w:rFonts w:ascii="Century Gothic" w:hAnsi="Century Gothic" w:cs="Calibri"/>
                <w:b/>
                <w:bCs/>
                <w:snapToGrid/>
                <w:szCs w:val="28"/>
              </w:rPr>
            </w:pPr>
            <w:r w:rsidRPr="00940F07">
              <w:rPr>
                <w:rFonts w:ascii="Century Gothic" w:hAnsi="Century Gothic" w:cs="Calibri"/>
                <w:b/>
                <w:bCs/>
                <w:snapToGrid/>
                <w:szCs w:val="28"/>
              </w:rPr>
              <w:t>Financement : Projets OFPPT Hors Coopération</w:t>
            </w:r>
          </w:p>
          <w:p w14:paraId="243E227B" w14:textId="77777777" w:rsidR="00EE5F3D" w:rsidRPr="00940F07" w:rsidRDefault="00EE5F3D" w:rsidP="007B2CAA">
            <w:pPr>
              <w:pStyle w:val="BodyText21"/>
              <w:numPr>
                <w:ilvl w:val="12"/>
                <w:numId w:val="0"/>
              </w:numPr>
              <w:ind w:left="284"/>
              <w:jc w:val="both"/>
              <w:rPr>
                <w:rFonts w:ascii="Century Gothic" w:hAnsi="Century Gothic" w:cs="Calibri"/>
                <w:bCs/>
                <w:snapToGrid/>
                <w:szCs w:val="28"/>
              </w:rPr>
            </w:pPr>
          </w:p>
        </w:tc>
      </w:tr>
    </w:tbl>
    <w:p w14:paraId="47F78F8E" w14:textId="77777777" w:rsidR="00EE5F3D" w:rsidRPr="00940F07" w:rsidRDefault="00EE5F3D" w:rsidP="00EE5F3D">
      <w:pPr>
        <w:ind w:left="284"/>
        <w:jc w:val="both"/>
        <w:rPr>
          <w:rFonts w:ascii="Century Gothic" w:hAnsi="Century Gothic" w:cs="Calibri"/>
          <w:bCs/>
          <w:sz w:val="28"/>
          <w:szCs w:val="28"/>
        </w:rPr>
      </w:pPr>
    </w:p>
    <w:p w14:paraId="7F4B1C10" w14:textId="77777777" w:rsidR="00EE5F3D" w:rsidRPr="00940F07" w:rsidRDefault="00EE5F3D" w:rsidP="00EE5F3D">
      <w:pPr>
        <w:ind w:left="284"/>
        <w:jc w:val="both"/>
        <w:rPr>
          <w:rFonts w:ascii="Century Gothic" w:hAnsi="Century Gothic" w:cs="Calibri"/>
          <w:bCs/>
          <w:sz w:val="28"/>
          <w:szCs w:val="28"/>
        </w:rPr>
      </w:pPr>
    </w:p>
    <w:tbl>
      <w:tblPr>
        <w:tblW w:w="9776"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776"/>
      </w:tblGrid>
      <w:tr w:rsidR="00EE5F3D" w:rsidRPr="00940F07" w14:paraId="1FCD6743" w14:textId="77777777" w:rsidTr="001E12E1">
        <w:trPr>
          <w:trHeight w:val="4621"/>
          <w:jc w:val="center"/>
        </w:trPr>
        <w:tc>
          <w:tcPr>
            <w:tcW w:w="9776" w:type="dxa"/>
            <w:tcBorders>
              <w:bottom w:val="single" w:sz="4" w:space="0" w:color="auto"/>
            </w:tcBorders>
          </w:tcPr>
          <w:p w14:paraId="7F809E13" w14:textId="77777777" w:rsidR="00EE5F3D" w:rsidRPr="00940F07" w:rsidRDefault="00EE5F3D" w:rsidP="007B2CAA">
            <w:pPr>
              <w:tabs>
                <w:tab w:val="right" w:pos="830"/>
                <w:tab w:val="num" w:pos="1370"/>
              </w:tabs>
              <w:suppressAutoHyphens/>
              <w:autoSpaceDN w:val="0"/>
              <w:jc w:val="center"/>
              <w:textAlignment w:val="baseline"/>
              <w:rPr>
                <w:rFonts w:ascii="Century Gothic" w:hAnsi="Century Gothic" w:cs="Calibri"/>
                <w:b/>
                <w:bCs/>
                <w:sz w:val="28"/>
                <w:szCs w:val="28"/>
              </w:rPr>
            </w:pPr>
          </w:p>
          <w:p w14:paraId="043D404F" w14:textId="019320E0" w:rsidR="00F36280" w:rsidRPr="003B5EB8" w:rsidRDefault="00F36280" w:rsidP="00AC220E">
            <w:pPr>
              <w:pStyle w:val="BodyText21"/>
              <w:tabs>
                <w:tab w:val="left" w:pos="4320"/>
              </w:tabs>
              <w:spacing w:line="276" w:lineRule="auto"/>
              <w:ind w:left="0"/>
              <w:rPr>
                <w:rFonts w:ascii="Calibri" w:hAnsi="Calibri" w:cs="Calibri"/>
                <w:bCs/>
                <w:snapToGrid/>
                <w:sz w:val="32"/>
                <w:szCs w:val="24"/>
              </w:rPr>
            </w:pPr>
            <w:bookmarkStart w:id="0" w:name="_Hlk155619182"/>
            <w:r w:rsidRPr="003B5EB8">
              <w:rPr>
                <w:rFonts w:ascii="Calibri" w:hAnsi="Calibri" w:cs="Calibri"/>
                <w:bCs/>
                <w:snapToGrid/>
                <w:sz w:val="32"/>
                <w:szCs w:val="24"/>
              </w:rPr>
              <w:t>ACQUISITION, INSTALLATION ET MISE EN SERVICE DES EQUIPEMENTS DU SECTEUR GENIE MECANIQUE DESTINES AU CENTRE DE FORMATION OUAZZANE</w:t>
            </w:r>
            <w:r w:rsidR="00441AD0" w:rsidRPr="00693819">
              <w:rPr>
                <w:rFonts w:ascii="Calibri" w:hAnsi="Calibri" w:cs="Calibri"/>
                <w:bCs/>
                <w:snapToGrid/>
                <w:sz w:val="32"/>
                <w:szCs w:val="24"/>
              </w:rPr>
              <w:t> ;</w:t>
            </w:r>
          </w:p>
          <w:p w14:paraId="3CD8BE7D" w14:textId="77777777" w:rsidR="00F36280" w:rsidRPr="003B5EB8" w:rsidRDefault="00F36280" w:rsidP="00F36280">
            <w:pPr>
              <w:pStyle w:val="BodyText21"/>
              <w:tabs>
                <w:tab w:val="left" w:pos="4320"/>
              </w:tabs>
              <w:spacing w:line="276" w:lineRule="auto"/>
              <w:ind w:left="0"/>
              <w:jc w:val="left"/>
              <w:rPr>
                <w:rFonts w:ascii="Calibri" w:hAnsi="Calibri" w:cs="Calibri"/>
                <w:bCs/>
                <w:snapToGrid/>
                <w:sz w:val="32"/>
                <w:szCs w:val="24"/>
              </w:rPr>
            </w:pPr>
          </w:p>
          <w:p w14:paraId="2EF8FC44" w14:textId="2B7655DB" w:rsidR="00F36280" w:rsidRPr="00940F07" w:rsidRDefault="00F36280" w:rsidP="003B5EB8">
            <w:pPr>
              <w:pStyle w:val="BodyText21"/>
              <w:tabs>
                <w:tab w:val="left" w:pos="567"/>
              </w:tabs>
              <w:spacing w:line="276" w:lineRule="auto"/>
              <w:jc w:val="left"/>
              <w:rPr>
                <w:rFonts w:ascii="Calibri" w:hAnsi="Calibri" w:cs="Calibri"/>
                <w:bCs/>
                <w:snapToGrid/>
                <w:sz w:val="24"/>
              </w:rPr>
            </w:pPr>
          </w:p>
          <w:p w14:paraId="20F276DA" w14:textId="103F663D" w:rsidR="00A10DC0" w:rsidRPr="00940F07" w:rsidRDefault="00A10DC0" w:rsidP="003B5EB8">
            <w:pPr>
              <w:pStyle w:val="BodyText21"/>
              <w:tabs>
                <w:tab w:val="left" w:pos="709"/>
              </w:tabs>
              <w:spacing w:line="276" w:lineRule="auto"/>
              <w:ind w:left="0"/>
              <w:jc w:val="left"/>
              <w:rPr>
                <w:rFonts w:ascii="Calibri" w:hAnsi="Calibri" w:cs="Calibri"/>
                <w:bCs/>
                <w:snapToGrid/>
                <w:sz w:val="24"/>
              </w:rPr>
            </w:pPr>
            <w:bookmarkStart w:id="1" w:name="_Hlk165622208"/>
          </w:p>
          <w:bookmarkEnd w:id="0"/>
          <w:bookmarkEnd w:id="1"/>
          <w:p w14:paraId="10C63AE0" w14:textId="77777777" w:rsidR="00EE5F3D" w:rsidRPr="00940F07" w:rsidRDefault="00EE5F3D" w:rsidP="00B241BC">
            <w:pPr>
              <w:pStyle w:val="BodyText21"/>
              <w:tabs>
                <w:tab w:val="left" w:pos="709"/>
              </w:tabs>
              <w:spacing w:line="276" w:lineRule="auto"/>
              <w:ind w:left="0"/>
              <w:jc w:val="left"/>
              <w:rPr>
                <w:rFonts w:ascii="Century Gothic" w:hAnsi="Century Gothic" w:cs="Calibri"/>
                <w:b w:val="0"/>
                <w:bCs/>
                <w:szCs w:val="28"/>
              </w:rPr>
            </w:pPr>
          </w:p>
        </w:tc>
      </w:tr>
    </w:tbl>
    <w:p w14:paraId="25FF3E8C" w14:textId="77777777" w:rsidR="00EE5F3D" w:rsidRPr="00940F07" w:rsidRDefault="00EE5F3D" w:rsidP="00EE5F3D">
      <w:pPr>
        <w:ind w:left="284"/>
        <w:jc w:val="both"/>
        <w:rPr>
          <w:rFonts w:ascii="Century Gothic" w:hAnsi="Century Gothic" w:cs="Calibri"/>
          <w:sz w:val="20"/>
          <w:szCs w:val="20"/>
        </w:rPr>
      </w:pPr>
    </w:p>
    <w:p w14:paraId="4C0F4618" w14:textId="77777777" w:rsidR="00B241BC" w:rsidRPr="00940F07" w:rsidRDefault="00B241BC" w:rsidP="00EE5F3D">
      <w:pPr>
        <w:ind w:left="284"/>
        <w:jc w:val="both"/>
        <w:rPr>
          <w:rFonts w:ascii="Century Gothic" w:hAnsi="Century Gothic" w:cs="Calibri"/>
          <w:sz w:val="20"/>
          <w:szCs w:val="20"/>
        </w:rPr>
      </w:pPr>
    </w:p>
    <w:p w14:paraId="0100DA45" w14:textId="77777777" w:rsidR="00B241BC" w:rsidRPr="00940F07" w:rsidRDefault="00B241BC" w:rsidP="00EE5F3D">
      <w:pPr>
        <w:ind w:left="284"/>
        <w:jc w:val="both"/>
        <w:rPr>
          <w:rFonts w:ascii="Century Gothic" w:hAnsi="Century Gothic" w:cs="Calibri"/>
          <w:sz w:val="20"/>
          <w:szCs w:val="20"/>
        </w:rPr>
      </w:pPr>
    </w:p>
    <w:p w14:paraId="18C22A7D" w14:textId="77777777" w:rsidR="00B241BC" w:rsidRPr="00940F07" w:rsidRDefault="00B241BC" w:rsidP="00EE5F3D">
      <w:pPr>
        <w:ind w:left="284"/>
        <w:jc w:val="both"/>
        <w:rPr>
          <w:rFonts w:ascii="Century Gothic" w:hAnsi="Century Gothic" w:cs="Calibri"/>
          <w:sz w:val="20"/>
          <w:szCs w:val="20"/>
        </w:rPr>
      </w:pPr>
    </w:p>
    <w:p w14:paraId="6BE4B156" w14:textId="77777777" w:rsidR="00B241BC" w:rsidRPr="00940F07" w:rsidRDefault="00B241BC" w:rsidP="00EE5F3D">
      <w:pPr>
        <w:ind w:left="284"/>
        <w:jc w:val="both"/>
        <w:rPr>
          <w:rFonts w:ascii="Century Gothic" w:hAnsi="Century Gothic" w:cs="Calibri"/>
          <w:sz w:val="20"/>
          <w:szCs w:val="20"/>
        </w:rPr>
      </w:pPr>
    </w:p>
    <w:p w14:paraId="3F7410DD" w14:textId="77777777" w:rsidR="00B241BC" w:rsidRPr="00940F07" w:rsidRDefault="00B241BC" w:rsidP="00EE5F3D">
      <w:pPr>
        <w:ind w:left="284"/>
        <w:jc w:val="both"/>
        <w:rPr>
          <w:rFonts w:ascii="Century Gothic" w:hAnsi="Century Gothic" w:cs="Calibri"/>
          <w:sz w:val="20"/>
          <w:szCs w:val="20"/>
        </w:rPr>
      </w:pPr>
    </w:p>
    <w:p w14:paraId="62B7BDA2" w14:textId="77777777" w:rsidR="00B241BC" w:rsidRPr="00940F07" w:rsidRDefault="00B241BC" w:rsidP="00EE5F3D">
      <w:pPr>
        <w:ind w:left="284"/>
        <w:jc w:val="both"/>
        <w:rPr>
          <w:rFonts w:ascii="Century Gothic" w:hAnsi="Century Gothic" w:cs="Calibri"/>
          <w:sz w:val="20"/>
          <w:szCs w:val="20"/>
        </w:rPr>
      </w:pPr>
    </w:p>
    <w:p w14:paraId="3DF2D767" w14:textId="77777777" w:rsidR="00EE5F3D" w:rsidRPr="00940F07" w:rsidRDefault="00EE5F3D" w:rsidP="00EE5F3D">
      <w:pPr>
        <w:tabs>
          <w:tab w:val="left" w:pos="355"/>
        </w:tabs>
        <w:ind w:left="1660"/>
        <w:jc w:val="both"/>
        <w:rPr>
          <w:rFonts w:ascii="Century Gothic" w:hAnsi="Century Gothic" w:cs="Calibri"/>
          <w:b/>
          <w:sz w:val="20"/>
          <w:szCs w:val="20"/>
        </w:rPr>
      </w:pPr>
      <w:r w:rsidRPr="00940F07">
        <w:rPr>
          <w:rFonts w:ascii="Century Gothic" w:hAnsi="Century Gothic" w:cs="Calibri"/>
          <w:b/>
          <w:sz w:val="20"/>
          <w:szCs w:val="20"/>
        </w:rPr>
        <w:t xml:space="preserve">             </w:t>
      </w:r>
    </w:p>
    <w:p w14:paraId="79858548" w14:textId="77777777" w:rsidR="006F2B10" w:rsidRDefault="006F2B10" w:rsidP="00EE5F3D">
      <w:pPr>
        <w:autoSpaceDE w:val="0"/>
        <w:autoSpaceDN w:val="0"/>
        <w:adjustRightInd w:val="0"/>
        <w:jc w:val="center"/>
        <w:rPr>
          <w:rFonts w:ascii="Century Gothic" w:hAnsi="Century Gothic" w:cstheme="minorHAnsi"/>
          <w:b/>
          <w:bCs/>
          <w:sz w:val="28"/>
          <w:szCs w:val="28"/>
        </w:rPr>
      </w:pPr>
    </w:p>
    <w:p w14:paraId="125715DA" w14:textId="77777777" w:rsidR="006F2B10" w:rsidRDefault="006F2B10" w:rsidP="00EE5F3D">
      <w:pPr>
        <w:autoSpaceDE w:val="0"/>
        <w:autoSpaceDN w:val="0"/>
        <w:adjustRightInd w:val="0"/>
        <w:jc w:val="center"/>
        <w:rPr>
          <w:rFonts w:ascii="Century Gothic" w:hAnsi="Century Gothic" w:cstheme="minorHAnsi"/>
          <w:b/>
          <w:bCs/>
          <w:sz w:val="28"/>
          <w:szCs w:val="28"/>
        </w:rPr>
      </w:pPr>
    </w:p>
    <w:p w14:paraId="3400A6EF" w14:textId="77777777" w:rsidR="00EE5F3D" w:rsidRPr="00940F07" w:rsidRDefault="00EE5F3D" w:rsidP="00EE5F3D">
      <w:pPr>
        <w:autoSpaceDE w:val="0"/>
        <w:autoSpaceDN w:val="0"/>
        <w:adjustRightInd w:val="0"/>
        <w:jc w:val="center"/>
        <w:rPr>
          <w:rFonts w:ascii="Century Gothic" w:hAnsi="Century Gothic" w:cstheme="minorHAnsi"/>
          <w:b/>
          <w:bCs/>
          <w:sz w:val="28"/>
          <w:szCs w:val="28"/>
        </w:rPr>
      </w:pPr>
      <w:r w:rsidRPr="00940F07">
        <w:rPr>
          <w:rFonts w:ascii="Century Gothic" w:hAnsi="Century Gothic" w:cstheme="minorHAnsi"/>
          <w:b/>
          <w:bCs/>
          <w:sz w:val="28"/>
          <w:szCs w:val="28"/>
        </w:rPr>
        <w:t>Annexe 1 : MODELE DE L'ACTE D'ENGAGEMENT</w:t>
      </w:r>
    </w:p>
    <w:p w14:paraId="1810E2F0" w14:textId="77777777" w:rsidR="00EE5F3D" w:rsidRPr="00940F07" w:rsidRDefault="00EE5F3D" w:rsidP="00EE5F3D">
      <w:pPr>
        <w:autoSpaceDE w:val="0"/>
        <w:autoSpaceDN w:val="0"/>
        <w:adjustRightInd w:val="0"/>
        <w:jc w:val="center"/>
        <w:rPr>
          <w:rFonts w:ascii="Century Gothic" w:hAnsi="Century Gothic" w:cstheme="minorHAnsi"/>
          <w:sz w:val="28"/>
          <w:szCs w:val="28"/>
        </w:rPr>
      </w:pPr>
      <w:r w:rsidRPr="00940F07">
        <w:rPr>
          <w:rFonts w:ascii="Century Gothic" w:hAnsi="Century Gothic" w:cstheme="minorHAnsi"/>
          <w:b/>
          <w:bCs/>
          <w:sz w:val="28"/>
          <w:szCs w:val="28"/>
        </w:rPr>
        <w:t>***********</w:t>
      </w:r>
    </w:p>
    <w:p w14:paraId="5ADEC8EF" w14:textId="77777777" w:rsidR="00EE5F3D" w:rsidRPr="00940F07" w:rsidRDefault="00EE5F3D" w:rsidP="00EE5F3D">
      <w:pPr>
        <w:pStyle w:val="Titre2"/>
        <w:rPr>
          <w:rFonts w:ascii="Century Gothic" w:hAnsi="Century Gothic" w:cstheme="minorHAnsi"/>
          <w:szCs w:val="28"/>
        </w:rPr>
      </w:pPr>
      <w:r w:rsidRPr="00940F07">
        <w:rPr>
          <w:rFonts w:ascii="Century Gothic" w:hAnsi="Century Gothic" w:cstheme="minorHAnsi"/>
          <w:szCs w:val="28"/>
        </w:rPr>
        <w:t>ACTE D'ENGAGEMENT</w:t>
      </w:r>
    </w:p>
    <w:p w14:paraId="2FCF580F" w14:textId="77777777" w:rsidR="00EE5F3D" w:rsidRPr="00940F07" w:rsidRDefault="00EE5F3D" w:rsidP="00EE5F3D">
      <w:pPr>
        <w:suppressAutoHyphens/>
        <w:autoSpaceDE w:val="0"/>
        <w:autoSpaceDN w:val="0"/>
        <w:adjustRightInd w:val="0"/>
        <w:jc w:val="center"/>
        <w:textAlignment w:val="baseline"/>
        <w:rPr>
          <w:rFonts w:ascii="Century Gothic" w:hAnsi="Century Gothic"/>
          <w:b/>
          <w:bCs/>
          <w:sz w:val="20"/>
          <w:szCs w:val="20"/>
        </w:rPr>
      </w:pPr>
    </w:p>
    <w:p w14:paraId="40720C1E" w14:textId="77777777" w:rsidR="00EE5F3D" w:rsidRPr="00E32CE3" w:rsidRDefault="00EE5F3D" w:rsidP="00EE5F3D">
      <w:pPr>
        <w:suppressAutoHyphens/>
        <w:autoSpaceDE w:val="0"/>
        <w:autoSpaceDN w:val="0"/>
        <w:adjustRightInd w:val="0"/>
        <w:jc w:val="center"/>
        <w:textAlignment w:val="baseline"/>
        <w:rPr>
          <w:rFonts w:ascii="Century Gothic" w:hAnsi="Century Gothic"/>
          <w:b/>
          <w:bCs/>
          <w:sz w:val="4"/>
          <w:szCs w:val="4"/>
        </w:rPr>
      </w:pPr>
    </w:p>
    <w:p w14:paraId="7247BE7A" w14:textId="77777777" w:rsidR="00EE5F3D" w:rsidRPr="00940F07" w:rsidRDefault="00EE5F3D" w:rsidP="00EE5F3D">
      <w:pPr>
        <w:suppressAutoHyphens/>
        <w:autoSpaceDE w:val="0"/>
        <w:autoSpaceDN w:val="0"/>
        <w:adjustRightInd w:val="0"/>
        <w:textAlignment w:val="baseline"/>
        <w:rPr>
          <w:rFonts w:ascii="Century Gothic" w:hAnsi="Century Gothic"/>
          <w:sz w:val="22"/>
          <w:szCs w:val="22"/>
        </w:rPr>
      </w:pPr>
      <w:r w:rsidRPr="00940F07">
        <w:rPr>
          <w:rFonts w:ascii="Century Gothic" w:hAnsi="Century Gothic"/>
          <w:b/>
          <w:bCs/>
          <w:sz w:val="20"/>
          <w:szCs w:val="20"/>
        </w:rPr>
        <w:t>A -</w:t>
      </w:r>
      <w:r w:rsidRPr="00940F07">
        <w:rPr>
          <w:rFonts w:ascii="Century Gothic" w:hAnsi="Century Gothic"/>
          <w:b/>
          <w:bCs/>
          <w:sz w:val="22"/>
          <w:szCs w:val="22"/>
        </w:rPr>
        <w:t>Partie réservée à l'Office de la Formation Professionnelle et de la Promotion du Travail</w:t>
      </w:r>
    </w:p>
    <w:p w14:paraId="45633785" w14:textId="77777777" w:rsidR="00EE5F3D" w:rsidRPr="00940F07" w:rsidRDefault="00EE5F3D" w:rsidP="00EE5F3D">
      <w:pPr>
        <w:suppressAutoHyphens/>
        <w:autoSpaceDE w:val="0"/>
        <w:autoSpaceDN w:val="0"/>
        <w:adjustRightInd w:val="0"/>
        <w:textAlignment w:val="baseline"/>
        <w:rPr>
          <w:rFonts w:ascii="Century Gothic" w:hAnsi="Century Gothic"/>
          <w:b/>
          <w:bCs/>
          <w:sz w:val="22"/>
          <w:szCs w:val="22"/>
        </w:rPr>
      </w:pPr>
    </w:p>
    <w:p w14:paraId="0A55C40F" w14:textId="77777777" w:rsidR="00EE5F3D" w:rsidRPr="00940F07" w:rsidRDefault="00EE5F3D" w:rsidP="00EE5F3D">
      <w:pPr>
        <w:suppressAutoHyphens/>
        <w:autoSpaceDE w:val="0"/>
        <w:autoSpaceDN w:val="0"/>
        <w:adjustRightInd w:val="0"/>
        <w:jc w:val="both"/>
        <w:textAlignment w:val="baseline"/>
        <w:rPr>
          <w:rFonts w:ascii="Century Gothic" w:hAnsi="Century Gothic"/>
          <w:sz w:val="22"/>
          <w:szCs w:val="22"/>
        </w:rPr>
      </w:pPr>
      <w:r w:rsidRPr="00940F07">
        <w:rPr>
          <w:rFonts w:ascii="Century Gothic" w:hAnsi="Century Gothic"/>
          <w:sz w:val="22"/>
          <w:szCs w:val="22"/>
        </w:rPr>
        <w:t>Appel d'offres ouvert sur offres des prix n°………………. du  ………………à ….h….min</w:t>
      </w:r>
    </w:p>
    <w:p w14:paraId="174F25A7" w14:textId="77777777" w:rsidR="00EE5F3D" w:rsidRPr="00940F07" w:rsidRDefault="00EE5F3D" w:rsidP="00EE5F3D">
      <w:pPr>
        <w:suppressAutoHyphens/>
        <w:autoSpaceDE w:val="0"/>
        <w:autoSpaceDN w:val="0"/>
        <w:adjustRightInd w:val="0"/>
        <w:jc w:val="both"/>
        <w:textAlignment w:val="baseline"/>
        <w:rPr>
          <w:rFonts w:ascii="Century Gothic" w:hAnsi="Century Gothic"/>
          <w:b/>
          <w:bCs/>
          <w:sz w:val="22"/>
          <w:szCs w:val="22"/>
        </w:rPr>
      </w:pPr>
    </w:p>
    <w:p w14:paraId="526445F8" w14:textId="5FBC9AEE" w:rsidR="00EE5F3D" w:rsidRPr="00940F07" w:rsidRDefault="00EE5F3D" w:rsidP="00AC220E">
      <w:pPr>
        <w:numPr>
          <w:ilvl w:val="12"/>
          <w:numId w:val="0"/>
        </w:numPr>
        <w:jc w:val="both"/>
        <w:rPr>
          <w:rFonts w:ascii="Century Gothic" w:hAnsi="Century Gothic" w:cs="Calibri"/>
          <w:b/>
          <w:sz w:val="22"/>
          <w:szCs w:val="22"/>
        </w:rPr>
      </w:pPr>
      <w:r w:rsidRPr="00940F07">
        <w:rPr>
          <w:rFonts w:ascii="Century Gothic" w:hAnsi="Century Gothic"/>
          <w:b/>
          <w:bCs/>
          <w:sz w:val="22"/>
          <w:szCs w:val="22"/>
          <w:u w:val="single"/>
        </w:rPr>
        <w:t>Objet du marché</w:t>
      </w:r>
      <w:r w:rsidRPr="00940F07">
        <w:rPr>
          <w:rFonts w:ascii="Century Gothic" w:hAnsi="Century Gothic"/>
          <w:b/>
          <w:bCs/>
          <w:sz w:val="22"/>
          <w:szCs w:val="22"/>
        </w:rPr>
        <w:t xml:space="preserve"> : </w:t>
      </w:r>
      <w:r w:rsidR="00F36280" w:rsidRPr="00940F07">
        <w:rPr>
          <w:rFonts w:ascii="Century Gothic" w:hAnsi="Century Gothic" w:cs="Calibri"/>
          <w:b/>
          <w:bCs/>
          <w:snapToGrid w:val="0"/>
          <w:sz w:val="22"/>
          <w:szCs w:val="22"/>
        </w:rPr>
        <w:t xml:space="preserve">Acquisition, installation et mise en service des équipements du secteur génie mécanique destinés au centre de formation Ouazzane, </w:t>
      </w:r>
      <w:r w:rsidR="00AC220E">
        <w:rPr>
          <w:rFonts w:ascii="Century Gothic" w:hAnsi="Century Gothic" w:cs="Calibri"/>
          <w:b/>
          <w:bCs/>
          <w:snapToGrid w:val="0"/>
          <w:sz w:val="22"/>
          <w:szCs w:val="22"/>
        </w:rPr>
        <w:t xml:space="preserve">Lot unique ; </w:t>
      </w:r>
    </w:p>
    <w:p w14:paraId="6BDD0DD0" w14:textId="77777777" w:rsidR="00EE5F3D" w:rsidRPr="00940F07" w:rsidRDefault="00EE5F3D" w:rsidP="00EE5F3D">
      <w:pPr>
        <w:numPr>
          <w:ilvl w:val="12"/>
          <w:numId w:val="0"/>
        </w:numPr>
        <w:jc w:val="both"/>
        <w:rPr>
          <w:rFonts w:ascii="Century Gothic" w:hAnsi="Century Gothic" w:cs="Calibri"/>
          <w:b/>
          <w:sz w:val="22"/>
          <w:szCs w:val="22"/>
        </w:rPr>
      </w:pPr>
    </w:p>
    <w:p w14:paraId="1A67D2C9" w14:textId="559BED7F" w:rsidR="00EE5F3D" w:rsidRPr="00940F07" w:rsidRDefault="00AC220E" w:rsidP="00A9621A">
      <w:pPr>
        <w:pStyle w:val="Paragraphedeliste"/>
        <w:numPr>
          <w:ilvl w:val="0"/>
          <w:numId w:val="17"/>
        </w:numPr>
        <w:jc w:val="both"/>
        <w:rPr>
          <w:rFonts w:ascii="Century Gothic" w:hAnsi="Century Gothic" w:cs="Calibri"/>
          <w:b/>
          <w:snapToGrid w:val="0"/>
          <w:sz w:val="22"/>
          <w:szCs w:val="22"/>
        </w:rPr>
      </w:pPr>
      <w:r>
        <w:rPr>
          <w:rFonts w:ascii="Century Gothic" w:hAnsi="Century Gothic" w:cs="Calibri"/>
          <w:b/>
          <w:sz w:val="22"/>
          <w:szCs w:val="22"/>
        </w:rPr>
        <w:t>Lot unique</w:t>
      </w:r>
      <w:r w:rsidRPr="00940F07">
        <w:rPr>
          <w:rFonts w:ascii="Century Gothic" w:hAnsi="Century Gothic" w:cs="Calibri"/>
          <w:b/>
          <w:sz w:val="22"/>
          <w:szCs w:val="22"/>
          <w:lang w:val="fr-MA"/>
        </w:rPr>
        <w:t> </w:t>
      </w:r>
      <w:r w:rsidR="00EE5F3D" w:rsidRPr="00940F07">
        <w:rPr>
          <w:rFonts w:ascii="Century Gothic" w:hAnsi="Century Gothic" w:cs="Calibri"/>
          <w:b/>
          <w:sz w:val="22"/>
          <w:szCs w:val="22"/>
          <w:lang w:val="fr-MA"/>
        </w:rPr>
        <w:t>:</w:t>
      </w:r>
    </w:p>
    <w:p w14:paraId="1C0E23FE" w14:textId="77777777" w:rsidR="00EE5F3D" w:rsidRPr="00940F07" w:rsidRDefault="00EE5F3D" w:rsidP="00EE5F3D">
      <w:pPr>
        <w:autoSpaceDE w:val="0"/>
        <w:autoSpaceDN w:val="0"/>
        <w:adjustRightInd w:val="0"/>
        <w:jc w:val="both"/>
        <w:rPr>
          <w:rFonts w:ascii="Century Gothic" w:hAnsi="Century Gothic" w:cs="Calibri"/>
          <w:sz w:val="22"/>
          <w:szCs w:val="22"/>
        </w:rPr>
      </w:pPr>
    </w:p>
    <w:p w14:paraId="658778E0" w14:textId="77777777" w:rsidR="00892FD7" w:rsidRDefault="00892FD7" w:rsidP="00892FD7">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Passé en application de l’article 19 du décret n°2-22-431 du 15 chaabane 1444 ( 8 mars 2023 ) relatif aux marchés publics.</w:t>
      </w:r>
    </w:p>
    <w:p w14:paraId="19350CA8" w14:textId="77777777" w:rsidR="00892FD7" w:rsidRPr="000E2EC4" w:rsidRDefault="00892FD7" w:rsidP="00892FD7">
      <w:pPr>
        <w:suppressAutoHyphens/>
        <w:autoSpaceDE w:val="0"/>
        <w:autoSpaceDN w:val="0"/>
        <w:adjustRightInd w:val="0"/>
        <w:jc w:val="lowKashida"/>
        <w:textAlignment w:val="baseline"/>
        <w:rPr>
          <w:rFonts w:ascii="Century Gothic" w:hAnsi="Century Gothic"/>
          <w:sz w:val="20"/>
          <w:szCs w:val="20"/>
        </w:rPr>
      </w:pPr>
    </w:p>
    <w:p w14:paraId="2333565C" w14:textId="77777777" w:rsidR="00892FD7" w:rsidRDefault="00892FD7" w:rsidP="00892FD7">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0384CC49" w14:textId="77777777" w:rsidR="00892FD7" w:rsidRPr="000E2EC4" w:rsidRDefault="00892FD7" w:rsidP="00892FD7">
      <w:pPr>
        <w:autoSpaceDE w:val="0"/>
        <w:autoSpaceDN w:val="0"/>
        <w:adjustRightInd w:val="0"/>
        <w:rPr>
          <w:rFonts w:ascii="Century Gothic" w:hAnsi="Century Gothic"/>
          <w:b/>
          <w:bCs/>
          <w:sz w:val="20"/>
          <w:szCs w:val="20"/>
        </w:rPr>
      </w:pPr>
    </w:p>
    <w:p w14:paraId="189DBD3A" w14:textId="77777777" w:rsidR="00892FD7" w:rsidRPr="000E2EC4" w:rsidRDefault="00892FD7" w:rsidP="00A9621A">
      <w:pPr>
        <w:numPr>
          <w:ilvl w:val="0"/>
          <w:numId w:val="1"/>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76711017" w14:textId="77777777" w:rsidR="00892FD7" w:rsidRPr="00C56272" w:rsidRDefault="00892FD7" w:rsidP="00892FD7">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6A834122" w14:textId="77777777" w:rsidR="00892FD7" w:rsidRPr="00C56272" w:rsidRDefault="00892FD7" w:rsidP="00892FD7">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48669C14" w14:textId="77777777" w:rsidR="00892FD7" w:rsidRPr="00C56272" w:rsidRDefault="00892FD7" w:rsidP="00892FD7">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 :.........................................................................................</w:t>
      </w:r>
    </w:p>
    <w:p w14:paraId="237E863B" w14:textId="77777777" w:rsidR="00892FD7" w:rsidRPr="00C56272" w:rsidRDefault="00892FD7" w:rsidP="00892FD7">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47F04C8A" w14:textId="77777777" w:rsidR="00892FD7" w:rsidRPr="00C56272" w:rsidRDefault="00892FD7" w:rsidP="00892FD7">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(4)……….</w:t>
      </w:r>
      <w:r w:rsidRPr="00C56272">
        <w:rPr>
          <w:rFonts w:ascii="Century Gothic" w:hAnsi="Century Gothic"/>
          <w:sz w:val="20"/>
          <w:szCs w:val="20"/>
        </w:rPr>
        <w:t xml:space="preserve"> sous le n° :................................. (2)</w:t>
      </w:r>
    </w:p>
    <w:p w14:paraId="68B5326E" w14:textId="77777777" w:rsidR="00892FD7" w:rsidRDefault="00892FD7" w:rsidP="00892FD7">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0A5CA02C" w14:textId="77777777" w:rsidR="00892FD7" w:rsidRPr="004007A5" w:rsidRDefault="00892FD7" w:rsidP="00892FD7">
      <w:pPr>
        <w:autoSpaceDE w:val="0"/>
        <w:autoSpaceDN w:val="0"/>
        <w:adjustRightInd w:val="0"/>
        <w:jc w:val="both"/>
        <w:rPr>
          <w:rFonts w:ascii="Century Gothic" w:hAnsi="Century Gothic"/>
          <w:sz w:val="20"/>
          <w:szCs w:val="20"/>
        </w:rPr>
      </w:pPr>
      <w:r w:rsidRPr="004007A5">
        <w:rPr>
          <w:rFonts w:ascii="Century Gothic" w:hAnsi="Century Gothic"/>
          <w:sz w:val="20"/>
          <w:szCs w:val="20"/>
        </w:rPr>
        <w:t>n° de patente.......................... (2)</w:t>
      </w:r>
    </w:p>
    <w:p w14:paraId="1E797547" w14:textId="77777777" w:rsidR="00892FD7" w:rsidRPr="004007A5" w:rsidRDefault="00892FD7" w:rsidP="00892FD7">
      <w:pPr>
        <w:autoSpaceDE w:val="0"/>
        <w:autoSpaceDN w:val="0"/>
        <w:adjustRightInd w:val="0"/>
        <w:jc w:val="both"/>
      </w:pPr>
      <w:r w:rsidRPr="004007A5">
        <w:rPr>
          <w:rFonts w:ascii="Century Gothic" w:hAnsi="Century Gothic"/>
          <w:sz w:val="20"/>
          <w:szCs w:val="20"/>
        </w:rPr>
        <w:t>Numéro de l’identifiant commun de l’entreprise : .............................................................. (2)</w:t>
      </w:r>
    </w:p>
    <w:p w14:paraId="3494EE99" w14:textId="77777777" w:rsidR="00892FD7" w:rsidRDefault="00892FD7" w:rsidP="00892FD7">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TGR…………………..(RIB), ouvert auprès de ……………………………………</w:t>
      </w:r>
    </w:p>
    <w:p w14:paraId="50923A33" w14:textId="77777777" w:rsidR="00892FD7" w:rsidRPr="00C56272" w:rsidRDefault="00892FD7" w:rsidP="00892FD7">
      <w:pPr>
        <w:autoSpaceDE w:val="0"/>
        <w:autoSpaceDN w:val="0"/>
        <w:adjustRightInd w:val="0"/>
        <w:jc w:val="both"/>
        <w:rPr>
          <w:rFonts w:ascii="Century Gothic" w:hAnsi="Century Gothic"/>
          <w:sz w:val="20"/>
          <w:szCs w:val="20"/>
        </w:rPr>
      </w:pPr>
    </w:p>
    <w:p w14:paraId="14CF8F78" w14:textId="77777777" w:rsidR="00892FD7" w:rsidRPr="00CF2353" w:rsidRDefault="00892FD7" w:rsidP="00A9621A">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79BFB95E" w14:textId="77777777" w:rsidR="00892FD7" w:rsidRPr="0051265A" w:rsidRDefault="00892FD7" w:rsidP="00892FD7">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4B3755FD" w14:textId="77777777" w:rsidR="00892FD7" w:rsidRDefault="00892FD7" w:rsidP="00892FD7">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24EABB14" w14:textId="77777777" w:rsidR="00892FD7" w:rsidRPr="0051265A" w:rsidRDefault="00892FD7" w:rsidP="00892FD7">
      <w:pPr>
        <w:autoSpaceDE w:val="0"/>
        <w:autoSpaceDN w:val="0"/>
        <w:adjustRightInd w:val="0"/>
        <w:jc w:val="both"/>
        <w:rPr>
          <w:rFonts w:ascii="Century Gothic" w:hAnsi="Century Gothic"/>
          <w:sz w:val="20"/>
          <w:szCs w:val="20"/>
        </w:rPr>
      </w:pPr>
      <w:r w:rsidRPr="0051265A">
        <w:rPr>
          <w:rFonts w:ascii="Century Gothic" w:hAnsi="Century Gothic"/>
          <w:sz w:val="20"/>
          <w:szCs w:val="20"/>
        </w:rPr>
        <w:t>au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5C17C4E2" w14:textId="77777777" w:rsidR="00892FD7" w:rsidRDefault="00892FD7" w:rsidP="00892FD7">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16E8EB0B" w14:textId="77777777" w:rsidR="00892FD7" w:rsidRPr="0051265A" w:rsidRDefault="00892FD7" w:rsidP="00892FD7">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 du domicile élu..........................................................................................</w:t>
      </w:r>
    </w:p>
    <w:p w14:paraId="008DCFC7" w14:textId="77777777" w:rsidR="00892FD7" w:rsidRDefault="00892FD7" w:rsidP="00892FD7">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 :………………………..Fax……………………..</w:t>
      </w:r>
    </w:p>
    <w:p w14:paraId="5B68C368" w14:textId="77777777" w:rsidR="00892FD7" w:rsidRPr="0051265A" w:rsidRDefault="00892FD7" w:rsidP="00892FD7">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w:t>
      </w:r>
      <w:r>
        <w:rPr>
          <w:rFonts w:ascii="Century Gothic" w:hAnsi="Century Gothic"/>
          <w:sz w:val="20"/>
          <w:szCs w:val="20"/>
        </w:rPr>
        <w:t xml:space="preserve"> </w:t>
      </w:r>
      <w:r w:rsidRPr="0051265A">
        <w:rPr>
          <w:rFonts w:ascii="Century Gothic" w:hAnsi="Century Gothic"/>
          <w:sz w:val="20"/>
          <w:szCs w:val="20"/>
        </w:rPr>
        <w:t>électronique : ………………………………………..</w:t>
      </w:r>
    </w:p>
    <w:p w14:paraId="5D1D5CE0" w14:textId="77777777" w:rsidR="00892FD7" w:rsidRPr="0051265A" w:rsidRDefault="00892FD7" w:rsidP="00892FD7">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1265A">
        <w:rPr>
          <w:rFonts w:ascii="Century Gothic" w:hAnsi="Century Gothic"/>
          <w:sz w:val="20"/>
          <w:szCs w:val="20"/>
        </w:rPr>
        <w:t>sous le n°..............................(2)</w:t>
      </w:r>
    </w:p>
    <w:p w14:paraId="4A80D87D" w14:textId="77777777" w:rsidR="00892FD7" w:rsidRPr="0051265A" w:rsidRDefault="00892FD7" w:rsidP="00892FD7">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4BFE0874" w14:textId="77777777" w:rsidR="00892FD7" w:rsidRPr="0051265A" w:rsidRDefault="00892FD7" w:rsidP="00892FD7">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6B972A32" w14:textId="77777777" w:rsidR="00892FD7" w:rsidRPr="0051265A" w:rsidRDefault="00892FD7" w:rsidP="00892FD7">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TGR…………………..(RIB), ouvert auprès de ……………………………………</w:t>
      </w:r>
    </w:p>
    <w:p w14:paraId="213ABB20" w14:textId="77777777" w:rsidR="00892FD7" w:rsidRPr="0051265A" w:rsidRDefault="00892FD7" w:rsidP="00892FD7">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652970F2" w14:textId="77777777" w:rsidR="00892FD7" w:rsidRPr="0051265A" w:rsidRDefault="00892FD7" w:rsidP="00892FD7">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01DEE835" w14:textId="77777777" w:rsidR="00892FD7" w:rsidRPr="00CF2353" w:rsidRDefault="00892FD7" w:rsidP="00892FD7">
      <w:pPr>
        <w:autoSpaceDE w:val="0"/>
        <w:autoSpaceDN w:val="0"/>
        <w:adjustRightInd w:val="0"/>
        <w:jc w:val="both"/>
        <w:rPr>
          <w:rFonts w:asciiTheme="minorHAnsi" w:hAnsiTheme="minorHAnsi" w:cstheme="minorHAnsi"/>
          <w:sz w:val="22"/>
          <w:szCs w:val="22"/>
        </w:rPr>
      </w:pPr>
    </w:p>
    <w:p w14:paraId="5F7EE922" w14:textId="77777777" w:rsidR="00892FD7" w:rsidRDefault="00892FD7" w:rsidP="00A9621A">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14:paraId="22C299D1"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1E93B6F4"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Agissant au nom et pour le compte de...................................... (Dénomination de la coopérative ou de l’union de coopératives) au capital de:................................................................................................</w:t>
      </w:r>
      <w:r>
        <w:rPr>
          <w:rFonts w:ascii="Century Gothic" w:hAnsi="Century Gothic"/>
          <w:sz w:val="20"/>
          <w:szCs w:val="20"/>
        </w:rPr>
        <w:t xml:space="preserve"> (1)</w:t>
      </w:r>
    </w:p>
    <w:p w14:paraId="23DE61D2"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255B6B17" w14:textId="77777777" w:rsidR="00892FD7"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Fax ……………………..</w:t>
      </w:r>
    </w:p>
    <w:p w14:paraId="3F2814DE"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adresse électronique : ………………………………………..</w:t>
      </w:r>
    </w:p>
    <w:p w14:paraId="7FB5555F"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 xml:space="preserve">Affiliée à </w:t>
      </w:r>
      <w:r>
        <w:rPr>
          <w:rFonts w:ascii="Century Gothic" w:hAnsi="Century Gothic"/>
          <w:sz w:val="20"/>
          <w:szCs w:val="20"/>
        </w:rPr>
        <w:t>(4)……….</w:t>
      </w:r>
      <w:r w:rsidRPr="00C56272">
        <w:rPr>
          <w:rFonts w:ascii="Century Gothic" w:hAnsi="Century Gothic"/>
          <w:sz w:val="20"/>
          <w:szCs w:val="20"/>
        </w:rPr>
        <w:t xml:space="preserve"> </w:t>
      </w:r>
      <w:r w:rsidRPr="005C1CAB">
        <w:rPr>
          <w:rFonts w:ascii="Century Gothic" w:hAnsi="Century Gothic"/>
          <w:sz w:val="20"/>
          <w:szCs w:val="20"/>
        </w:rPr>
        <w:t>sous le n°..............................(</w:t>
      </w:r>
      <w:r>
        <w:rPr>
          <w:rFonts w:ascii="Century Gothic" w:hAnsi="Century Gothic"/>
          <w:sz w:val="20"/>
          <w:szCs w:val="20"/>
        </w:rPr>
        <w:t>2</w:t>
      </w:r>
      <w:r w:rsidRPr="005C1CAB">
        <w:rPr>
          <w:rFonts w:ascii="Century Gothic" w:hAnsi="Century Gothic"/>
          <w:sz w:val="20"/>
          <w:szCs w:val="20"/>
        </w:rPr>
        <w:t>)</w:t>
      </w:r>
    </w:p>
    <w:p w14:paraId="6A991DB6"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0F15C73B"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14:paraId="5188DC6D"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N° du compte courant postal, bancaire ou à la TGR…………………..(RIB), ouvert auprès de ……………………………………</w:t>
      </w:r>
    </w:p>
    <w:p w14:paraId="0A7D3212"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7FF6824D" w14:textId="77777777" w:rsidR="00892FD7"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2EF1B2CB" w14:textId="77777777" w:rsidR="00892FD7" w:rsidRPr="005C1CAB" w:rsidRDefault="00892FD7" w:rsidP="00892FD7">
      <w:pPr>
        <w:autoSpaceDE w:val="0"/>
        <w:autoSpaceDN w:val="0"/>
        <w:adjustRightInd w:val="0"/>
        <w:jc w:val="both"/>
        <w:rPr>
          <w:rFonts w:ascii="Century Gothic" w:hAnsi="Century Gothic"/>
          <w:sz w:val="20"/>
          <w:szCs w:val="20"/>
        </w:rPr>
      </w:pPr>
    </w:p>
    <w:p w14:paraId="0964E21A" w14:textId="77777777" w:rsidR="00892FD7" w:rsidRDefault="00892FD7" w:rsidP="00A9621A">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auto-entrepreneur :</w:t>
      </w:r>
    </w:p>
    <w:p w14:paraId="7E42B670"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605DF354"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adresse électronique : ………………………………………..</w:t>
      </w:r>
    </w:p>
    <w:p w14:paraId="0F4CB51C"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0CCCB39D"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l’auto-entrepreneur .............................. sous le n°....................................(3)</w:t>
      </w:r>
    </w:p>
    <w:p w14:paraId="2413499B"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2FB824C"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55C25FEB" w14:textId="77777777" w:rsidR="00892FD7" w:rsidRDefault="00892FD7" w:rsidP="00892FD7">
      <w:pPr>
        <w:autoSpaceDE w:val="0"/>
        <w:autoSpaceDN w:val="0"/>
        <w:adjustRightInd w:val="0"/>
        <w:jc w:val="both"/>
        <w:rPr>
          <w:rFonts w:asciiTheme="minorHAnsi" w:hAnsiTheme="minorHAnsi" w:cstheme="minorHAnsi"/>
          <w:sz w:val="22"/>
          <w:szCs w:val="22"/>
        </w:rPr>
      </w:pPr>
    </w:p>
    <w:p w14:paraId="1CE6B10F"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59235B7F"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3C7A092E" w14:textId="77777777" w:rsidR="00892FD7" w:rsidRPr="00E32CE3" w:rsidRDefault="00892FD7" w:rsidP="00892FD7">
      <w:pPr>
        <w:autoSpaceDE w:val="0"/>
        <w:autoSpaceDN w:val="0"/>
        <w:adjustRightInd w:val="0"/>
        <w:jc w:val="both"/>
        <w:rPr>
          <w:rFonts w:ascii="Century Gothic" w:hAnsi="Century Gothic"/>
          <w:sz w:val="6"/>
          <w:szCs w:val="6"/>
        </w:rPr>
      </w:pPr>
    </w:p>
    <w:p w14:paraId="30BEEEB9"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27D8EDD9"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482971FA" w14:textId="77777777" w:rsidR="00892FD7" w:rsidRPr="005C1CAB" w:rsidRDefault="00892FD7" w:rsidP="00892FD7">
      <w:pPr>
        <w:autoSpaceDE w:val="0"/>
        <w:autoSpaceDN w:val="0"/>
        <w:adjustRightInd w:val="0"/>
        <w:jc w:val="both"/>
        <w:rPr>
          <w:rFonts w:ascii="Century Gothic" w:hAnsi="Century Gothic"/>
          <w:sz w:val="20"/>
          <w:szCs w:val="20"/>
        </w:rPr>
      </w:pPr>
    </w:p>
    <w:p w14:paraId="79065CFB"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042A0F3C" w14:textId="77777777" w:rsidR="00892FD7" w:rsidRPr="005C1CAB" w:rsidRDefault="00892FD7" w:rsidP="00892FD7">
      <w:pPr>
        <w:autoSpaceDE w:val="0"/>
        <w:autoSpaceDN w:val="0"/>
        <w:adjustRightInd w:val="0"/>
        <w:jc w:val="both"/>
        <w:rPr>
          <w:rFonts w:ascii="Century Gothic" w:hAnsi="Century Gothic"/>
          <w:sz w:val="20"/>
          <w:szCs w:val="20"/>
        </w:rPr>
      </w:pPr>
    </w:p>
    <w:p w14:paraId="5C97229F"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2D1825F3" w14:textId="77777777" w:rsidR="00892FD7" w:rsidRPr="005C1CAB" w:rsidRDefault="00892FD7" w:rsidP="00892FD7">
      <w:pPr>
        <w:autoSpaceDE w:val="0"/>
        <w:autoSpaceDN w:val="0"/>
        <w:adjustRightInd w:val="0"/>
        <w:jc w:val="both"/>
        <w:rPr>
          <w:rFonts w:ascii="Century Gothic" w:hAnsi="Century Gothic"/>
          <w:sz w:val="20"/>
          <w:szCs w:val="20"/>
        </w:rPr>
      </w:pPr>
    </w:p>
    <w:p w14:paraId="12749C3E"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 :………………..................................................(en lettres et en chiffres)</w:t>
      </w:r>
    </w:p>
    <w:p w14:paraId="1E9ABC82"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r>
        <w:rPr>
          <w:rFonts w:ascii="Century Gothic" w:hAnsi="Century Gothic"/>
          <w:sz w:val="20"/>
          <w:szCs w:val="20"/>
        </w:rPr>
        <w:t>...</w:t>
      </w:r>
      <w:r w:rsidRPr="005C1CAB">
        <w:rPr>
          <w:rFonts w:ascii="Century Gothic" w:hAnsi="Century Gothic"/>
          <w:sz w:val="20"/>
          <w:szCs w:val="20"/>
        </w:rPr>
        <w:t>(en pourcentage)</w:t>
      </w:r>
    </w:p>
    <w:p w14:paraId="313E93BB"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 :……………….........................................................(en lettres et en chiffres)</w:t>
      </w:r>
    </w:p>
    <w:p w14:paraId="48B631DE" w14:textId="77777777" w:rsidR="00892FD7"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 :...............................................................</w:t>
      </w:r>
      <w:r>
        <w:rPr>
          <w:rFonts w:ascii="Century Gothic" w:hAnsi="Century Gothic"/>
          <w:sz w:val="20"/>
          <w:szCs w:val="20"/>
        </w:rPr>
        <w:t>(</w:t>
      </w:r>
      <w:r w:rsidRPr="005C1CAB">
        <w:rPr>
          <w:rFonts w:ascii="Century Gothic" w:hAnsi="Century Gothic"/>
          <w:sz w:val="20"/>
          <w:szCs w:val="20"/>
        </w:rPr>
        <w:t>en lettres et en chiffres)</w:t>
      </w:r>
    </w:p>
    <w:p w14:paraId="10A3EFB0" w14:textId="77777777" w:rsidR="00892FD7" w:rsidRDefault="00892FD7" w:rsidP="00892FD7">
      <w:pPr>
        <w:autoSpaceDE w:val="0"/>
        <w:autoSpaceDN w:val="0"/>
        <w:adjustRightInd w:val="0"/>
        <w:jc w:val="both"/>
        <w:rPr>
          <w:rFonts w:ascii="Century Gothic" w:hAnsi="Century Gothic"/>
          <w:sz w:val="20"/>
          <w:szCs w:val="20"/>
        </w:rPr>
      </w:pPr>
    </w:p>
    <w:p w14:paraId="7C2EE4D6" w14:textId="77777777" w:rsidR="00892FD7" w:rsidRPr="0032387B" w:rsidRDefault="00892FD7" w:rsidP="00892FD7">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2E0DE4E6" w14:textId="77777777" w:rsidR="00892FD7" w:rsidRPr="0032387B" w:rsidRDefault="00892FD7" w:rsidP="00A9621A">
      <w:pPr>
        <w:pStyle w:val="Paragraphedeliste"/>
        <w:numPr>
          <w:ilvl w:val="0"/>
          <w:numId w:val="2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66130878" w14:textId="77777777" w:rsidR="00892FD7" w:rsidRPr="0032387B" w:rsidRDefault="00892FD7" w:rsidP="00A9621A">
      <w:pPr>
        <w:pStyle w:val="Paragraphedeliste"/>
        <w:numPr>
          <w:ilvl w:val="0"/>
          <w:numId w:val="2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0338D749" w14:textId="77777777" w:rsidR="00892FD7" w:rsidRPr="0032387B" w:rsidRDefault="00892FD7" w:rsidP="00A9621A">
      <w:pPr>
        <w:pStyle w:val="Paragraphedeliste"/>
        <w:numPr>
          <w:ilvl w:val="0"/>
          <w:numId w:val="2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36A7D061" w14:textId="77777777" w:rsidR="00892FD7" w:rsidRPr="005C1CAB" w:rsidRDefault="00892FD7" w:rsidP="00892FD7">
      <w:pPr>
        <w:autoSpaceDE w:val="0"/>
        <w:autoSpaceDN w:val="0"/>
        <w:adjustRightInd w:val="0"/>
        <w:jc w:val="both"/>
        <w:rPr>
          <w:rFonts w:ascii="Century Gothic" w:hAnsi="Century Gothic"/>
          <w:sz w:val="20"/>
          <w:szCs w:val="20"/>
        </w:rPr>
      </w:pPr>
    </w:p>
    <w:p w14:paraId="5EF1F04E"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029CD3BB" w14:textId="77777777" w:rsidR="00892FD7" w:rsidRPr="005C1CAB" w:rsidRDefault="00892FD7" w:rsidP="00892FD7">
      <w:pPr>
        <w:autoSpaceDE w:val="0"/>
        <w:autoSpaceDN w:val="0"/>
        <w:adjustRightInd w:val="0"/>
        <w:jc w:val="both"/>
        <w:rPr>
          <w:rFonts w:ascii="Century Gothic" w:hAnsi="Century Gothic"/>
          <w:sz w:val="20"/>
          <w:szCs w:val="20"/>
        </w:rPr>
      </w:pPr>
    </w:p>
    <w:p w14:paraId="557355EB"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44B3FFED" w14:textId="77777777" w:rsidR="00892FD7" w:rsidRPr="005C1CAB" w:rsidRDefault="00892FD7" w:rsidP="00892FD7">
      <w:pPr>
        <w:autoSpaceDE w:val="0"/>
        <w:autoSpaceDN w:val="0"/>
        <w:adjustRightInd w:val="0"/>
        <w:jc w:val="both"/>
        <w:rPr>
          <w:rFonts w:ascii="Century Gothic" w:hAnsi="Century Gothic"/>
          <w:sz w:val="20"/>
          <w:szCs w:val="20"/>
        </w:rPr>
      </w:pPr>
    </w:p>
    <w:p w14:paraId="486DF2A0"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3D01C190" w14:textId="77777777" w:rsidR="00892FD7" w:rsidRPr="00E32CE3" w:rsidRDefault="00892FD7" w:rsidP="00892FD7">
      <w:pPr>
        <w:autoSpaceDE w:val="0"/>
        <w:autoSpaceDN w:val="0"/>
        <w:adjustRightInd w:val="0"/>
        <w:jc w:val="both"/>
        <w:rPr>
          <w:rFonts w:ascii="Century Gothic" w:hAnsi="Century Gothic"/>
          <w:sz w:val="8"/>
          <w:szCs w:val="8"/>
        </w:rPr>
      </w:pPr>
    </w:p>
    <w:p w14:paraId="076B7833" w14:textId="77777777" w:rsidR="00892FD7" w:rsidRPr="005C1CAB" w:rsidRDefault="00892FD7" w:rsidP="00892FD7">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76C38D7E" wp14:editId="47181F8C">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B87B1E"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" strokecolor="black [3040]" strokeweight="1pt"/>
            </w:pict>
          </mc:Fallback>
        </mc:AlternateContent>
      </w:r>
    </w:p>
    <w:p w14:paraId="40EEE98F"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2882F329"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mettre : «Nous, soussignés.................... nous obligeons conjointement/ou solidairement (choisir la mention adéquate et ajouter au reste de l'acte d'engagement les rectifications grammaticales correspondantes) </w:t>
      </w:r>
    </w:p>
    <w:p w14:paraId="42B72810"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ajouter l'alinéa suivant : « désignons.................. (prénoms, noms et qualité) en tant que mandataire du groupement ».</w:t>
      </w:r>
    </w:p>
    <w:p w14:paraId="0788C22F" w14:textId="77777777" w:rsidR="00892FD7" w:rsidRPr="005C1CAB"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248E4CC8" w14:textId="77777777" w:rsidR="00892FD7" w:rsidRPr="004007A5" w:rsidRDefault="00892FD7" w:rsidP="00892FD7">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022467FB" w14:textId="77777777" w:rsidR="00892FD7" w:rsidRDefault="00892FD7" w:rsidP="00892FD7">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49B5BB0F" w14:textId="77777777" w:rsidR="00892FD7" w:rsidRDefault="00892FD7" w:rsidP="00892FD7">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5BD6151A" w14:textId="77777777" w:rsidR="00892FD7" w:rsidRDefault="00892FD7" w:rsidP="00892FD7">
      <w:pPr>
        <w:autoSpaceDE w:val="0"/>
        <w:autoSpaceDN w:val="0"/>
        <w:adjustRightInd w:val="0"/>
        <w:jc w:val="both"/>
        <w:rPr>
          <w:rFonts w:ascii="Century Gothic" w:hAnsi="Century Gothic"/>
          <w:sz w:val="20"/>
          <w:szCs w:val="20"/>
        </w:rPr>
      </w:pPr>
      <w:r w:rsidRPr="008E04BC">
        <w:rPr>
          <w:rFonts w:ascii="Century Gothic" w:hAnsi="Century Gothic"/>
          <w:sz w:val="20"/>
          <w:szCs w:val="20"/>
        </w:rPr>
        <w:lastRenderedPageBreak/>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42B0E493" w14:textId="77777777" w:rsidR="006F2B10" w:rsidRDefault="006F2B10" w:rsidP="00EE5F3D">
      <w:pPr>
        <w:tabs>
          <w:tab w:val="left" w:pos="568"/>
        </w:tabs>
        <w:suppressAutoHyphens/>
        <w:autoSpaceDN w:val="0"/>
        <w:jc w:val="center"/>
        <w:textAlignment w:val="baseline"/>
        <w:rPr>
          <w:rFonts w:ascii="Century Gothic" w:hAnsi="Century Gothic" w:cstheme="minorHAnsi"/>
          <w:b/>
          <w:sz w:val="22"/>
          <w:szCs w:val="22"/>
        </w:rPr>
      </w:pPr>
    </w:p>
    <w:p w14:paraId="173DC428" w14:textId="77777777" w:rsidR="006F2B10" w:rsidRPr="00940F07" w:rsidRDefault="006F2B10" w:rsidP="00EE5F3D">
      <w:pPr>
        <w:tabs>
          <w:tab w:val="left" w:pos="568"/>
        </w:tabs>
        <w:suppressAutoHyphens/>
        <w:autoSpaceDN w:val="0"/>
        <w:jc w:val="center"/>
        <w:textAlignment w:val="baseline"/>
        <w:rPr>
          <w:rFonts w:ascii="Century Gothic" w:hAnsi="Century Gothic" w:cstheme="minorHAnsi"/>
          <w:b/>
          <w:sz w:val="22"/>
          <w:szCs w:val="22"/>
        </w:rPr>
      </w:pPr>
    </w:p>
    <w:p w14:paraId="379AE376" w14:textId="77777777" w:rsidR="00EE5F3D" w:rsidRPr="00940F07" w:rsidRDefault="00EE5F3D" w:rsidP="00EE5F3D">
      <w:pPr>
        <w:tabs>
          <w:tab w:val="left" w:pos="568"/>
        </w:tabs>
        <w:suppressAutoHyphens/>
        <w:autoSpaceDN w:val="0"/>
        <w:jc w:val="center"/>
        <w:textAlignment w:val="baseline"/>
        <w:rPr>
          <w:rFonts w:ascii="Century Gothic" w:hAnsi="Century Gothic" w:cstheme="minorHAnsi"/>
          <w:b/>
          <w:sz w:val="22"/>
          <w:szCs w:val="22"/>
        </w:rPr>
      </w:pPr>
      <w:r w:rsidRPr="00940F07">
        <w:rPr>
          <w:rFonts w:ascii="Century Gothic" w:hAnsi="Century Gothic" w:cstheme="minorHAnsi"/>
          <w:b/>
          <w:sz w:val="22"/>
          <w:szCs w:val="22"/>
        </w:rPr>
        <w:t>Annexe 2 : MODELE DE DECLARATION SUR L’HONNEUR</w:t>
      </w:r>
    </w:p>
    <w:p w14:paraId="4C14F0CC" w14:textId="77777777" w:rsidR="00EE5F3D" w:rsidRPr="00940F07" w:rsidRDefault="00EE5F3D" w:rsidP="00EE5F3D">
      <w:pPr>
        <w:jc w:val="center"/>
        <w:rPr>
          <w:rFonts w:ascii="Century Gothic" w:hAnsi="Century Gothic" w:cstheme="minorHAnsi"/>
          <w:b/>
          <w:sz w:val="22"/>
          <w:szCs w:val="22"/>
        </w:rPr>
      </w:pPr>
      <w:r w:rsidRPr="00940F07">
        <w:rPr>
          <w:rFonts w:ascii="Century Gothic" w:hAnsi="Century Gothic" w:cstheme="minorHAnsi"/>
          <w:b/>
          <w:sz w:val="22"/>
          <w:szCs w:val="22"/>
        </w:rPr>
        <w:t>***********</w:t>
      </w:r>
    </w:p>
    <w:p w14:paraId="5A668E29" w14:textId="77777777" w:rsidR="00EE5F3D" w:rsidRPr="00940F07" w:rsidRDefault="00EE5F3D" w:rsidP="00EE5F3D">
      <w:pPr>
        <w:jc w:val="center"/>
        <w:outlineLvl w:val="0"/>
        <w:rPr>
          <w:rFonts w:ascii="Century Gothic" w:hAnsi="Century Gothic" w:cstheme="minorHAnsi"/>
          <w:b/>
          <w:sz w:val="22"/>
          <w:szCs w:val="22"/>
        </w:rPr>
      </w:pPr>
      <w:r w:rsidRPr="00940F07">
        <w:rPr>
          <w:rFonts w:ascii="Century Gothic" w:hAnsi="Century Gothic" w:cstheme="minorHAnsi"/>
          <w:b/>
          <w:sz w:val="22"/>
          <w:szCs w:val="22"/>
        </w:rPr>
        <w:t>DECLARATION SUR L’HONNEUR (*)</w:t>
      </w:r>
    </w:p>
    <w:p w14:paraId="2B68A2BF" w14:textId="77777777" w:rsidR="00EE5F3D" w:rsidRPr="00940F07" w:rsidRDefault="00EE5F3D" w:rsidP="00EE5F3D">
      <w:pPr>
        <w:suppressAutoHyphens/>
        <w:autoSpaceDN w:val="0"/>
        <w:textAlignment w:val="baseline"/>
        <w:rPr>
          <w:rFonts w:ascii="Century Gothic" w:hAnsi="Century Gothic"/>
          <w:b/>
          <w:sz w:val="22"/>
          <w:szCs w:val="22"/>
        </w:rPr>
      </w:pPr>
    </w:p>
    <w:p w14:paraId="683849C8" w14:textId="77777777" w:rsidR="00EE5F3D" w:rsidRPr="00940F07" w:rsidRDefault="00EE5F3D" w:rsidP="00F36280">
      <w:pPr>
        <w:suppressAutoHyphens/>
        <w:autoSpaceDE w:val="0"/>
        <w:autoSpaceDN w:val="0"/>
        <w:adjustRightInd w:val="0"/>
        <w:jc w:val="both"/>
        <w:textAlignment w:val="baseline"/>
        <w:rPr>
          <w:rFonts w:ascii="Century Gothic" w:hAnsi="Century Gothic"/>
          <w:sz w:val="22"/>
          <w:szCs w:val="22"/>
        </w:rPr>
      </w:pPr>
      <w:r w:rsidRPr="00940F07">
        <w:rPr>
          <w:rFonts w:ascii="Century Gothic" w:hAnsi="Century Gothic"/>
          <w:sz w:val="22"/>
          <w:szCs w:val="22"/>
        </w:rPr>
        <w:t>- Mode de passation : Appel d'offres ouvert n°………./202</w:t>
      </w:r>
      <w:r w:rsidR="00F36280" w:rsidRPr="00940F07">
        <w:rPr>
          <w:rFonts w:ascii="Century Gothic" w:hAnsi="Century Gothic"/>
          <w:sz w:val="22"/>
          <w:szCs w:val="22"/>
        </w:rPr>
        <w:t>4</w:t>
      </w:r>
      <w:r w:rsidRPr="00940F07">
        <w:rPr>
          <w:rFonts w:ascii="Century Gothic" w:hAnsi="Century Gothic"/>
          <w:sz w:val="22"/>
          <w:szCs w:val="22"/>
        </w:rPr>
        <w:t xml:space="preserve"> , sur offres des prix du ../…/…. à …h.. min.</w:t>
      </w:r>
    </w:p>
    <w:p w14:paraId="52737A09" w14:textId="59F30C49" w:rsidR="00EE5F3D" w:rsidRPr="00940F07" w:rsidRDefault="00EE5F3D" w:rsidP="00AC220E">
      <w:pPr>
        <w:numPr>
          <w:ilvl w:val="12"/>
          <w:numId w:val="0"/>
        </w:numPr>
        <w:jc w:val="both"/>
        <w:rPr>
          <w:rFonts w:ascii="Century Gothic" w:hAnsi="Century Gothic" w:cs="Calibri"/>
          <w:b/>
          <w:sz w:val="22"/>
          <w:szCs w:val="22"/>
        </w:rPr>
      </w:pPr>
      <w:r w:rsidRPr="00940F07">
        <w:rPr>
          <w:rFonts w:ascii="Century Gothic" w:hAnsi="Century Gothic"/>
          <w:b/>
          <w:bCs/>
          <w:sz w:val="22"/>
          <w:szCs w:val="22"/>
          <w:u w:val="single"/>
        </w:rPr>
        <w:t>Objet du marché</w:t>
      </w:r>
      <w:r w:rsidRPr="00940F07">
        <w:rPr>
          <w:rFonts w:ascii="Century Gothic" w:hAnsi="Century Gothic"/>
          <w:b/>
          <w:bCs/>
          <w:sz w:val="22"/>
          <w:szCs w:val="22"/>
        </w:rPr>
        <w:t xml:space="preserve"> : </w:t>
      </w:r>
      <w:r w:rsidR="00892FD7" w:rsidRPr="00940F07">
        <w:rPr>
          <w:rFonts w:ascii="Century Gothic" w:hAnsi="Century Gothic" w:cs="Calibri"/>
          <w:b/>
          <w:bCs/>
          <w:snapToGrid w:val="0"/>
          <w:sz w:val="22"/>
          <w:szCs w:val="22"/>
        </w:rPr>
        <w:t xml:space="preserve">Acquisition, installation et mise en service des équipements du secteur génie mécanique destinés au centre de formation Ouazzane, </w:t>
      </w:r>
      <w:r w:rsidR="00AC220E">
        <w:rPr>
          <w:rFonts w:ascii="Century Gothic" w:hAnsi="Century Gothic" w:cs="Calibri"/>
          <w:b/>
          <w:bCs/>
          <w:snapToGrid w:val="0"/>
          <w:sz w:val="22"/>
          <w:szCs w:val="22"/>
        </w:rPr>
        <w:t>Lot unique ;</w:t>
      </w:r>
      <w:r w:rsidR="00E32CE3">
        <w:rPr>
          <w:rFonts w:ascii="Century Gothic" w:hAnsi="Century Gothic" w:cs="Calibri"/>
          <w:b/>
          <w:bCs/>
          <w:snapToGrid w:val="0"/>
          <w:sz w:val="22"/>
          <w:szCs w:val="22"/>
        </w:rPr>
        <w:t xml:space="preserve"> </w:t>
      </w:r>
    </w:p>
    <w:p w14:paraId="331D9931" w14:textId="77777777" w:rsidR="00EE5F3D" w:rsidRPr="00940F07" w:rsidRDefault="00EE5F3D" w:rsidP="00EE5F3D">
      <w:pPr>
        <w:numPr>
          <w:ilvl w:val="12"/>
          <w:numId w:val="0"/>
        </w:numPr>
        <w:jc w:val="both"/>
        <w:rPr>
          <w:rFonts w:ascii="Century Gothic" w:hAnsi="Century Gothic" w:cs="Calibri"/>
          <w:b/>
          <w:sz w:val="22"/>
          <w:szCs w:val="22"/>
        </w:rPr>
      </w:pPr>
    </w:p>
    <w:p w14:paraId="118AB230" w14:textId="7EAD861E" w:rsidR="00EE5F3D" w:rsidRPr="00940F07" w:rsidRDefault="00EE5F3D" w:rsidP="00A9621A">
      <w:pPr>
        <w:pStyle w:val="Paragraphedeliste"/>
        <w:numPr>
          <w:ilvl w:val="0"/>
          <w:numId w:val="17"/>
        </w:numPr>
        <w:jc w:val="both"/>
        <w:rPr>
          <w:rFonts w:ascii="Century Gothic" w:hAnsi="Century Gothic" w:cs="Calibri"/>
          <w:b/>
          <w:snapToGrid w:val="0"/>
          <w:sz w:val="22"/>
          <w:szCs w:val="22"/>
        </w:rPr>
      </w:pPr>
      <w:r w:rsidRPr="00940F07">
        <w:rPr>
          <w:rFonts w:ascii="Century Gothic" w:hAnsi="Century Gothic" w:cs="Calibri"/>
          <w:b/>
          <w:sz w:val="22"/>
          <w:szCs w:val="22"/>
        </w:rPr>
        <w:t>Lo</w:t>
      </w:r>
      <w:r w:rsidR="00AC220E">
        <w:rPr>
          <w:rFonts w:ascii="Century Gothic" w:hAnsi="Century Gothic" w:cs="Calibri"/>
          <w:b/>
          <w:sz w:val="22"/>
          <w:szCs w:val="22"/>
          <w:lang w:val="fr-MA"/>
        </w:rPr>
        <w:t>t unique</w:t>
      </w:r>
      <w:r w:rsidRPr="00940F07">
        <w:rPr>
          <w:rFonts w:ascii="Century Gothic" w:hAnsi="Century Gothic" w:cs="Calibri"/>
          <w:b/>
          <w:sz w:val="22"/>
          <w:szCs w:val="22"/>
          <w:lang w:val="fr-MA"/>
        </w:rPr>
        <w:t> :</w:t>
      </w:r>
    </w:p>
    <w:p w14:paraId="10E2968F" w14:textId="77777777" w:rsidR="00EE5F3D" w:rsidRPr="00940F07" w:rsidRDefault="00EE5F3D" w:rsidP="00EE5F3D">
      <w:pPr>
        <w:tabs>
          <w:tab w:val="left" w:pos="355"/>
          <w:tab w:val="num" w:pos="1370"/>
        </w:tabs>
        <w:suppressAutoHyphens/>
        <w:autoSpaceDN w:val="0"/>
        <w:ind w:left="1660"/>
        <w:jc w:val="both"/>
        <w:textAlignment w:val="baseline"/>
        <w:rPr>
          <w:rFonts w:ascii="Century Gothic" w:hAnsi="Century Gothic"/>
          <w:b/>
          <w:bCs/>
          <w:sz w:val="22"/>
          <w:szCs w:val="22"/>
        </w:rPr>
      </w:pPr>
    </w:p>
    <w:p w14:paraId="5FB6AB7D" w14:textId="77777777" w:rsidR="00892FD7" w:rsidRPr="009A2676" w:rsidRDefault="00892FD7" w:rsidP="00A9621A">
      <w:pPr>
        <w:pStyle w:val="Paragraphedeliste"/>
        <w:numPr>
          <w:ilvl w:val="0"/>
          <w:numId w:val="19"/>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Pour les personnes physiques</w:t>
      </w:r>
    </w:p>
    <w:p w14:paraId="7DDDB572"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3D86CADA"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7720F185"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45DE83D6"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047480C9"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047D62E9"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5948277C"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401FABA5"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A08AC7D"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p>
    <w:p w14:paraId="59CDFF31" w14:textId="77777777" w:rsidR="00892FD7" w:rsidRPr="009A2676" w:rsidRDefault="00892FD7" w:rsidP="00A9621A">
      <w:pPr>
        <w:pStyle w:val="Paragraphedeliste"/>
        <w:numPr>
          <w:ilvl w:val="0"/>
          <w:numId w:val="19"/>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4EC3D517"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49D2A879"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319610FC" w14:textId="77777777" w:rsidR="00892FD7"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65166405"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w:t>
      </w:r>
    </w:p>
    <w:p w14:paraId="2707F0CE" w14:textId="77777777" w:rsidR="00892FD7"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76ADD245"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05688D31"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n°..............................(1)</w:t>
      </w:r>
    </w:p>
    <w:p w14:paraId="16FD487A"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0DD2223A"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5177BD7F"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79AD9457"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1320BA54"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6998F192"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2B784BB3"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p>
    <w:p w14:paraId="40FCEDD1" w14:textId="77777777" w:rsidR="00892FD7" w:rsidRPr="009A2676" w:rsidRDefault="00892FD7" w:rsidP="00A9621A">
      <w:pPr>
        <w:pStyle w:val="Paragraphedeliste"/>
        <w:numPr>
          <w:ilvl w:val="0"/>
          <w:numId w:val="19"/>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423C31F5"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1A556557"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591D6C35"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58CD1088" w14:textId="77777777" w:rsidR="00892FD7"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4E002518"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769BF4F0"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5810989E"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0FBBC1F0"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310BD42D"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2DD7A0D5"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4441E717" w14:textId="77777777" w:rsidR="00892FD7"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2F4B43C9"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lastRenderedPageBreak/>
        <w:t>En vertu des pouvoirs qui me sont conférés ;</w:t>
      </w:r>
    </w:p>
    <w:p w14:paraId="060F01B8" w14:textId="77777777" w:rsidR="00892FD7" w:rsidRDefault="00892FD7" w:rsidP="00A9621A">
      <w:pPr>
        <w:pStyle w:val="Paragraphedeliste"/>
        <w:numPr>
          <w:ilvl w:val="0"/>
          <w:numId w:val="19"/>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Pour les auto-entrepreneur :</w:t>
      </w:r>
    </w:p>
    <w:p w14:paraId="08C1B262"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09E51878"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34E87648"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550E74F5" w14:textId="77777777" w:rsidR="00892FD7"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l’auto-entrepreneur .............................. sous le n°....................................(2)</w:t>
      </w:r>
    </w:p>
    <w:p w14:paraId="26A9BBD0"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5896E81D"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30537A4D" w14:textId="77777777" w:rsidR="00892FD7"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0D87A6AE"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2812185C" w14:textId="77777777" w:rsidR="00892FD7" w:rsidRDefault="00892FD7" w:rsidP="00892FD7">
      <w:pPr>
        <w:suppressAutoHyphens/>
        <w:autoSpaceDE w:val="0"/>
        <w:autoSpaceDN w:val="0"/>
        <w:adjustRightInd w:val="0"/>
        <w:jc w:val="both"/>
        <w:textAlignment w:val="baseline"/>
        <w:rPr>
          <w:rFonts w:ascii="Century Gothic" w:hAnsi="Century Gothic"/>
          <w:sz w:val="20"/>
          <w:szCs w:val="20"/>
        </w:rPr>
      </w:pPr>
    </w:p>
    <w:p w14:paraId="593D4F45" w14:textId="77777777" w:rsidR="00892FD7" w:rsidRPr="009A2676" w:rsidRDefault="00892FD7" w:rsidP="00A9621A">
      <w:pPr>
        <w:pStyle w:val="Paragraphedeliste"/>
        <w:numPr>
          <w:ilvl w:val="0"/>
          <w:numId w:val="18"/>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p>
    <w:p w14:paraId="2016FFB5" w14:textId="77777777" w:rsidR="00892FD7" w:rsidRDefault="00892FD7" w:rsidP="00892FD7">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2D5C7CFA"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50333B77" w14:textId="77777777" w:rsidR="00892FD7" w:rsidRDefault="00892FD7" w:rsidP="00892FD7">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Adresse du siège: ................................................................................................................</w:t>
      </w:r>
    </w:p>
    <w:p w14:paraId="587D2A5B"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54CED500" w14:textId="77777777" w:rsidR="00892FD7"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du commerce de(</w:t>
      </w:r>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1DCE4914"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0DD64335"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r w:rsidRPr="00BF0A97">
        <w:rPr>
          <w:rFonts w:ascii="Century Gothic" w:hAnsi="Century Gothic"/>
          <w:sz w:val="20"/>
          <w:szCs w:val="20"/>
        </w:rPr>
        <w:t xml:space="preserve">): </w:t>
      </w:r>
      <w:r w:rsidRPr="009A2676">
        <w:rPr>
          <w:rFonts w:ascii="Century Gothic" w:hAnsi="Century Gothic"/>
          <w:sz w:val="20"/>
          <w:szCs w:val="20"/>
        </w:rPr>
        <w:t xml:space="preserve"> ……………………………………</w:t>
      </w:r>
    </w:p>
    <w:p w14:paraId="6FDD11E8" w14:textId="77777777" w:rsidR="00892FD7"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0F04E054" w14:textId="77777777" w:rsidR="00892FD7" w:rsidRPr="00BF0A97" w:rsidRDefault="00892FD7" w:rsidP="00892FD7">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491EB17C" w14:textId="77777777" w:rsidR="00892FD7" w:rsidRPr="00BF0A97" w:rsidRDefault="00892FD7" w:rsidP="00892FD7">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Relevé d’identité bancaire............(postal, bancaire ou à la TGR)(</w:t>
      </w:r>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398BBA03" w14:textId="77777777" w:rsidR="00892FD7" w:rsidRDefault="00892FD7" w:rsidP="00892FD7">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406BE85F"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06BE51D7"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p>
    <w:p w14:paraId="4E5669F7" w14:textId="77777777" w:rsidR="00892FD7" w:rsidRPr="009A2676" w:rsidRDefault="00892FD7" w:rsidP="00892FD7">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642BFFCC" w14:textId="77777777" w:rsidR="00892FD7" w:rsidRDefault="00892FD7" w:rsidP="00A9621A">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07011180" w14:textId="77777777" w:rsidR="00892FD7" w:rsidRDefault="00892FD7" w:rsidP="00A9621A">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que je remplie les conditions prévues à l'article 27 du décret n°2-22-431 du 15 chaabane 1444 ( 8 mars 2023 ) et fixant les conditions et les formes de passation des marchés publics ainsi que certaines règles relatives à leur gestion et à leur contrôle ;</w:t>
      </w:r>
    </w:p>
    <w:p w14:paraId="4F090D8D" w14:textId="77777777" w:rsidR="00892FD7" w:rsidRDefault="00892FD7" w:rsidP="00A9621A">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2959C0F3" w14:textId="77777777" w:rsidR="00892FD7" w:rsidRPr="009A2676" w:rsidRDefault="00892FD7" w:rsidP="00A9621A">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734C053D" w14:textId="77777777" w:rsidR="00892FD7" w:rsidRPr="00970885" w:rsidRDefault="00892FD7" w:rsidP="00A9621A">
      <w:pPr>
        <w:pStyle w:val="Paragraphedeliste"/>
        <w:numPr>
          <w:ilvl w:val="0"/>
          <w:numId w:val="21"/>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4671E2A1" w14:textId="77777777" w:rsidR="00892FD7" w:rsidRPr="009A2676" w:rsidRDefault="00892FD7" w:rsidP="00A9621A">
      <w:pPr>
        <w:pStyle w:val="Paragraphedeliste"/>
        <w:numPr>
          <w:ilvl w:val="0"/>
          <w:numId w:val="21"/>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1A1022DE" w14:textId="77777777" w:rsidR="00892FD7" w:rsidRPr="009A2676" w:rsidRDefault="00892FD7" w:rsidP="00A9621A">
      <w:pPr>
        <w:pStyle w:val="Paragraphedeliste"/>
        <w:numPr>
          <w:ilvl w:val="0"/>
          <w:numId w:val="21"/>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78165318" w14:textId="77777777" w:rsidR="00892FD7" w:rsidRDefault="00892FD7" w:rsidP="00A9621A">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B7EC59F" w14:textId="77777777" w:rsidR="00892FD7" w:rsidRDefault="00892FD7" w:rsidP="00A9621A">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197008A8" w14:textId="77777777" w:rsidR="00892FD7" w:rsidRDefault="00892FD7" w:rsidP="00A9621A">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7A08C8BB" w14:textId="77777777" w:rsidR="00892FD7" w:rsidRDefault="00892FD7" w:rsidP="00A9621A">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3E099483" w14:textId="77777777" w:rsidR="00892FD7" w:rsidRDefault="00892FD7" w:rsidP="00A9621A">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109332B2" w14:textId="77777777" w:rsidR="00892FD7" w:rsidRDefault="00892FD7" w:rsidP="00892FD7">
      <w:pPr>
        <w:suppressAutoHyphens/>
        <w:autoSpaceDE w:val="0"/>
        <w:autoSpaceDN w:val="0"/>
        <w:adjustRightInd w:val="0"/>
        <w:jc w:val="both"/>
        <w:textAlignment w:val="baseline"/>
        <w:rPr>
          <w:rFonts w:ascii="Century Gothic" w:hAnsi="Century Gothic"/>
          <w:sz w:val="20"/>
          <w:szCs w:val="20"/>
        </w:rPr>
      </w:pPr>
    </w:p>
    <w:p w14:paraId="7A0C869D" w14:textId="77777777" w:rsidR="00892FD7" w:rsidRDefault="00892FD7" w:rsidP="00892FD7">
      <w:pPr>
        <w:suppressAutoHyphens/>
        <w:autoSpaceDE w:val="0"/>
        <w:autoSpaceDN w:val="0"/>
        <w:adjustRightInd w:val="0"/>
        <w:jc w:val="both"/>
        <w:textAlignment w:val="baseline"/>
        <w:rPr>
          <w:rFonts w:ascii="Century Gothic" w:hAnsi="Century Gothic"/>
          <w:sz w:val="20"/>
          <w:szCs w:val="20"/>
        </w:rPr>
      </w:pPr>
    </w:p>
    <w:p w14:paraId="4D953ED4" w14:textId="77777777" w:rsidR="00892FD7" w:rsidRPr="00324473" w:rsidRDefault="00892FD7" w:rsidP="00892FD7">
      <w:pPr>
        <w:suppressAutoHyphens/>
        <w:autoSpaceDE w:val="0"/>
        <w:autoSpaceDN w:val="0"/>
        <w:adjustRightInd w:val="0"/>
        <w:jc w:val="both"/>
        <w:textAlignment w:val="baseline"/>
        <w:rPr>
          <w:rFonts w:ascii="Century Gothic" w:hAnsi="Century Gothic"/>
          <w:sz w:val="20"/>
          <w:szCs w:val="20"/>
        </w:rPr>
      </w:pPr>
    </w:p>
    <w:p w14:paraId="7198265A" w14:textId="77777777" w:rsidR="00892FD7" w:rsidRPr="009A2676" w:rsidRDefault="00892FD7" w:rsidP="00A9621A">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je reconnais avoir pris connaissance des sanctions prévues par l’article 152 du décret n°2-22-431 du 15 chaabane 1444 ( 8 mars 2023 ) relatif aux marchés publics , relatives à l'inexactitude de la déclaration sur l'honneur.</w:t>
      </w:r>
    </w:p>
    <w:p w14:paraId="750434A4"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p>
    <w:p w14:paraId="3D6471C9"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516E0FC0" w14:textId="77777777" w:rsidR="00892FD7" w:rsidRPr="009A2676" w:rsidRDefault="00892FD7" w:rsidP="00892FD7">
      <w:pPr>
        <w:suppressAutoHyphens/>
        <w:autoSpaceDE w:val="0"/>
        <w:autoSpaceDN w:val="0"/>
        <w:adjustRightInd w:val="0"/>
        <w:jc w:val="both"/>
        <w:textAlignment w:val="baseline"/>
        <w:rPr>
          <w:rFonts w:ascii="Century Gothic" w:hAnsi="Century Gothic"/>
          <w:sz w:val="20"/>
          <w:szCs w:val="20"/>
        </w:rPr>
      </w:pPr>
    </w:p>
    <w:p w14:paraId="065F0987" w14:textId="77777777" w:rsidR="00892FD7"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06FD2C2E" w14:textId="77777777" w:rsidR="00892FD7" w:rsidRDefault="00892FD7" w:rsidP="00A9621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399493AA" w14:textId="77777777" w:rsidR="00892FD7" w:rsidRDefault="00892FD7" w:rsidP="00A9621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13F1A805" w14:textId="77777777" w:rsidR="00892FD7" w:rsidRDefault="00892FD7" w:rsidP="00A9621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38C77154" w14:textId="77777777" w:rsidR="00892FD7" w:rsidRDefault="00892FD7" w:rsidP="00A9621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56536F1E" w14:textId="77777777" w:rsidR="00892FD7" w:rsidRPr="000936BF" w:rsidRDefault="00892FD7" w:rsidP="00A9621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59DAB64D" w14:textId="77777777" w:rsidR="00892FD7" w:rsidRDefault="00892FD7" w:rsidP="00A9621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36909119" w14:textId="77777777" w:rsidR="00892FD7" w:rsidRDefault="00892FD7" w:rsidP="00A9621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631B3FDA" w14:textId="77777777" w:rsidR="00892FD7" w:rsidRPr="009A2676" w:rsidRDefault="00892FD7" w:rsidP="00A9621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276D6AE2" w14:textId="77777777" w:rsidR="00EE5F3D" w:rsidRPr="00940F07" w:rsidRDefault="00892FD7" w:rsidP="00892FD7">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2BAA2E07" w14:textId="77777777" w:rsidR="00EE5F3D" w:rsidRPr="00940F07" w:rsidRDefault="00EE5F3D" w:rsidP="00EE5F3D">
      <w:pPr>
        <w:suppressAutoHyphens/>
        <w:autoSpaceDE w:val="0"/>
        <w:autoSpaceDN w:val="0"/>
        <w:adjustRightInd w:val="0"/>
        <w:jc w:val="both"/>
        <w:textAlignment w:val="baseline"/>
        <w:rPr>
          <w:rFonts w:ascii="Century Gothic" w:hAnsi="Century Gothic"/>
          <w:sz w:val="20"/>
          <w:szCs w:val="20"/>
        </w:rPr>
      </w:pPr>
    </w:p>
    <w:p w14:paraId="3AB498C9" w14:textId="77777777" w:rsidR="00EE5F3D" w:rsidRPr="00940F07" w:rsidRDefault="00EE5F3D" w:rsidP="00EE5F3D">
      <w:pPr>
        <w:suppressAutoHyphens/>
        <w:autoSpaceDE w:val="0"/>
        <w:autoSpaceDN w:val="0"/>
        <w:adjustRightInd w:val="0"/>
        <w:jc w:val="both"/>
        <w:textAlignment w:val="baseline"/>
        <w:rPr>
          <w:rFonts w:ascii="Century Gothic" w:hAnsi="Century Gothic"/>
          <w:sz w:val="20"/>
          <w:szCs w:val="20"/>
        </w:rPr>
      </w:pPr>
    </w:p>
    <w:p w14:paraId="3D56337B" w14:textId="77777777" w:rsidR="00EE5F3D" w:rsidRPr="00940F07" w:rsidRDefault="00EE5F3D" w:rsidP="00EE5F3D">
      <w:pPr>
        <w:suppressAutoHyphens/>
        <w:autoSpaceDN w:val="0"/>
        <w:textAlignment w:val="baseline"/>
        <w:rPr>
          <w:rFonts w:ascii="Century Gothic" w:hAnsi="Century Gothic"/>
          <w:sz w:val="22"/>
          <w:szCs w:val="22"/>
        </w:rPr>
      </w:pPr>
    </w:p>
    <w:p w14:paraId="2F01D512" w14:textId="77777777" w:rsidR="00EE5F3D" w:rsidRPr="00940F07" w:rsidRDefault="00EE5F3D" w:rsidP="00EE5F3D">
      <w:pPr>
        <w:suppressAutoHyphens/>
        <w:autoSpaceDN w:val="0"/>
        <w:textAlignment w:val="baseline"/>
        <w:rPr>
          <w:rFonts w:ascii="Century Gothic" w:hAnsi="Century Gothic"/>
          <w:sz w:val="22"/>
          <w:szCs w:val="22"/>
        </w:rPr>
      </w:pPr>
    </w:p>
    <w:p w14:paraId="7457CFC7" w14:textId="77777777" w:rsidR="00EE5F3D" w:rsidRPr="00940F07" w:rsidRDefault="00EE5F3D" w:rsidP="00EE5F3D">
      <w:pPr>
        <w:suppressAutoHyphens/>
        <w:autoSpaceDN w:val="0"/>
        <w:textAlignment w:val="baseline"/>
        <w:rPr>
          <w:rFonts w:ascii="Century Gothic" w:hAnsi="Century Gothic"/>
          <w:sz w:val="22"/>
          <w:szCs w:val="22"/>
        </w:rPr>
      </w:pPr>
    </w:p>
    <w:p w14:paraId="67CB06FE" w14:textId="77777777" w:rsidR="00EE5F3D" w:rsidRPr="00940F07" w:rsidRDefault="00EE5F3D" w:rsidP="00EE5F3D">
      <w:pPr>
        <w:suppressAutoHyphens/>
        <w:autoSpaceDN w:val="0"/>
        <w:textAlignment w:val="baseline"/>
        <w:rPr>
          <w:rFonts w:ascii="Century Gothic" w:hAnsi="Century Gothic"/>
          <w:sz w:val="22"/>
          <w:szCs w:val="22"/>
        </w:rPr>
      </w:pPr>
    </w:p>
    <w:p w14:paraId="72D8284B" w14:textId="77777777" w:rsidR="00EE5F3D" w:rsidRPr="00940F07" w:rsidRDefault="00EE5F3D" w:rsidP="00EE5F3D">
      <w:pPr>
        <w:suppressAutoHyphens/>
        <w:autoSpaceDN w:val="0"/>
        <w:textAlignment w:val="baseline"/>
        <w:rPr>
          <w:rFonts w:ascii="Century Gothic" w:hAnsi="Century Gothic"/>
          <w:sz w:val="22"/>
          <w:szCs w:val="22"/>
        </w:rPr>
      </w:pPr>
    </w:p>
    <w:p w14:paraId="698EC645" w14:textId="77777777" w:rsidR="00EE5F3D" w:rsidRPr="00940F07" w:rsidRDefault="00EE5F3D" w:rsidP="00EE5F3D">
      <w:pPr>
        <w:suppressAutoHyphens/>
        <w:autoSpaceDN w:val="0"/>
        <w:textAlignment w:val="baseline"/>
        <w:rPr>
          <w:rFonts w:ascii="Century Gothic" w:hAnsi="Century Gothic"/>
          <w:sz w:val="22"/>
          <w:szCs w:val="22"/>
        </w:rPr>
      </w:pPr>
    </w:p>
    <w:p w14:paraId="25593D2E" w14:textId="77777777" w:rsidR="00EE5F3D" w:rsidRPr="00940F07" w:rsidRDefault="00EE5F3D" w:rsidP="00EE5F3D">
      <w:pPr>
        <w:suppressAutoHyphens/>
        <w:autoSpaceDN w:val="0"/>
        <w:textAlignment w:val="baseline"/>
        <w:rPr>
          <w:rFonts w:ascii="Century Gothic" w:hAnsi="Century Gothic"/>
          <w:sz w:val="22"/>
          <w:szCs w:val="22"/>
        </w:rPr>
      </w:pPr>
    </w:p>
    <w:p w14:paraId="6B8CC7B4" w14:textId="77777777" w:rsidR="00EE5F3D" w:rsidRPr="00940F07" w:rsidRDefault="00EE5F3D" w:rsidP="00EE5F3D">
      <w:pPr>
        <w:suppressAutoHyphens/>
        <w:autoSpaceDN w:val="0"/>
        <w:textAlignment w:val="baseline"/>
        <w:rPr>
          <w:rFonts w:ascii="Century Gothic" w:hAnsi="Century Gothic"/>
          <w:sz w:val="22"/>
          <w:szCs w:val="22"/>
        </w:rPr>
      </w:pPr>
    </w:p>
    <w:p w14:paraId="12D634DC" w14:textId="77777777" w:rsidR="00EE5F3D" w:rsidRPr="00940F07" w:rsidRDefault="00EE5F3D" w:rsidP="00EE5F3D">
      <w:pPr>
        <w:suppressAutoHyphens/>
        <w:autoSpaceDN w:val="0"/>
        <w:textAlignment w:val="baseline"/>
        <w:rPr>
          <w:rFonts w:ascii="Century Gothic" w:hAnsi="Century Gothic"/>
          <w:sz w:val="22"/>
          <w:szCs w:val="22"/>
        </w:rPr>
      </w:pPr>
    </w:p>
    <w:p w14:paraId="3EB6A820" w14:textId="77777777" w:rsidR="00EE5F3D" w:rsidRPr="00940F07" w:rsidRDefault="00EE5F3D" w:rsidP="00EE5F3D">
      <w:pPr>
        <w:suppressAutoHyphens/>
        <w:autoSpaceDN w:val="0"/>
        <w:textAlignment w:val="baseline"/>
        <w:rPr>
          <w:rFonts w:ascii="Century Gothic" w:hAnsi="Century Gothic"/>
          <w:sz w:val="22"/>
          <w:szCs w:val="22"/>
        </w:rPr>
      </w:pPr>
    </w:p>
    <w:p w14:paraId="005CA30E" w14:textId="77777777" w:rsidR="00EE5F3D" w:rsidRPr="00940F07" w:rsidRDefault="00EE5F3D" w:rsidP="00EE5F3D">
      <w:pPr>
        <w:suppressAutoHyphens/>
        <w:autoSpaceDN w:val="0"/>
        <w:textAlignment w:val="baseline"/>
        <w:rPr>
          <w:rFonts w:ascii="Century Gothic" w:hAnsi="Century Gothic"/>
          <w:sz w:val="22"/>
          <w:szCs w:val="22"/>
        </w:rPr>
      </w:pPr>
    </w:p>
    <w:p w14:paraId="7CE7F1E0" w14:textId="77777777" w:rsidR="00EE5F3D" w:rsidRPr="00940F07" w:rsidRDefault="00EE5F3D" w:rsidP="00EE5F3D">
      <w:pPr>
        <w:suppressAutoHyphens/>
        <w:autoSpaceDN w:val="0"/>
        <w:textAlignment w:val="baseline"/>
        <w:rPr>
          <w:rFonts w:ascii="Century Gothic" w:hAnsi="Century Gothic"/>
          <w:sz w:val="22"/>
          <w:szCs w:val="22"/>
        </w:rPr>
      </w:pPr>
    </w:p>
    <w:p w14:paraId="69371B81" w14:textId="77777777" w:rsidR="00EE5F3D" w:rsidRPr="00940F07" w:rsidRDefault="00EE5F3D" w:rsidP="00EE5F3D">
      <w:pPr>
        <w:suppressAutoHyphens/>
        <w:autoSpaceDN w:val="0"/>
        <w:textAlignment w:val="baseline"/>
        <w:rPr>
          <w:rFonts w:ascii="Century Gothic" w:hAnsi="Century Gothic"/>
          <w:sz w:val="22"/>
          <w:szCs w:val="22"/>
        </w:rPr>
      </w:pPr>
    </w:p>
    <w:p w14:paraId="02271921" w14:textId="77777777" w:rsidR="003726B7" w:rsidRPr="00940F07" w:rsidRDefault="003726B7" w:rsidP="00EE5F3D">
      <w:pPr>
        <w:suppressAutoHyphens/>
        <w:autoSpaceDN w:val="0"/>
        <w:textAlignment w:val="baseline"/>
        <w:rPr>
          <w:rFonts w:ascii="Century Gothic" w:hAnsi="Century Gothic"/>
          <w:sz w:val="22"/>
          <w:szCs w:val="22"/>
        </w:rPr>
      </w:pPr>
    </w:p>
    <w:p w14:paraId="30FBC4BB" w14:textId="77777777" w:rsidR="003726B7" w:rsidRPr="00940F07" w:rsidRDefault="003726B7" w:rsidP="00EE5F3D">
      <w:pPr>
        <w:suppressAutoHyphens/>
        <w:autoSpaceDN w:val="0"/>
        <w:textAlignment w:val="baseline"/>
        <w:rPr>
          <w:rFonts w:ascii="Century Gothic" w:hAnsi="Century Gothic"/>
          <w:sz w:val="22"/>
          <w:szCs w:val="22"/>
        </w:rPr>
      </w:pPr>
    </w:p>
    <w:p w14:paraId="45B70730" w14:textId="77777777" w:rsidR="00EE5F3D" w:rsidRDefault="00EE5F3D" w:rsidP="00EE5F3D">
      <w:pPr>
        <w:suppressAutoHyphens/>
        <w:autoSpaceDN w:val="0"/>
        <w:textAlignment w:val="baseline"/>
        <w:rPr>
          <w:rFonts w:ascii="Century Gothic" w:hAnsi="Century Gothic"/>
          <w:sz w:val="22"/>
          <w:szCs w:val="22"/>
        </w:rPr>
      </w:pPr>
    </w:p>
    <w:p w14:paraId="199B9155" w14:textId="77777777" w:rsidR="00E32CE3" w:rsidRDefault="00E32CE3" w:rsidP="00EE5F3D">
      <w:pPr>
        <w:suppressAutoHyphens/>
        <w:autoSpaceDN w:val="0"/>
        <w:textAlignment w:val="baseline"/>
        <w:rPr>
          <w:rFonts w:ascii="Century Gothic" w:hAnsi="Century Gothic"/>
          <w:sz w:val="22"/>
          <w:szCs w:val="22"/>
        </w:rPr>
      </w:pPr>
    </w:p>
    <w:p w14:paraId="00233C01" w14:textId="77777777" w:rsidR="00E32CE3" w:rsidRDefault="00E32CE3" w:rsidP="00EE5F3D">
      <w:pPr>
        <w:suppressAutoHyphens/>
        <w:autoSpaceDN w:val="0"/>
        <w:textAlignment w:val="baseline"/>
        <w:rPr>
          <w:rFonts w:ascii="Century Gothic" w:hAnsi="Century Gothic"/>
          <w:sz w:val="22"/>
          <w:szCs w:val="22"/>
        </w:rPr>
      </w:pPr>
    </w:p>
    <w:p w14:paraId="62C1A8D6" w14:textId="77777777" w:rsidR="00E32CE3" w:rsidRDefault="00E32CE3" w:rsidP="00EE5F3D">
      <w:pPr>
        <w:suppressAutoHyphens/>
        <w:autoSpaceDN w:val="0"/>
        <w:textAlignment w:val="baseline"/>
        <w:rPr>
          <w:rFonts w:ascii="Century Gothic" w:hAnsi="Century Gothic"/>
          <w:sz w:val="22"/>
          <w:szCs w:val="22"/>
        </w:rPr>
      </w:pPr>
    </w:p>
    <w:p w14:paraId="3A76F59B" w14:textId="77777777" w:rsidR="00E32CE3" w:rsidRDefault="00E32CE3" w:rsidP="00EE5F3D">
      <w:pPr>
        <w:suppressAutoHyphens/>
        <w:autoSpaceDN w:val="0"/>
        <w:textAlignment w:val="baseline"/>
        <w:rPr>
          <w:rFonts w:ascii="Century Gothic" w:hAnsi="Century Gothic"/>
          <w:sz w:val="22"/>
          <w:szCs w:val="22"/>
        </w:rPr>
      </w:pPr>
    </w:p>
    <w:p w14:paraId="00B917B3" w14:textId="77777777" w:rsidR="00E32CE3" w:rsidRDefault="00E32CE3" w:rsidP="00EE5F3D">
      <w:pPr>
        <w:suppressAutoHyphens/>
        <w:autoSpaceDN w:val="0"/>
        <w:textAlignment w:val="baseline"/>
        <w:rPr>
          <w:rFonts w:ascii="Century Gothic" w:hAnsi="Century Gothic"/>
          <w:sz w:val="22"/>
          <w:szCs w:val="22"/>
        </w:rPr>
      </w:pPr>
    </w:p>
    <w:p w14:paraId="57CEE014" w14:textId="77777777" w:rsidR="00E32CE3" w:rsidRDefault="00E32CE3" w:rsidP="00EE5F3D">
      <w:pPr>
        <w:suppressAutoHyphens/>
        <w:autoSpaceDN w:val="0"/>
        <w:textAlignment w:val="baseline"/>
        <w:rPr>
          <w:rFonts w:ascii="Century Gothic" w:hAnsi="Century Gothic"/>
          <w:sz w:val="22"/>
          <w:szCs w:val="22"/>
        </w:rPr>
      </w:pPr>
    </w:p>
    <w:p w14:paraId="367745FF" w14:textId="77777777" w:rsidR="00E32CE3" w:rsidRDefault="00E32CE3" w:rsidP="00EE5F3D">
      <w:pPr>
        <w:suppressAutoHyphens/>
        <w:autoSpaceDN w:val="0"/>
        <w:textAlignment w:val="baseline"/>
        <w:rPr>
          <w:rFonts w:ascii="Century Gothic" w:hAnsi="Century Gothic"/>
          <w:sz w:val="22"/>
          <w:szCs w:val="22"/>
        </w:rPr>
      </w:pPr>
    </w:p>
    <w:p w14:paraId="18C507B4" w14:textId="77777777" w:rsidR="00E32CE3" w:rsidRDefault="00E32CE3" w:rsidP="00EE5F3D">
      <w:pPr>
        <w:suppressAutoHyphens/>
        <w:autoSpaceDN w:val="0"/>
        <w:textAlignment w:val="baseline"/>
        <w:rPr>
          <w:rFonts w:ascii="Century Gothic" w:hAnsi="Century Gothic"/>
          <w:sz w:val="22"/>
          <w:szCs w:val="22"/>
        </w:rPr>
      </w:pPr>
    </w:p>
    <w:p w14:paraId="59C5437B" w14:textId="77777777" w:rsidR="00E32CE3" w:rsidRDefault="00E32CE3" w:rsidP="00EE5F3D">
      <w:pPr>
        <w:suppressAutoHyphens/>
        <w:autoSpaceDN w:val="0"/>
        <w:textAlignment w:val="baseline"/>
        <w:rPr>
          <w:rFonts w:ascii="Century Gothic" w:hAnsi="Century Gothic"/>
          <w:sz w:val="22"/>
          <w:szCs w:val="22"/>
        </w:rPr>
      </w:pPr>
    </w:p>
    <w:p w14:paraId="7FBA9D45" w14:textId="77777777" w:rsidR="00E32CE3" w:rsidRDefault="00E32CE3" w:rsidP="00EE5F3D">
      <w:pPr>
        <w:suppressAutoHyphens/>
        <w:autoSpaceDN w:val="0"/>
        <w:textAlignment w:val="baseline"/>
        <w:rPr>
          <w:rFonts w:ascii="Century Gothic" w:hAnsi="Century Gothic"/>
          <w:sz w:val="22"/>
          <w:szCs w:val="22"/>
        </w:rPr>
      </w:pPr>
    </w:p>
    <w:p w14:paraId="35306D3B" w14:textId="77777777" w:rsidR="00E32CE3" w:rsidRDefault="00E32CE3" w:rsidP="00EE5F3D">
      <w:pPr>
        <w:suppressAutoHyphens/>
        <w:autoSpaceDN w:val="0"/>
        <w:textAlignment w:val="baseline"/>
        <w:rPr>
          <w:rFonts w:ascii="Century Gothic" w:hAnsi="Century Gothic"/>
          <w:sz w:val="22"/>
          <w:szCs w:val="22"/>
        </w:rPr>
      </w:pPr>
    </w:p>
    <w:p w14:paraId="1DDB525E" w14:textId="77777777" w:rsidR="00E32CE3" w:rsidRDefault="00E32CE3" w:rsidP="00EE5F3D">
      <w:pPr>
        <w:suppressAutoHyphens/>
        <w:autoSpaceDN w:val="0"/>
        <w:textAlignment w:val="baseline"/>
        <w:rPr>
          <w:rFonts w:ascii="Century Gothic" w:hAnsi="Century Gothic"/>
          <w:sz w:val="22"/>
          <w:szCs w:val="22"/>
        </w:rPr>
      </w:pPr>
    </w:p>
    <w:p w14:paraId="01F3A323" w14:textId="77777777" w:rsidR="00E32CE3" w:rsidRDefault="00E32CE3" w:rsidP="00EE5F3D">
      <w:pPr>
        <w:suppressAutoHyphens/>
        <w:autoSpaceDN w:val="0"/>
        <w:textAlignment w:val="baseline"/>
        <w:rPr>
          <w:rFonts w:ascii="Century Gothic" w:hAnsi="Century Gothic"/>
          <w:sz w:val="22"/>
          <w:szCs w:val="22"/>
        </w:rPr>
      </w:pPr>
    </w:p>
    <w:p w14:paraId="7AC63806" w14:textId="77777777" w:rsidR="00E32CE3" w:rsidRDefault="00E32CE3" w:rsidP="00EE5F3D">
      <w:pPr>
        <w:suppressAutoHyphens/>
        <w:autoSpaceDN w:val="0"/>
        <w:textAlignment w:val="baseline"/>
        <w:rPr>
          <w:rFonts w:ascii="Century Gothic" w:hAnsi="Century Gothic"/>
          <w:sz w:val="22"/>
          <w:szCs w:val="22"/>
        </w:rPr>
      </w:pPr>
    </w:p>
    <w:p w14:paraId="216034DF" w14:textId="77777777" w:rsidR="00E32CE3" w:rsidRDefault="00E32CE3" w:rsidP="00EE5F3D">
      <w:pPr>
        <w:suppressAutoHyphens/>
        <w:autoSpaceDN w:val="0"/>
        <w:textAlignment w:val="baseline"/>
        <w:rPr>
          <w:rFonts w:ascii="Century Gothic" w:hAnsi="Century Gothic"/>
          <w:sz w:val="22"/>
          <w:szCs w:val="22"/>
        </w:rPr>
      </w:pPr>
    </w:p>
    <w:p w14:paraId="02D90EC8" w14:textId="77777777" w:rsidR="00E32CE3" w:rsidRDefault="00E32CE3" w:rsidP="00EE5F3D">
      <w:pPr>
        <w:suppressAutoHyphens/>
        <w:autoSpaceDN w:val="0"/>
        <w:textAlignment w:val="baseline"/>
        <w:rPr>
          <w:rFonts w:ascii="Century Gothic" w:hAnsi="Century Gothic"/>
          <w:sz w:val="22"/>
          <w:szCs w:val="22"/>
        </w:rPr>
      </w:pPr>
    </w:p>
    <w:p w14:paraId="5C18B1DF" w14:textId="77777777" w:rsidR="00E32CE3" w:rsidRDefault="00E32CE3" w:rsidP="00EE5F3D">
      <w:pPr>
        <w:suppressAutoHyphens/>
        <w:autoSpaceDN w:val="0"/>
        <w:textAlignment w:val="baseline"/>
        <w:rPr>
          <w:rFonts w:ascii="Century Gothic" w:hAnsi="Century Gothic"/>
          <w:sz w:val="22"/>
          <w:szCs w:val="22"/>
        </w:rPr>
      </w:pPr>
    </w:p>
    <w:p w14:paraId="3A6CA017" w14:textId="77777777" w:rsidR="00E32CE3" w:rsidRDefault="00E32CE3" w:rsidP="00EE5F3D">
      <w:pPr>
        <w:suppressAutoHyphens/>
        <w:autoSpaceDN w:val="0"/>
        <w:textAlignment w:val="baseline"/>
        <w:rPr>
          <w:rFonts w:ascii="Century Gothic" w:hAnsi="Century Gothic"/>
          <w:sz w:val="22"/>
          <w:szCs w:val="22"/>
        </w:rPr>
      </w:pPr>
    </w:p>
    <w:p w14:paraId="7446684C" w14:textId="77777777" w:rsidR="00E32CE3" w:rsidRDefault="00E32CE3" w:rsidP="00EE5F3D">
      <w:pPr>
        <w:suppressAutoHyphens/>
        <w:autoSpaceDN w:val="0"/>
        <w:textAlignment w:val="baseline"/>
        <w:rPr>
          <w:rFonts w:ascii="Century Gothic" w:hAnsi="Century Gothic"/>
          <w:sz w:val="22"/>
          <w:szCs w:val="22"/>
        </w:rPr>
      </w:pPr>
    </w:p>
    <w:p w14:paraId="4C1C128F" w14:textId="77777777" w:rsidR="00E32CE3" w:rsidRDefault="00E32CE3" w:rsidP="00EE5F3D">
      <w:pPr>
        <w:suppressAutoHyphens/>
        <w:autoSpaceDN w:val="0"/>
        <w:textAlignment w:val="baseline"/>
        <w:rPr>
          <w:rFonts w:ascii="Century Gothic" w:hAnsi="Century Gothic"/>
          <w:sz w:val="22"/>
          <w:szCs w:val="22"/>
        </w:rPr>
      </w:pPr>
    </w:p>
    <w:p w14:paraId="6C00E7F7" w14:textId="77777777" w:rsidR="00E32CE3" w:rsidRDefault="00E32CE3" w:rsidP="00EE5F3D">
      <w:pPr>
        <w:suppressAutoHyphens/>
        <w:autoSpaceDN w:val="0"/>
        <w:textAlignment w:val="baseline"/>
        <w:rPr>
          <w:rFonts w:ascii="Century Gothic" w:hAnsi="Century Gothic"/>
          <w:sz w:val="22"/>
          <w:szCs w:val="22"/>
        </w:rPr>
      </w:pPr>
    </w:p>
    <w:p w14:paraId="79CFDDC5" w14:textId="77777777" w:rsidR="00E32CE3" w:rsidRDefault="00E32CE3" w:rsidP="00EE5F3D">
      <w:pPr>
        <w:suppressAutoHyphens/>
        <w:autoSpaceDN w:val="0"/>
        <w:textAlignment w:val="baseline"/>
        <w:rPr>
          <w:rFonts w:ascii="Century Gothic" w:hAnsi="Century Gothic"/>
          <w:sz w:val="22"/>
          <w:szCs w:val="22"/>
        </w:rPr>
      </w:pPr>
    </w:p>
    <w:p w14:paraId="367BD643" w14:textId="77777777" w:rsidR="00E32CE3" w:rsidRDefault="00E32CE3" w:rsidP="00EE5F3D">
      <w:pPr>
        <w:suppressAutoHyphens/>
        <w:autoSpaceDN w:val="0"/>
        <w:textAlignment w:val="baseline"/>
        <w:rPr>
          <w:rFonts w:ascii="Century Gothic" w:hAnsi="Century Gothic"/>
          <w:sz w:val="22"/>
          <w:szCs w:val="22"/>
        </w:rPr>
      </w:pPr>
    </w:p>
    <w:p w14:paraId="47D7A061" w14:textId="77777777" w:rsidR="00E32CE3" w:rsidRDefault="00E32CE3" w:rsidP="00EE5F3D">
      <w:pPr>
        <w:suppressAutoHyphens/>
        <w:autoSpaceDN w:val="0"/>
        <w:textAlignment w:val="baseline"/>
        <w:rPr>
          <w:rFonts w:ascii="Century Gothic" w:hAnsi="Century Gothic"/>
          <w:sz w:val="22"/>
          <w:szCs w:val="22"/>
        </w:rPr>
      </w:pPr>
    </w:p>
    <w:p w14:paraId="3630937D" w14:textId="77777777" w:rsidR="00E32CE3" w:rsidRDefault="00E32CE3" w:rsidP="00EE5F3D">
      <w:pPr>
        <w:suppressAutoHyphens/>
        <w:autoSpaceDN w:val="0"/>
        <w:textAlignment w:val="baseline"/>
        <w:rPr>
          <w:rFonts w:ascii="Century Gothic" w:hAnsi="Century Gothic"/>
          <w:sz w:val="22"/>
          <w:szCs w:val="22"/>
        </w:rPr>
      </w:pPr>
    </w:p>
    <w:p w14:paraId="0096EB9F" w14:textId="77777777" w:rsidR="00E32CE3" w:rsidRDefault="00E32CE3" w:rsidP="00EE5F3D">
      <w:pPr>
        <w:suppressAutoHyphens/>
        <w:autoSpaceDN w:val="0"/>
        <w:textAlignment w:val="baseline"/>
        <w:rPr>
          <w:rFonts w:ascii="Century Gothic" w:hAnsi="Century Gothic"/>
          <w:sz w:val="22"/>
          <w:szCs w:val="22"/>
        </w:rPr>
      </w:pPr>
    </w:p>
    <w:p w14:paraId="38D9D1A2" w14:textId="77777777" w:rsidR="00E32CE3" w:rsidRDefault="00E32CE3" w:rsidP="00EE5F3D">
      <w:pPr>
        <w:suppressAutoHyphens/>
        <w:autoSpaceDN w:val="0"/>
        <w:textAlignment w:val="baseline"/>
        <w:rPr>
          <w:rFonts w:ascii="Century Gothic" w:hAnsi="Century Gothic"/>
          <w:sz w:val="22"/>
          <w:szCs w:val="22"/>
        </w:rPr>
      </w:pPr>
    </w:p>
    <w:p w14:paraId="174C0767" w14:textId="77777777" w:rsidR="00E32CE3" w:rsidRDefault="00E32CE3" w:rsidP="00EE5F3D">
      <w:pPr>
        <w:suppressAutoHyphens/>
        <w:autoSpaceDN w:val="0"/>
        <w:textAlignment w:val="baseline"/>
        <w:rPr>
          <w:rFonts w:ascii="Century Gothic" w:hAnsi="Century Gothic"/>
          <w:sz w:val="22"/>
          <w:szCs w:val="22"/>
        </w:rPr>
      </w:pPr>
    </w:p>
    <w:p w14:paraId="5AC4A74C" w14:textId="77777777" w:rsidR="00E32CE3" w:rsidRDefault="00E32CE3" w:rsidP="00EE5F3D">
      <w:pPr>
        <w:suppressAutoHyphens/>
        <w:autoSpaceDN w:val="0"/>
        <w:textAlignment w:val="baseline"/>
        <w:rPr>
          <w:rFonts w:ascii="Century Gothic" w:hAnsi="Century Gothic"/>
          <w:sz w:val="22"/>
          <w:szCs w:val="22"/>
        </w:rPr>
      </w:pPr>
    </w:p>
    <w:p w14:paraId="4553073E" w14:textId="77777777" w:rsidR="00E32CE3" w:rsidRDefault="00E32CE3" w:rsidP="00EE5F3D">
      <w:pPr>
        <w:suppressAutoHyphens/>
        <w:autoSpaceDN w:val="0"/>
        <w:textAlignment w:val="baseline"/>
        <w:rPr>
          <w:rFonts w:ascii="Century Gothic" w:hAnsi="Century Gothic"/>
          <w:sz w:val="22"/>
          <w:szCs w:val="22"/>
        </w:rPr>
      </w:pPr>
    </w:p>
    <w:p w14:paraId="1D49C04C" w14:textId="77777777" w:rsidR="00FC16AD" w:rsidRDefault="00FC16AD" w:rsidP="00EE5F3D">
      <w:pPr>
        <w:suppressAutoHyphens/>
        <w:autoSpaceDN w:val="0"/>
        <w:textAlignment w:val="baseline"/>
        <w:rPr>
          <w:rFonts w:ascii="Century Gothic" w:hAnsi="Century Gothic"/>
          <w:sz w:val="22"/>
          <w:szCs w:val="22"/>
        </w:rPr>
      </w:pPr>
    </w:p>
    <w:p w14:paraId="3162F73B" w14:textId="77777777" w:rsidR="009F0018" w:rsidRDefault="009F0018" w:rsidP="00EE5F3D">
      <w:pPr>
        <w:suppressAutoHyphens/>
        <w:autoSpaceDN w:val="0"/>
        <w:textAlignment w:val="baseline"/>
        <w:rPr>
          <w:rFonts w:ascii="Century Gothic" w:hAnsi="Century Gothic"/>
          <w:sz w:val="22"/>
          <w:szCs w:val="22"/>
        </w:rPr>
      </w:pPr>
    </w:p>
    <w:p w14:paraId="3CB3612F" w14:textId="77777777" w:rsidR="009F0018" w:rsidRDefault="009F0018" w:rsidP="00EE5F3D">
      <w:pPr>
        <w:suppressAutoHyphens/>
        <w:autoSpaceDN w:val="0"/>
        <w:textAlignment w:val="baseline"/>
        <w:rPr>
          <w:rFonts w:ascii="Century Gothic" w:hAnsi="Century Gothic"/>
          <w:sz w:val="22"/>
          <w:szCs w:val="22"/>
        </w:rPr>
      </w:pPr>
    </w:p>
    <w:p w14:paraId="48A41E3E" w14:textId="77777777" w:rsidR="00E32CE3" w:rsidRDefault="00E32CE3" w:rsidP="00EE5F3D">
      <w:pPr>
        <w:suppressAutoHyphens/>
        <w:autoSpaceDN w:val="0"/>
        <w:textAlignment w:val="baseline"/>
        <w:rPr>
          <w:rFonts w:ascii="Century Gothic" w:hAnsi="Century Gothic"/>
          <w:sz w:val="22"/>
          <w:szCs w:val="22"/>
        </w:rPr>
      </w:pPr>
    </w:p>
    <w:p w14:paraId="5B290604" w14:textId="77777777" w:rsidR="00E32CE3" w:rsidRPr="00940F07" w:rsidRDefault="00E32CE3" w:rsidP="00EE5F3D">
      <w:pPr>
        <w:suppressAutoHyphens/>
        <w:autoSpaceDN w:val="0"/>
        <w:textAlignment w:val="baseline"/>
        <w:rPr>
          <w:rFonts w:ascii="Century Gothic" w:hAnsi="Century Gothic"/>
          <w:sz w:val="22"/>
          <w:szCs w:val="22"/>
        </w:rPr>
      </w:pPr>
    </w:p>
    <w:p w14:paraId="4FD8AAF5" w14:textId="77777777" w:rsidR="00EE5F3D" w:rsidRPr="00940F07" w:rsidRDefault="00EE5F3D" w:rsidP="00EE5F3D">
      <w:pPr>
        <w:suppressAutoHyphens/>
        <w:autoSpaceDN w:val="0"/>
        <w:textAlignment w:val="baseline"/>
        <w:rPr>
          <w:rFonts w:ascii="Century Gothic" w:hAnsi="Century Gothic"/>
          <w:sz w:val="22"/>
          <w:szCs w:val="22"/>
        </w:rPr>
      </w:pPr>
    </w:p>
    <w:p w14:paraId="46235B3C" w14:textId="77777777" w:rsidR="00EE5F3D" w:rsidRPr="00940F07" w:rsidRDefault="00EE5F3D" w:rsidP="00EE5F3D">
      <w:pPr>
        <w:suppressAutoHyphens/>
        <w:autoSpaceDN w:val="0"/>
        <w:textAlignment w:val="baseline"/>
        <w:rPr>
          <w:rFonts w:ascii="Century Gothic" w:hAnsi="Century Gothic"/>
          <w:sz w:val="22"/>
          <w:szCs w:val="22"/>
        </w:rPr>
      </w:pPr>
    </w:p>
    <w:p w14:paraId="556FEBA8" w14:textId="77777777" w:rsidR="00EE5F3D" w:rsidRPr="00940F07" w:rsidRDefault="00EE5F3D" w:rsidP="00EE5F3D">
      <w:pPr>
        <w:suppressAutoHyphens/>
        <w:autoSpaceDN w:val="0"/>
        <w:textAlignment w:val="baseline"/>
        <w:rPr>
          <w:rFonts w:ascii="Century Gothic" w:hAnsi="Century Gothic"/>
          <w:sz w:val="22"/>
          <w:szCs w:val="22"/>
        </w:rPr>
      </w:pPr>
    </w:p>
    <w:p w14:paraId="41B06439" w14:textId="77777777" w:rsidR="00EE5F3D" w:rsidRDefault="00EE5F3D" w:rsidP="00EE5F3D">
      <w:pPr>
        <w:suppressAutoHyphens/>
        <w:autoSpaceDN w:val="0"/>
        <w:textAlignment w:val="baseline"/>
        <w:rPr>
          <w:rFonts w:ascii="Century Gothic" w:hAnsi="Century Gothic"/>
          <w:sz w:val="22"/>
          <w:szCs w:val="22"/>
        </w:rPr>
      </w:pPr>
    </w:p>
    <w:p w14:paraId="2701B088" w14:textId="77777777" w:rsidR="00346B22" w:rsidRPr="00940F07" w:rsidRDefault="00346B22" w:rsidP="00EE5F3D">
      <w:pPr>
        <w:suppressAutoHyphens/>
        <w:autoSpaceDN w:val="0"/>
        <w:textAlignment w:val="baseline"/>
        <w:rPr>
          <w:rFonts w:ascii="Century Gothic" w:hAnsi="Century Gothic"/>
          <w:sz w:val="22"/>
          <w:szCs w:val="22"/>
        </w:rPr>
      </w:pPr>
    </w:p>
    <w:p w14:paraId="456F53E6" w14:textId="77777777" w:rsidR="005B2EEC" w:rsidRPr="00940F07" w:rsidRDefault="005B2EEC" w:rsidP="005F2EF5">
      <w:pPr>
        <w:jc w:val="center"/>
        <w:rPr>
          <w:rFonts w:ascii="Century Gothic" w:hAnsi="Century Gothic"/>
          <w:b/>
          <w:bCs/>
          <w:sz w:val="22"/>
          <w:szCs w:val="22"/>
        </w:rPr>
      </w:pPr>
    </w:p>
    <w:p w14:paraId="5AF27F10" w14:textId="77777777" w:rsidR="005B2EEC" w:rsidRDefault="005B2EEC" w:rsidP="005F2EF5">
      <w:pPr>
        <w:jc w:val="center"/>
        <w:rPr>
          <w:rFonts w:ascii="Century Gothic" w:hAnsi="Century Gothic"/>
          <w:b/>
          <w:bCs/>
          <w:sz w:val="22"/>
          <w:szCs w:val="22"/>
        </w:rPr>
      </w:pPr>
    </w:p>
    <w:p w14:paraId="240160DB" w14:textId="77777777" w:rsidR="007D3524" w:rsidRDefault="007D3524" w:rsidP="005F2EF5">
      <w:pPr>
        <w:jc w:val="center"/>
        <w:rPr>
          <w:rFonts w:ascii="Century Gothic" w:hAnsi="Century Gothic"/>
          <w:b/>
          <w:bCs/>
          <w:sz w:val="22"/>
          <w:szCs w:val="22"/>
        </w:rPr>
      </w:pPr>
    </w:p>
    <w:p w14:paraId="63ED7571" w14:textId="77777777" w:rsidR="007D3524" w:rsidRDefault="007D3524" w:rsidP="005F2EF5">
      <w:pPr>
        <w:jc w:val="center"/>
        <w:rPr>
          <w:rFonts w:ascii="Century Gothic" w:hAnsi="Century Gothic"/>
          <w:b/>
          <w:bCs/>
          <w:sz w:val="22"/>
          <w:szCs w:val="22"/>
        </w:rPr>
      </w:pPr>
    </w:p>
    <w:p w14:paraId="27BF5F9F" w14:textId="77777777" w:rsidR="007D3524" w:rsidRDefault="007D3524" w:rsidP="005F2EF5">
      <w:pPr>
        <w:jc w:val="center"/>
        <w:rPr>
          <w:rFonts w:ascii="Century Gothic" w:hAnsi="Century Gothic"/>
          <w:b/>
          <w:bCs/>
          <w:sz w:val="22"/>
          <w:szCs w:val="22"/>
        </w:rPr>
      </w:pPr>
    </w:p>
    <w:p w14:paraId="73C41BFE" w14:textId="77777777" w:rsidR="007D3524" w:rsidRDefault="007D3524" w:rsidP="005F2EF5">
      <w:pPr>
        <w:jc w:val="center"/>
        <w:rPr>
          <w:rFonts w:ascii="Century Gothic" w:hAnsi="Century Gothic"/>
          <w:b/>
          <w:bCs/>
          <w:sz w:val="22"/>
          <w:szCs w:val="22"/>
        </w:rPr>
      </w:pPr>
    </w:p>
    <w:p w14:paraId="4572D92F" w14:textId="77777777" w:rsidR="007D3524" w:rsidRDefault="007D3524" w:rsidP="005F2EF5">
      <w:pPr>
        <w:jc w:val="center"/>
        <w:rPr>
          <w:rFonts w:ascii="Century Gothic" w:hAnsi="Century Gothic"/>
          <w:b/>
          <w:bCs/>
          <w:sz w:val="22"/>
          <w:szCs w:val="22"/>
        </w:rPr>
      </w:pPr>
    </w:p>
    <w:p w14:paraId="6202A7EE" w14:textId="77777777" w:rsidR="007D3524" w:rsidRDefault="007D3524" w:rsidP="005F2EF5">
      <w:pPr>
        <w:jc w:val="center"/>
        <w:rPr>
          <w:rFonts w:ascii="Century Gothic" w:hAnsi="Century Gothic"/>
          <w:b/>
          <w:bCs/>
          <w:sz w:val="22"/>
          <w:szCs w:val="22"/>
        </w:rPr>
      </w:pPr>
    </w:p>
    <w:p w14:paraId="1AF136B8" w14:textId="77777777" w:rsidR="007D3524" w:rsidRDefault="007D3524" w:rsidP="005F2EF5">
      <w:pPr>
        <w:jc w:val="center"/>
        <w:rPr>
          <w:rFonts w:ascii="Century Gothic" w:hAnsi="Century Gothic"/>
          <w:b/>
          <w:bCs/>
          <w:sz w:val="22"/>
          <w:szCs w:val="22"/>
        </w:rPr>
      </w:pPr>
    </w:p>
    <w:p w14:paraId="32CD01D8" w14:textId="77777777" w:rsidR="007D3524" w:rsidRDefault="007D3524" w:rsidP="005F2EF5">
      <w:pPr>
        <w:jc w:val="center"/>
        <w:rPr>
          <w:rFonts w:ascii="Century Gothic" w:hAnsi="Century Gothic"/>
          <w:b/>
          <w:bCs/>
          <w:sz w:val="22"/>
          <w:szCs w:val="22"/>
        </w:rPr>
      </w:pPr>
    </w:p>
    <w:p w14:paraId="7DCC7C81" w14:textId="77777777" w:rsidR="007D3524" w:rsidRDefault="007D3524" w:rsidP="005F2EF5">
      <w:pPr>
        <w:jc w:val="center"/>
        <w:rPr>
          <w:rFonts w:ascii="Century Gothic" w:hAnsi="Century Gothic"/>
          <w:b/>
          <w:bCs/>
          <w:sz w:val="22"/>
          <w:szCs w:val="22"/>
        </w:rPr>
      </w:pPr>
    </w:p>
    <w:p w14:paraId="28D1542E" w14:textId="77777777" w:rsidR="007D3524" w:rsidRPr="00940F07" w:rsidRDefault="007D3524" w:rsidP="005F2EF5">
      <w:pPr>
        <w:jc w:val="center"/>
        <w:rPr>
          <w:rFonts w:ascii="Century Gothic" w:hAnsi="Century Gothic"/>
          <w:b/>
          <w:bCs/>
          <w:sz w:val="22"/>
          <w:szCs w:val="22"/>
        </w:rPr>
      </w:pPr>
    </w:p>
    <w:p w14:paraId="20460AE6" w14:textId="77777777" w:rsidR="00931921" w:rsidRDefault="00931921" w:rsidP="005F2EF5">
      <w:pPr>
        <w:jc w:val="center"/>
        <w:rPr>
          <w:rFonts w:ascii="Century Gothic" w:hAnsi="Century Gothic"/>
          <w:b/>
          <w:bCs/>
          <w:sz w:val="44"/>
          <w:szCs w:val="44"/>
        </w:rPr>
      </w:pPr>
    </w:p>
    <w:p w14:paraId="3A1CEFF3" w14:textId="77777777" w:rsidR="00931921" w:rsidRDefault="00931921" w:rsidP="005F2EF5">
      <w:pPr>
        <w:jc w:val="center"/>
        <w:rPr>
          <w:rFonts w:ascii="Century Gothic" w:hAnsi="Century Gothic"/>
          <w:b/>
          <w:bCs/>
          <w:sz w:val="44"/>
          <w:szCs w:val="44"/>
        </w:rPr>
      </w:pPr>
    </w:p>
    <w:p w14:paraId="032E0CD1" w14:textId="77777777" w:rsidR="00931921" w:rsidRDefault="00931921" w:rsidP="005F2EF5">
      <w:pPr>
        <w:jc w:val="center"/>
        <w:rPr>
          <w:rFonts w:ascii="Century Gothic" w:hAnsi="Century Gothic"/>
          <w:b/>
          <w:bCs/>
          <w:sz w:val="44"/>
          <w:szCs w:val="44"/>
        </w:rPr>
      </w:pPr>
    </w:p>
    <w:p w14:paraId="18AE6D51" w14:textId="77777777" w:rsidR="00931921" w:rsidRDefault="00931921" w:rsidP="005F2EF5">
      <w:pPr>
        <w:jc w:val="center"/>
        <w:rPr>
          <w:rFonts w:ascii="Century Gothic" w:hAnsi="Century Gothic"/>
          <w:b/>
          <w:bCs/>
          <w:sz w:val="44"/>
          <w:szCs w:val="44"/>
        </w:rPr>
      </w:pPr>
    </w:p>
    <w:p w14:paraId="76A48987" w14:textId="77777777" w:rsidR="00931921" w:rsidRDefault="00931921" w:rsidP="005F2EF5">
      <w:pPr>
        <w:jc w:val="center"/>
        <w:rPr>
          <w:rFonts w:ascii="Century Gothic" w:hAnsi="Century Gothic"/>
          <w:b/>
          <w:bCs/>
          <w:sz w:val="44"/>
          <w:szCs w:val="44"/>
        </w:rPr>
      </w:pPr>
    </w:p>
    <w:p w14:paraId="213CED5E" w14:textId="77777777" w:rsidR="00931921" w:rsidRDefault="00931921" w:rsidP="005F2EF5">
      <w:pPr>
        <w:jc w:val="center"/>
        <w:rPr>
          <w:rFonts w:ascii="Century Gothic" w:hAnsi="Century Gothic"/>
          <w:b/>
          <w:bCs/>
          <w:sz w:val="44"/>
          <w:szCs w:val="44"/>
        </w:rPr>
      </w:pPr>
    </w:p>
    <w:p w14:paraId="396AE339" w14:textId="77777777" w:rsidR="00931921" w:rsidRDefault="00931921" w:rsidP="005F2EF5">
      <w:pPr>
        <w:jc w:val="center"/>
        <w:rPr>
          <w:rFonts w:ascii="Century Gothic" w:hAnsi="Century Gothic"/>
          <w:b/>
          <w:bCs/>
          <w:sz w:val="44"/>
          <w:szCs w:val="44"/>
        </w:rPr>
      </w:pPr>
    </w:p>
    <w:p w14:paraId="549BE4C3" w14:textId="77777777" w:rsidR="00931921" w:rsidRDefault="00931921" w:rsidP="005F2EF5">
      <w:pPr>
        <w:jc w:val="center"/>
        <w:rPr>
          <w:rFonts w:ascii="Century Gothic" w:hAnsi="Century Gothic"/>
          <w:b/>
          <w:bCs/>
          <w:sz w:val="44"/>
          <w:szCs w:val="44"/>
        </w:rPr>
      </w:pPr>
    </w:p>
    <w:p w14:paraId="7BA3EB9F" w14:textId="77777777" w:rsidR="00931921" w:rsidRDefault="00931921" w:rsidP="005F2EF5">
      <w:pPr>
        <w:jc w:val="center"/>
        <w:rPr>
          <w:rFonts w:ascii="Century Gothic" w:hAnsi="Century Gothic"/>
          <w:b/>
          <w:bCs/>
          <w:sz w:val="44"/>
          <w:szCs w:val="44"/>
        </w:rPr>
      </w:pPr>
    </w:p>
    <w:p w14:paraId="5A932A59" w14:textId="77777777" w:rsidR="00FD502C" w:rsidRDefault="00FD502C" w:rsidP="005F2EF5">
      <w:pPr>
        <w:jc w:val="center"/>
        <w:rPr>
          <w:rFonts w:ascii="Century Gothic" w:hAnsi="Century Gothic"/>
          <w:b/>
          <w:bCs/>
          <w:sz w:val="44"/>
          <w:szCs w:val="44"/>
        </w:rPr>
      </w:pPr>
    </w:p>
    <w:p w14:paraId="5ACC6E46" w14:textId="77777777" w:rsidR="00FD502C" w:rsidRDefault="00FD502C" w:rsidP="005F2EF5">
      <w:pPr>
        <w:jc w:val="center"/>
        <w:rPr>
          <w:rFonts w:ascii="Century Gothic" w:hAnsi="Century Gothic"/>
          <w:b/>
          <w:bCs/>
          <w:sz w:val="44"/>
          <w:szCs w:val="44"/>
        </w:rPr>
      </w:pPr>
    </w:p>
    <w:p w14:paraId="6FAF5A61" w14:textId="77777777" w:rsidR="00FD502C" w:rsidRDefault="00FD502C" w:rsidP="005F2EF5">
      <w:pPr>
        <w:jc w:val="center"/>
        <w:rPr>
          <w:rFonts w:ascii="Century Gothic" w:hAnsi="Century Gothic"/>
          <w:b/>
          <w:bCs/>
          <w:sz w:val="44"/>
          <w:szCs w:val="44"/>
        </w:rPr>
      </w:pPr>
    </w:p>
    <w:p w14:paraId="54218BFD" w14:textId="77777777" w:rsidR="00931921" w:rsidRDefault="00931921" w:rsidP="003B5EB8">
      <w:pPr>
        <w:rPr>
          <w:rFonts w:ascii="Century Gothic" w:hAnsi="Century Gothic"/>
          <w:b/>
          <w:bCs/>
          <w:sz w:val="44"/>
          <w:szCs w:val="44"/>
        </w:rPr>
      </w:pPr>
    </w:p>
    <w:p w14:paraId="2604594E" w14:textId="77777777" w:rsidR="00931921" w:rsidRPr="003B5EB8" w:rsidRDefault="00931921" w:rsidP="003B5EB8">
      <w:pPr>
        <w:rPr>
          <w:rFonts w:ascii="Century Gothic" w:hAnsi="Century Gothic"/>
          <w:b/>
          <w:bCs/>
          <w:sz w:val="44"/>
          <w:szCs w:val="44"/>
        </w:rPr>
      </w:pPr>
    </w:p>
    <w:p w14:paraId="55A8DB7B" w14:textId="77777777" w:rsidR="00A76A41" w:rsidRPr="00931921" w:rsidRDefault="00A76A41" w:rsidP="00A76A41">
      <w:pPr>
        <w:jc w:val="center"/>
        <w:rPr>
          <w:rFonts w:ascii="Century Gothic" w:hAnsi="Century Gothic" w:cs="Calibri"/>
          <w:b/>
          <w:bCs/>
          <w:sz w:val="44"/>
          <w:szCs w:val="32"/>
        </w:rPr>
      </w:pPr>
      <w:r w:rsidRPr="00931921">
        <w:rPr>
          <w:rFonts w:ascii="Century Gothic" w:hAnsi="Century Gothic"/>
          <w:b/>
          <w:bCs/>
          <w:iCs/>
          <w:sz w:val="44"/>
          <w:szCs w:val="32"/>
        </w:rPr>
        <w:t>Annexe</w:t>
      </w:r>
      <w:r w:rsidRPr="00931921">
        <w:rPr>
          <w:rFonts w:ascii="Century Gothic" w:hAnsi="Century Gothic" w:cs="Calibri"/>
          <w:b/>
          <w:bCs/>
          <w:sz w:val="44"/>
          <w:szCs w:val="32"/>
        </w:rPr>
        <w:t> :</w:t>
      </w:r>
    </w:p>
    <w:p w14:paraId="49F8E3E3" w14:textId="77777777" w:rsidR="003E578F" w:rsidRPr="003B5EB8" w:rsidRDefault="00A76A41">
      <w:pPr>
        <w:jc w:val="center"/>
        <w:rPr>
          <w:rFonts w:ascii="Century Gothic" w:hAnsi="Century Gothic" w:cs="Calibri"/>
          <w:b/>
          <w:bCs/>
          <w:sz w:val="28"/>
          <w:szCs w:val="20"/>
        </w:rPr>
      </w:pPr>
      <w:r w:rsidRPr="00931921">
        <w:rPr>
          <w:rFonts w:ascii="Century Gothic" w:hAnsi="Century Gothic" w:cs="Calibri"/>
          <w:b/>
          <w:bCs/>
          <w:sz w:val="44"/>
          <w:szCs w:val="32"/>
        </w:rPr>
        <w:t xml:space="preserve">Spécifications techniques des fournitures proposées par le concurrent </w:t>
      </w:r>
    </w:p>
    <w:p w14:paraId="1FAFF30C" w14:textId="34C7E891" w:rsidR="00155D18" w:rsidRPr="00940F07" w:rsidRDefault="00155D18">
      <w:pPr>
        <w:jc w:val="center"/>
        <w:rPr>
          <w:rFonts w:ascii="Century Gothic" w:hAnsi="Century Gothic"/>
          <w:b/>
          <w:bCs/>
          <w:sz w:val="40"/>
          <w:szCs w:val="22"/>
        </w:rPr>
      </w:pPr>
    </w:p>
    <w:p w14:paraId="2CA3BCB9" w14:textId="77777777" w:rsidR="007D3524" w:rsidRDefault="007D3524" w:rsidP="00BA24DE">
      <w:pPr>
        <w:jc w:val="center"/>
        <w:rPr>
          <w:rFonts w:ascii="Century Gothic" w:hAnsi="Century Gothic"/>
          <w:b/>
          <w:bCs/>
          <w:sz w:val="36"/>
          <w:szCs w:val="20"/>
        </w:rPr>
      </w:pPr>
    </w:p>
    <w:p w14:paraId="208BD768" w14:textId="77777777" w:rsidR="007D3524" w:rsidRDefault="007D3524" w:rsidP="00BA24DE">
      <w:pPr>
        <w:jc w:val="center"/>
        <w:rPr>
          <w:rFonts w:ascii="Century Gothic" w:hAnsi="Century Gothic"/>
          <w:b/>
          <w:bCs/>
          <w:sz w:val="36"/>
          <w:szCs w:val="20"/>
        </w:rPr>
      </w:pPr>
    </w:p>
    <w:p w14:paraId="2FD36E39" w14:textId="77777777" w:rsidR="00931921" w:rsidRDefault="00931921" w:rsidP="00BA24DE">
      <w:pPr>
        <w:jc w:val="center"/>
        <w:rPr>
          <w:rFonts w:ascii="Century Gothic" w:hAnsi="Century Gothic"/>
          <w:b/>
          <w:bCs/>
          <w:sz w:val="36"/>
          <w:szCs w:val="20"/>
        </w:rPr>
      </w:pPr>
    </w:p>
    <w:p w14:paraId="5D385872" w14:textId="77777777" w:rsidR="00931921" w:rsidRDefault="00931921" w:rsidP="00BA24DE">
      <w:pPr>
        <w:jc w:val="center"/>
        <w:rPr>
          <w:rFonts w:ascii="Century Gothic" w:hAnsi="Century Gothic"/>
          <w:b/>
          <w:bCs/>
          <w:sz w:val="36"/>
          <w:szCs w:val="20"/>
        </w:rPr>
      </w:pPr>
    </w:p>
    <w:p w14:paraId="55A60227" w14:textId="77777777" w:rsidR="00931921" w:rsidRDefault="00931921" w:rsidP="00BA24DE">
      <w:pPr>
        <w:jc w:val="center"/>
        <w:rPr>
          <w:rFonts w:ascii="Century Gothic" w:hAnsi="Century Gothic"/>
          <w:b/>
          <w:bCs/>
          <w:sz w:val="36"/>
          <w:szCs w:val="20"/>
        </w:rPr>
      </w:pPr>
    </w:p>
    <w:p w14:paraId="5CAD6BDB" w14:textId="77777777" w:rsidR="00931921" w:rsidRDefault="00931921" w:rsidP="00BA24DE">
      <w:pPr>
        <w:jc w:val="center"/>
        <w:rPr>
          <w:rFonts w:ascii="Century Gothic" w:hAnsi="Century Gothic"/>
          <w:b/>
          <w:bCs/>
          <w:sz w:val="36"/>
          <w:szCs w:val="20"/>
        </w:rPr>
      </w:pPr>
    </w:p>
    <w:p w14:paraId="040F9AA9" w14:textId="77777777" w:rsidR="00931921" w:rsidRDefault="00931921" w:rsidP="00BA24DE">
      <w:pPr>
        <w:jc w:val="center"/>
        <w:rPr>
          <w:rFonts w:ascii="Century Gothic" w:hAnsi="Century Gothic"/>
          <w:b/>
          <w:bCs/>
          <w:sz w:val="36"/>
          <w:szCs w:val="20"/>
        </w:rPr>
      </w:pPr>
    </w:p>
    <w:p w14:paraId="65AD00A9" w14:textId="77777777" w:rsidR="00931921" w:rsidRDefault="00931921" w:rsidP="00BA24DE">
      <w:pPr>
        <w:jc w:val="center"/>
        <w:rPr>
          <w:rFonts w:ascii="Century Gothic" w:hAnsi="Century Gothic"/>
          <w:b/>
          <w:bCs/>
          <w:sz w:val="36"/>
          <w:szCs w:val="20"/>
        </w:rPr>
      </w:pPr>
    </w:p>
    <w:p w14:paraId="38FF473C" w14:textId="77777777" w:rsidR="00931921" w:rsidRDefault="00931921" w:rsidP="00BA24DE">
      <w:pPr>
        <w:jc w:val="center"/>
        <w:rPr>
          <w:rFonts w:ascii="Century Gothic" w:hAnsi="Century Gothic"/>
          <w:b/>
          <w:bCs/>
          <w:sz w:val="36"/>
          <w:szCs w:val="20"/>
        </w:rPr>
      </w:pPr>
    </w:p>
    <w:p w14:paraId="345C9B98" w14:textId="77777777" w:rsidR="00931921" w:rsidRDefault="00931921" w:rsidP="00BA24DE">
      <w:pPr>
        <w:jc w:val="center"/>
        <w:rPr>
          <w:rFonts w:ascii="Century Gothic" w:hAnsi="Century Gothic"/>
          <w:b/>
          <w:bCs/>
          <w:sz w:val="36"/>
          <w:szCs w:val="20"/>
        </w:rPr>
      </w:pPr>
    </w:p>
    <w:p w14:paraId="5FC9E50B" w14:textId="77777777" w:rsidR="00931921" w:rsidRDefault="00931921" w:rsidP="00BA24DE">
      <w:pPr>
        <w:jc w:val="center"/>
        <w:rPr>
          <w:rFonts w:ascii="Century Gothic" w:hAnsi="Century Gothic"/>
          <w:b/>
          <w:bCs/>
          <w:sz w:val="36"/>
          <w:szCs w:val="20"/>
        </w:rPr>
      </w:pPr>
    </w:p>
    <w:p w14:paraId="5F64B421" w14:textId="77777777" w:rsidR="00931921" w:rsidRDefault="00931921" w:rsidP="00BA24DE">
      <w:pPr>
        <w:jc w:val="center"/>
        <w:rPr>
          <w:rFonts w:ascii="Century Gothic" w:hAnsi="Century Gothic"/>
          <w:b/>
          <w:bCs/>
          <w:sz w:val="36"/>
          <w:szCs w:val="20"/>
        </w:rPr>
      </w:pPr>
    </w:p>
    <w:p w14:paraId="355F4DBA" w14:textId="77777777" w:rsidR="007D3524" w:rsidRDefault="007D3524" w:rsidP="00BA24DE">
      <w:pPr>
        <w:jc w:val="center"/>
        <w:rPr>
          <w:rFonts w:ascii="Century Gothic" w:hAnsi="Century Gothic"/>
          <w:b/>
          <w:bCs/>
          <w:sz w:val="36"/>
          <w:szCs w:val="20"/>
        </w:rPr>
      </w:pPr>
    </w:p>
    <w:p w14:paraId="24359617" w14:textId="46FBC124" w:rsidR="00FD502C" w:rsidDel="003B5EB8" w:rsidRDefault="00FD502C" w:rsidP="00BA24DE">
      <w:pPr>
        <w:jc w:val="center"/>
        <w:rPr>
          <w:del w:id="2" w:author="ASMAA HSAINI" w:date="2025-01-30T14:13:00Z"/>
          <w:rFonts w:ascii="Century Gothic" w:hAnsi="Century Gothic"/>
          <w:b/>
          <w:bCs/>
          <w:sz w:val="36"/>
          <w:szCs w:val="20"/>
        </w:rPr>
      </w:pPr>
    </w:p>
    <w:p w14:paraId="73F11225" w14:textId="77777777" w:rsidR="003B5EB8" w:rsidRDefault="003B5EB8" w:rsidP="00BE007E">
      <w:pPr>
        <w:jc w:val="center"/>
        <w:rPr>
          <w:ins w:id="3" w:author="ASMAA HSAINI" w:date="2025-01-30T14:13:00Z"/>
          <w:rFonts w:ascii="Century Gothic" w:hAnsi="Century Gothic"/>
          <w:b/>
          <w:bCs/>
          <w:sz w:val="36"/>
          <w:szCs w:val="20"/>
        </w:rPr>
      </w:pPr>
    </w:p>
    <w:p w14:paraId="4D551A84" w14:textId="77777777" w:rsidR="003B5EB8" w:rsidRDefault="003B5EB8" w:rsidP="00BE007E">
      <w:pPr>
        <w:jc w:val="center"/>
        <w:rPr>
          <w:ins w:id="4" w:author="ASMAA HSAINI" w:date="2025-01-30T14:13:00Z"/>
          <w:rFonts w:ascii="Century Gothic" w:hAnsi="Century Gothic"/>
          <w:b/>
          <w:bCs/>
          <w:sz w:val="36"/>
          <w:szCs w:val="20"/>
        </w:rPr>
      </w:pPr>
    </w:p>
    <w:p w14:paraId="43676A6B" w14:textId="77777777" w:rsidR="003B5EB8" w:rsidRDefault="003B5EB8" w:rsidP="00BE007E">
      <w:pPr>
        <w:jc w:val="center"/>
        <w:rPr>
          <w:ins w:id="5" w:author="ASMAA HSAINI" w:date="2025-01-30T14:13:00Z"/>
          <w:rFonts w:ascii="Century Gothic" w:hAnsi="Century Gothic"/>
          <w:b/>
          <w:bCs/>
          <w:sz w:val="36"/>
          <w:szCs w:val="20"/>
        </w:rPr>
      </w:pPr>
    </w:p>
    <w:p w14:paraId="0ACB873A" w14:textId="77777777" w:rsidR="003B5EB8" w:rsidRDefault="003B5EB8" w:rsidP="00BE007E">
      <w:pPr>
        <w:jc w:val="center"/>
        <w:rPr>
          <w:ins w:id="6" w:author="ASMAA HSAINI" w:date="2025-01-30T14:13:00Z"/>
          <w:rFonts w:ascii="Century Gothic" w:hAnsi="Century Gothic"/>
          <w:b/>
          <w:bCs/>
          <w:sz w:val="36"/>
          <w:szCs w:val="20"/>
        </w:rPr>
      </w:pPr>
    </w:p>
    <w:p w14:paraId="6F1A5581" w14:textId="77777777" w:rsidR="003B5EB8" w:rsidRDefault="003B5EB8" w:rsidP="00BE007E">
      <w:pPr>
        <w:jc w:val="center"/>
        <w:rPr>
          <w:ins w:id="7" w:author="ASMAA HSAINI" w:date="2025-01-30T14:13:00Z"/>
          <w:rFonts w:ascii="Century Gothic" w:hAnsi="Century Gothic"/>
          <w:b/>
          <w:bCs/>
          <w:sz w:val="36"/>
          <w:szCs w:val="20"/>
        </w:rPr>
      </w:pPr>
    </w:p>
    <w:p w14:paraId="00A49EE3" w14:textId="77777777" w:rsidR="003B5EB8" w:rsidRDefault="003B5EB8" w:rsidP="00BE007E">
      <w:pPr>
        <w:jc w:val="center"/>
        <w:rPr>
          <w:ins w:id="8" w:author="ASMAA HSAINI" w:date="2025-01-30T14:13:00Z"/>
          <w:rFonts w:ascii="Century Gothic" w:hAnsi="Century Gothic"/>
          <w:b/>
          <w:bCs/>
          <w:sz w:val="36"/>
          <w:szCs w:val="20"/>
        </w:rPr>
      </w:pPr>
    </w:p>
    <w:p w14:paraId="49A0F47A" w14:textId="77777777" w:rsidR="003B5EB8" w:rsidRDefault="003B5EB8" w:rsidP="00BE007E">
      <w:pPr>
        <w:jc w:val="center"/>
        <w:rPr>
          <w:ins w:id="9" w:author="ASMAA HSAINI" w:date="2025-01-30T14:13:00Z"/>
          <w:rFonts w:ascii="Century Gothic" w:hAnsi="Century Gothic"/>
          <w:b/>
          <w:bCs/>
          <w:sz w:val="36"/>
          <w:szCs w:val="20"/>
        </w:rPr>
      </w:pPr>
    </w:p>
    <w:p w14:paraId="03CE351D" w14:textId="77777777" w:rsidR="003B5EB8" w:rsidRDefault="003B5EB8" w:rsidP="00BE007E">
      <w:pPr>
        <w:jc w:val="center"/>
        <w:rPr>
          <w:ins w:id="10" w:author="ASMAA HSAINI" w:date="2025-01-30T14:13:00Z"/>
          <w:rFonts w:ascii="Century Gothic" w:hAnsi="Century Gothic"/>
          <w:b/>
          <w:bCs/>
          <w:sz w:val="36"/>
          <w:szCs w:val="20"/>
        </w:rPr>
      </w:pPr>
    </w:p>
    <w:p w14:paraId="2468F3A6" w14:textId="52AAF6E3" w:rsidR="003E578F" w:rsidRDefault="00EB3012" w:rsidP="00BE007E">
      <w:pPr>
        <w:jc w:val="center"/>
        <w:rPr>
          <w:rFonts w:ascii="Century Gothic" w:hAnsi="Century Gothic"/>
          <w:b/>
          <w:bCs/>
          <w:u w:val="single"/>
        </w:rPr>
      </w:pPr>
      <w:bookmarkStart w:id="11" w:name="_GoBack"/>
      <w:bookmarkEnd w:id="11"/>
      <w:r w:rsidRPr="003B5EB8">
        <w:rPr>
          <w:rFonts w:ascii="Century Gothic" w:hAnsi="Century Gothic"/>
          <w:b/>
          <w:bCs/>
          <w:u w:val="single"/>
        </w:rPr>
        <w:t>LOT UNIQUE</w:t>
      </w:r>
      <w:r w:rsidR="00B5422D" w:rsidRPr="003B5EB8">
        <w:rPr>
          <w:rFonts w:ascii="Century Gothic" w:hAnsi="Century Gothic"/>
          <w:b/>
          <w:bCs/>
          <w:u w:val="single"/>
        </w:rPr>
        <w:t>: </w:t>
      </w:r>
      <w:r w:rsidR="00BE007E" w:rsidRPr="003B5EB8">
        <w:rPr>
          <w:rFonts w:ascii="Century Gothic" w:hAnsi="Century Gothic"/>
          <w:b/>
          <w:bCs/>
          <w:u w:val="single"/>
        </w:rPr>
        <w:t>EQUIPEMENTS ATELIER GENIE MECANIQUE</w:t>
      </w:r>
      <w:r w:rsidR="00BE007E" w:rsidRPr="003B5EB8" w:rsidDel="00BE007E">
        <w:rPr>
          <w:rFonts w:ascii="Century Gothic" w:hAnsi="Century Gothic"/>
          <w:b/>
          <w:bCs/>
          <w:u w:val="single"/>
        </w:rPr>
        <w:t xml:space="preserve"> </w:t>
      </w:r>
    </w:p>
    <w:p w14:paraId="6957FE25" w14:textId="77777777" w:rsidR="003E578F" w:rsidRPr="003B5EB8" w:rsidRDefault="003E578F" w:rsidP="00BE007E">
      <w:pPr>
        <w:jc w:val="center"/>
        <w:rPr>
          <w:rFonts w:ascii="Century Gothic" w:hAnsi="Century Gothic"/>
          <w:b/>
          <w:bCs/>
          <w:sz w:val="16"/>
          <w:szCs w:val="16"/>
          <w:u w:val="single"/>
        </w:rPr>
      </w:pPr>
    </w:p>
    <w:p w14:paraId="6FBDBF49" w14:textId="502F7F7C" w:rsidR="002F29B0" w:rsidRPr="003B5EB8" w:rsidRDefault="002F29B0" w:rsidP="00BE007E">
      <w:pPr>
        <w:jc w:val="center"/>
        <w:rPr>
          <w:rFonts w:ascii="Century Gothic" w:hAnsi="Century Gothic"/>
          <w:b/>
          <w:bCs/>
          <w:sz w:val="6"/>
          <w:szCs w:val="6"/>
          <w:u w:val="single"/>
        </w:rPr>
      </w:pPr>
    </w:p>
    <w:p w14:paraId="4F5CA149" w14:textId="77777777" w:rsidR="00A76A41" w:rsidRPr="003B5EB8" w:rsidRDefault="00A76A41" w:rsidP="00A76A41">
      <w:pPr>
        <w:rPr>
          <w:rFonts w:ascii="Calibri" w:hAnsi="Calibri"/>
          <w:i/>
          <w:iCs/>
          <w:sz w:val="18"/>
          <w:szCs w:val="18"/>
        </w:rPr>
      </w:pPr>
      <w:r w:rsidRPr="003B5EB8">
        <w:rPr>
          <w:rFonts w:ascii="Calibri" w:hAnsi="Calibri"/>
          <w:i/>
          <w:iCs/>
          <w:sz w:val="18"/>
          <w:szCs w:val="18"/>
        </w:rPr>
        <w:t>N.B : les soumissionnaires sont invités à remplir la case &lt;&lt;Proposition du soumissionnaire &gt;&gt; en précisant les caractéristiques du matériel proposé.</w:t>
      </w:r>
    </w:p>
    <w:p w14:paraId="2FA45A04" w14:textId="77777777" w:rsidR="00A76A41" w:rsidRPr="003B5EB8" w:rsidRDefault="00A76A41" w:rsidP="00A76A41">
      <w:pPr>
        <w:rPr>
          <w:rFonts w:ascii="Calibri" w:hAnsi="Calibri"/>
          <w:i/>
          <w:iCs/>
          <w:sz w:val="18"/>
          <w:szCs w:val="18"/>
        </w:rPr>
      </w:pPr>
      <w:r w:rsidRPr="003B5EB8">
        <w:rPr>
          <w:rFonts w:ascii="Calibri" w:hAnsi="Calibri"/>
          <w:i/>
          <w:iCs/>
          <w:sz w:val="18"/>
          <w:szCs w:val="18"/>
        </w:rPr>
        <w:t>Tout article ne répondant pas aux spécifications demandées sera déclaré non-conforme.</w:t>
      </w:r>
    </w:p>
    <w:p w14:paraId="4F1E25E4" w14:textId="77777777" w:rsidR="00A76A41" w:rsidRPr="003B5EB8" w:rsidRDefault="00A76A41" w:rsidP="00A76A41">
      <w:pPr>
        <w:rPr>
          <w:rFonts w:ascii="Calibri" w:hAnsi="Calibri"/>
          <w:i/>
          <w:iCs/>
          <w:sz w:val="18"/>
          <w:szCs w:val="18"/>
        </w:rPr>
      </w:pPr>
      <w:r w:rsidRPr="003B5EB8">
        <w:rPr>
          <w:rFonts w:ascii="Calibri" w:hAnsi="Calibri"/>
          <w:i/>
          <w:iCs/>
          <w:sz w:val="18"/>
          <w:szCs w:val="18"/>
        </w:rPr>
        <w:t xml:space="preserve">Les colonnes Désignations et caractéristiques techniques et Appréciation de l'administration &gt;&gt; ne doivent pas être renseignées ou modifiées. </w:t>
      </w:r>
    </w:p>
    <w:p w14:paraId="723082E2" w14:textId="37A76BC6" w:rsidR="00A76A41" w:rsidRPr="003B5EB8" w:rsidRDefault="00A76A41" w:rsidP="00B55C37">
      <w:pPr>
        <w:rPr>
          <w:rFonts w:ascii="Calibri" w:hAnsi="Calibri"/>
          <w:i/>
          <w:iCs/>
          <w:sz w:val="18"/>
          <w:szCs w:val="18"/>
        </w:rPr>
      </w:pPr>
      <w:r w:rsidRPr="003B5EB8">
        <w:rPr>
          <w:rFonts w:ascii="Calibri" w:hAnsi="Calibri"/>
          <w:i/>
          <w:iCs/>
          <w:sz w:val="18"/>
          <w:szCs w:val="18"/>
        </w:rPr>
        <w:t xml:space="preserve">Le concurrent </w:t>
      </w:r>
      <w:r w:rsidR="00B55C37" w:rsidRPr="003B5EB8">
        <w:rPr>
          <w:rFonts w:ascii="Calibri" w:hAnsi="Calibri"/>
          <w:i/>
          <w:iCs/>
          <w:sz w:val="18"/>
          <w:szCs w:val="18"/>
        </w:rPr>
        <w:t>peuvent</w:t>
      </w:r>
      <w:r w:rsidRPr="003B5EB8">
        <w:rPr>
          <w:rFonts w:ascii="Calibri" w:hAnsi="Calibri"/>
          <w:i/>
          <w:iCs/>
          <w:sz w:val="18"/>
          <w:szCs w:val="18"/>
        </w:rPr>
        <w:t xml:space="preserve"> renseigner pour chaque item, la marque, la référence et les caractéristiques des fournitures proposées et ce, dans le cadre de la colonne « Proposition du soumissionnaire » et la ligne correspondante à l’item. </w:t>
      </w:r>
    </w:p>
    <w:p w14:paraId="4A1A0FB0" w14:textId="77777777" w:rsidR="008E3BD6" w:rsidRPr="003B5EB8" w:rsidRDefault="00A76A41" w:rsidP="00A76A41">
      <w:pPr>
        <w:jc w:val="both"/>
        <w:rPr>
          <w:rFonts w:ascii="Calibri" w:hAnsi="Calibri" w:cs="Calibri"/>
          <w:i/>
          <w:iCs/>
          <w:sz w:val="16"/>
          <w:szCs w:val="16"/>
        </w:rPr>
      </w:pPr>
      <w:r w:rsidRPr="003B5EB8">
        <w:rPr>
          <w:rFonts w:ascii="Calibri" w:hAnsi="Calibri"/>
          <w:i/>
          <w:iCs/>
          <w:sz w:val="18"/>
          <w:szCs w:val="18"/>
        </w:rPr>
        <w:t>Les valeurs des dimensions, longueurs, capacités,…. Doivent être renseignées d’une manière précise dans la colonne « Proposition du soumissionnaire ».</w:t>
      </w:r>
    </w:p>
    <w:p w14:paraId="64D8A8E1" w14:textId="77777777" w:rsidR="00B55C37" w:rsidRPr="003B5EB8" w:rsidRDefault="00B55C37" w:rsidP="00B55C37">
      <w:pPr>
        <w:spacing w:after="240"/>
        <w:rPr>
          <w:rFonts w:ascii="Century Gothic" w:hAnsi="Century Gothic"/>
          <w:b/>
          <w:bCs/>
          <w:sz w:val="20"/>
          <w:szCs w:val="20"/>
          <w:u w:val="single"/>
        </w:rPr>
      </w:pPr>
      <w:r w:rsidRPr="003B5EB8">
        <w:rPr>
          <w:rFonts w:ascii="Century Gothic" w:hAnsi="Century Gothic"/>
          <w:b/>
          <w:bCs/>
          <w:sz w:val="20"/>
          <w:szCs w:val="20"/>
          <w:u w:val="single"/>
        </w:rPr>
        <w:t>Toutes les dimensions admettent un seuil de tolérance de +/-5% sauf omission :</w:t>
      </w:r>
    </w:p>
    <w:tbl>
      <w:tblPr>
        <w:tblW w:w="109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7235"/>
        <w:gridCol w:w="1559"/>
        <w:gridCol w:w="1417"/>
      </w:tblGrid>
      <w:tr w:rsidR="00E32CEC" w:rsidRPr="003E578F" w14:paraId="68898FCC" w14:textId="77777777" w:rsidTr="003B5EB8">
        <w:trPr>
          <w:trHeight w:val="688"/>
          <w:tblHeader/>
        </w:trPr>
        <w:tc>
          <w:tcPr>
            <w:tcW w:w="733" w:type="dxa"/>
            <w:shd w:val="clear" w:color="auto" w:fill="D0CECE"/>
            <w:vAlign w:val="center"/>
          </w:tcPr>
          <w:p w14:paraId="60AE9DCE" w14:textId="77777777" w:rsidR="00E32CEC" w:rsidRPr="003B5EB8" w:rsidRDefault="00E32CEC" w:rsidP="00F45D1B">
            <w:pPr>
              <w:jc w:val="center"/>
              <w:rPr>
                <w:rFonts w:ascii="Century Gothic" w:eastAsia="Calibri" w:hAnsi="Century Gothic"/>
                <w:b/>
                <w:bCs/>
                <w:sz w:val="18"/>
                <w:szCs w:val="18"/>
                <w:lang w:eastAsia="en-US"/>
              </w:rPr>
            </w:pPr>
            <w:r w:rsidRPr="003B5EB8">
              <w:rPr>
                <w:rFonts w:ascii="Century Gothic" w:eastAsia="Calibri" w:hAnsi="Century Gothic"/>
                <w:b/>
                <w:bCs/>
                <w:sz w:val="18"/>
                <w:szCs w:val="18"/>
                <w:lang w:eastAsia="en-US"/>
              </w:rPr>
              <w:t>Item N°</w:t>
            </w:r>
          </w:p>
        </w:tc>
        <w:tc>
          <w:tcPr>
            <w:tcW w:w="7235" w:type="dxa"/>
            <w:shd w:val="clear" w:color="auto" w:fill="D0CECE"/>
            <w:vAlign w:val="center"/>
          </w:tcPr>
          <w:p w14:paraId="25E8C8F2" w14:textId="77777777" w:rsidR="00E32CEC" w:rsidRPr="003B5EB8" w:rsidRDefault="00E32CEC" w:rsidP="00F45D1B">
            <w:pPr>
              <w:jc w:val="center"/>
              <w:rPr>
                <w:rFonts w:ascii="Century Gothic" w:eastAsia="Calibri" w:hAnsi="Century Gothic"/>
                <w:b/>
                <w:bCs/>
                <w:sz w:val="18"/>
                <w:szCs w:val="18"/>
                <w:lang w:eastAsia="en-US"/>
              </w:rPr>
            </w:pPr>
            <w:r w:rsidRPr="003B5EB8">
              <w:rPr>
                <w:rFonts w:ascii="Century Gothic" w:eastAsia="Calibri" w:hAnsi="Century Gothic"/>
                <w:b/>
                <w:bCs/>
                <w:sz w:val="18"/>
                <w:szCs w:val="18"/>
                <w:lang w:eastAsia="en-US"/>
              </w:rPr>
              <w:t>Désignation</w:t>
            </w:r>
          </w:p>
        </w:tc>
        <w:tc>
          <w:tcPr>
            <w:tcW w:w="1559" w:type="dxa"/>
            <w:shd w:val="clear" w:color="auto" w:fill="D0CECE"/>
            <w:vAlign w:val="center"/>
          </w:tcPr>
          <w:p w14:paraId="6E71AEF9" w14:textId="77777777" w:rsidR="00E32CEC" w:rsidRPr="003B5EB8" w:rsidRDefault="00E32CEC" w:rsidP="00F45D1B">
            <w:pPr>
              <w:jc w:val="center"/>
              <w:rPr>
                <w:rFonts w:ascii="Century Gothic" w:eastAsia="Calibri" w:hAnsi="Century Gothic"/>
                <w:b/>
                <w:bCs/>
                <w:sz w:val="16"/>
                <w:szCs w:val="16"/>
                <w:lang w:eastAsia="en-US"/>
              </w:rPr>
            </w:pPr>
            <w:r w:rsidRPr="003B5EB8">
              <w:rPr>
                <w:rFonts w:ascii="Century Gothic" w:eastAsia="Calibri" w:hAnsi="Century Gothic"/>
                <w:b/>
                <w:bCs/>
                <w:sz w:val="16"/>
                <w:szCs w:val="16"/>
                <w:lang w:eastAsia="en-US"/>
              </w:rPr>
              <w:t>Proposition du soumissionnaire</w:t>
            </w:r>
          </w:p>
        </w:tc>
        <w:tc>
          <w:tcPr>
            <w:tcW w:w="1417" w:type="dxa"/>
            <w:shd w:val="clear" w:color="auto" w:fill="D0CECE"/>
            <w:vAlign w:val="center"/>
          </w:tcPr>
          <w:p w14:paraId="1A52761A" w14:textId="77777777" w:rsidR="00E32CEC" w:rsidRPr="003B5EB8" w:rsidRDefault="00E32CEC" w:rsidP="00F45D1B">
            <w:pPr>
              <w:jc w:val="center"/>
              <w:rPr>
                <w:rFonts w:ascii="Century Gothic" w:eastAsia="Calibri" w:hAnsi="Century Gothic"/>
                <w:b/>
                <w:bCs/>
                <w:sz w:val="16"/>
                <w:szCs w:val="16"/>
                <w:lang w:eastAsia="en-US"/>
              </w:rPr>
            </w:pPr>
            <w:r w:rsidRPr="003B5EB8">
              <w:rPr>
                <w:rFonts w:ascii="Century Gothic" w:eastAsia="Calibri" w:hAnsi="Century Gothic"/>
                <w:b/>
                <w:bCs/>
                <w:sz w:val="16"/>
                <w:szCs w:val="16"/>
                <w:lang w:eastAsia="en-US"/>
              </w:rPr>
              <w:t>Appréciation de l’administration</w:t>
            </w:r>
          </w:p>
        </w:tc>
      </w:tr>
      <w:tr w:rsidR="00BE007E" w:rsidRPr="003E578F" w14:paraId="4FFE7C7D" w14:textId="77777777" w:rsidTr="003B5EB8">
        <w:trPr>
          <w:trHeight w:val="70"/>
        </w:trPr>
        <w:tc>
          <w:tcPr>
            <w:tcW w:w="733" w:type="dxa"/>
            <w:shd w:val="clear" w:color="auto" w:fill="auto"/>
            <w:vAlign w:val="center"/>
          </w:tcPr>
          <w:p w14:paraId="005E6279" w14:textId="2CDE62F9" w:rsidR="00BE007E" w:rsidRPr="003B5EB8" w:rsidRDefault="00BE007E" w:rsidP="00BE007E">
            <w:pPr>
              <w:shd w:val="clear" w:color="auto" w:fill="FFFFFF"/>
              <w:jc w:val="center"/>
              <w:rPr>
                <w:rFonts w:ascii="Century Gothic" w:eastAsia="Calibri" w:hAnsi="Century Gothic"/>
                <w:sz w:val="18"/>
                <w:szCs w:val="18"/>
                <w:lang w:eastAsia="en-US"/>
              </w:rPr>
            </w:pPr>
            <w:r w:rsidRPr="003B5EB8">
              <w:rPr>
                <w:rFonts w:ascii="Century Gothic" w:hAnsi="Century Gothic"/>
                <w:sz w:val="20"/>
                <w:szCs w:val="20"/>
              </w:rPr>
              <w:t>1</w:t>
            </w:r>
          </w:p>
        </w:tc>
        <w:tc>
          <w:tcPr>
            <w:tcW w:w="7235" w:type="dxa"/>
            <w:shd w:val="clear" w:color="auto" w:fill="auto"/>
            <w:vAlign w:val="center"/>
          </w:tcPr>
          <w:p w14:paraId="3FF47BDF" w14:textId="77777777" w:rsidR="00A337E0" w:rsidRPr="003B5EB8" w:rsidRDefault="00BE007E" w:rsidP="00BE007E">
            <w:pPr>
              <w:shd w:val="clear" w:color="auto" w:fill="FFFFFF"/>
              <w:rPr>
                <w:rFonts w:ascii="Century Gothic" w:hAnsi="Century Gothic"/>
                <w:b/>
                <w:bCs/>
                <w:sz w:val="22"/>
                <w:szCs w:val="22"/>
                <w:u w:val="single"/>
              </w:rPr>
            </w:pPr>
            <w:r w:rsidRPr="003B5EB8">
              <w:rPr>
                <w:rFonts w:ascii="Century Gothic" w:hAnsi="Century Gothic"/>
                <w:b/>
                <w:bCs/>
                <w:sz w:val="22"/>
                <w:szCs w:val="22"/>
                <w:u w:val="single"/>
              </w:rPr>
              <w:t>Tour parallèle à charioter et à fileter</w:t>
            </w:r>
          </w:p>
          <w:p w14:paraId="2140F188" w14:textId="77777777" w:rsidR="003E578F" w:rsidRPr="003B5EB8" w:rsidRDefault="003E578F" w:rsidP="00BE007E">
            <w:pPr>
              <w:shd w:val="clear" w:color="auto" w:fill="FFFFFF"/>
              <w:rPr>
                <w:rFonts w:ascii="Century Gothic" w:hAnsi="Century Gothic"/>
                <w:b/>
                <w:bCs/>
                <w:sz w:val="14"/>
                <w:szCs w:val="14"/>
                <w:u w:val="single"/>
              </w:rPr>
            </w:pPr>
          </w:p>
          <w:p w14:paraId="3F230999" w14:textId="72382F2C" w:rsidR="007D3524" w:rsidRDefault="00A337E0" w:rsidP="00BE007E">
            <w:pPr>
              <w:shd w:val="clear" w:color="auto" w:fill="FFFFFF"/>
              <w:rPr>
                <w:rFonts w:ascii="Century Gothic" w:hAnsi="Century Gothic"/>
                <w:sz w:val="20"/>
                <w:szCs w:val="20"/>
              </w:rPr>
            </w:pPr>
            <w:r w:rsidRPr="003B5EB8">
              <w:rPr>
                <w:rFonts w:ascii="Century Gothic" w:hAnsi="Century Gothic"/>
                <w:sz w:val="20"/>
                <w:szCs w:val="20"/>
              </w:rPr>
              <w:t>Certificat de conformité aux normes NM, CE ou équivalent </w:t>
            </w:r>
            <w:r w:rsidR="00BE007E" w:rsidRPr="007D3524">
              <w:rPr>
                <w:rFonts w:ascii="Century Gothic" w:hAnsi="Century Gothic"/>
                <w:sz w:val="20"/>
                <w:szCs w:val="20"/>
              </w:rPr>
              <w:br/>
              <w:t>• Banc trempé et rectifié</w:t>
            </w:r>
            <w:r w:rsidR="00BE007E" w:rsidRPr="007D3524">
              <w:rPr>
                <w:rFonts w:ascii="Century Gothic" w:hAnsi="Century Gothic"/>
                <w:sz w:val="20"/>
                <w:szCs w:val="20"/>
              </w:rPr>
              <w:br/>
              <w:t xml:space="preserve">• Tous les pignons et arbres sont trempés et rectifiés </w:t>
            </w:r>
            <w:r w:rsidR="00BE007E" w:rsidRPr="007D3524">
              <w:rPr>
                <w:rFonts w:ascii="Century Gothic" w:hAnsi="Century Gothic"/>
                <w:sz w:val="20"/>
                <w:szCs w:val="20"/>
              </w:rPr>
              <w:br/>
              <w:t>• Carter de mandrin asservi</w:t>
            </w:r>
            <w:r w:rsidR="00BE007E" w:rsidRPr="007D3524">
              <w:rPr>
                <w:rFonts w:ascii="Century Gothic" w:hAnsi="Century Gothic"/>
                <w:sz w:val="20"/>
                <w:szCs w:val="20"/>
              </w:rPr>
              <w:br/>
              <w:t>• Arrêt d’urgence</w:t>
            </w:r>
            <w:r w:rsidR="00BE007E" w:rsidRPr="007D3524">
              <w:rPr>
                <w:rFonts w:ascii="Century Gothic" w:hAnsi="Century Gothic"/>
                <w:sz w:val="20"/>
                <w:szCs w:val="20"/>
              </w:rPr>
              <w:br/>
              <w:t>• Appareil à retomber dans le pas</w:t>
            </w:r>
            <w:r w:rsidR="00BE007E" w:rsidRPr="007D3524">
              <w:rPr>
                <w:rFonts w:ascii="Century Gothic" w:hAnsi="Century Gothic"/>
                <w:sz w:val="20"/>
                <w:szCs w:val="20"/>
              </w:rPr>
              <w:br/>
              <w:t>• Lubrification centralisée des chariots</w:t>
            </w:r>
            <w:r w:rsidR="00BE007E" w:rsidRPr="007D3524">
              <w:rPr>
                <w:rFonts w:ascii="Century Gothic" w:hAnsi="Century Gothic"/>
                <w:sz w:val="20"/>
                <w:szCs w:val="20"/>
              </w:rPr>
              <w:br/>
              <w:t>• Inversion droite/gauche du sens de rotation de la broche</w:t>
            </w:r>
            <w:r w:rsidR="00BE007E" w:rsidRPr="007D3524">
              <w:rPr>
                <w:rFonts w:ascii="Century Gothic" w:hAnsi="Century Gothic"/>
                <w:sz w:val="20"/>
                <w:szCs w:val="20"/>
              </w:rPr>
              <w:br/>
              <w:t>• Distance entre-pointes       : 1000 mm au minimum</w:t>
            </w:r>
            <w:r w:rsidR="00BE007E" w:rsidRPr="007D3524">
              <w:rPr>
                <w:rFonts w:ascii="Century Gothic" w:hAnsi="Century Gothic"/>
                <w:sz w:val="20"/>
                <w:szCs w:val="20"/>
              </w:rPr>
              <w:br/>
              <w:t>• Diamètre max. usinable sur banc :   400 mm au minimum</w:t>
            </w:r>
            <w:r w:rsidR="00BE007E" w:rsidRPr="007D3524">
              <w:rPr>
                <w:rFonts w:ascii="Century Gothic" w:hAnsi="Century Gothic"/>
                <w:sz w:val="20"/>
                <w:szCs w:val="20"/>
              </w:rPr>
              <w:br/>
              <w:t>• Diamètre max. usinable sur chariot :  240 mm au minimum</w:t>
            </w:r>
            <w:r w:rsidR="00BE007E" w:rsidRPr="007D3524">
              <w:rPr>
                <w:rFonts w:ascii="Century Gothic" w:hAnsi="Century Gothic"/>
                <w:sz w:val="20"/>
                <w:szCs w:val="20"/>
              </w:rPr>
              <w:br/>
              <w:t>• Largeur du Banc : 205 au minimum</w:t>
            </w:r>
            <w:r w:rsidR="00BE007E" w:rsidRPr="007D3524">
              <w:rPr>
                <w:rFonts w:ascii="Century Gothic" w:hAnsi="Century Gothic"/>
                <w:sz w:val="20"/>
                <w:szCs w:val="20"/>
              </w:rPr>
              <w:br/>
              <w:t>• Alésage de la broche D.52 mm  au minimum, cône     : CM6 au minimum</w:t>
            </w:r>
            <w:r w:rsidR="00BE007E" w:rsidRPr="007D3524">
              <w:rPr>
                <w:rFonts w:ascii="Century Gothic" w:hAnsi="Century Gothic"/>
                <w:sz w:val="20"/>
                <w:szCs w:val="20"/>
              </w:rPr>
              <w:br/>
              <w:t>• Cône contre poupée : CM3 au minimum</w:t>
            </w:r>
            <w:r w:rsidR="00BE007E" w:rsidRPr="007D3524">
              <w:rPr>
                <w:rFonts w:ascii="Century Gothic" w:hAnsi="Century Gothic"/>
                <w:sz w:val="20"/>
                <w:szCs w:val="20"/>
              </w:rPr>
              <w:br/>
              <w:t>• Diamètre / Course fourreau contre poupée : 45 mm / 120 mm au minimum</w:t>
            </w:r>
            <w:r w:rsidR="00BE007E" w:rsidRPr="007D3524">
              <w:rPr>
                <w:rFonts w:ascii="Century Gothic" w:hAnsi="Century Gothic"/>
                <w:sz w:val="20"/>
                <w:szCs w:val="20"/>
              </w:rPr>
              <w:br/>
              <w:t xml:space="preserve">• Nombre de vitesses de la broche : 15 vitesses au minimum </w:t>
            </w:r>
            <w:r w:rsidR="00BE007E" w:rsidRPr="007D3524">
              <w:rPr>
                <w:rFonts w:ascii="Century Gothic" w:hAnsi="Century Gothic"/>
                <w:sz w:val="20"/>
                <w:szCs w:val="20"/>
              </w:rPr>
              <w:br/>
              <w:t>• Vitesse maxi de la broche : 1600 tr / min au minimum</w:t>
            </w:r>
            <w:r w:rsidR="00BE007E" w:rsidRPr="007D3524">
              <w:rPr>
                <w:rFonts w:ascii="Century Gothic" w:hAnsi="Century Gothic"/>
                <w:sz w:val="20"/>
                <w:szCs w:val="20"/>
              </w:rPr>
              <w:br/>
              <w:t>• Avance longitudinale : 0,045 à 0,65 mm / tr au minimum</w:t>
            </w:r>
            <w:r w:rsidR="00BE007E" w:rsidRPr="007D3524">
              <w:rPr>
                <w:rFonts w:ascii="Century Gothic" w:hAnsi="Century Gothic"/>
                <w:sz w:val="20"/>
                <w:szCs w:val="20"/>
              </w:rPr>
              <w:br/>
              <w:t>• Avance transversale : 0,015 à 0,02 mm / tr au minimum</w:t>
            </w:r>
            <w:r w:rsidR="00BE007E" w:rsidRPr="007D3524">
              <w:rPr>
                <w:rFonts w:ascii="Century Gothic" w:hAnsi="Century Gothic"/>
                <w:sz w:val="20"/>
                <w:szCs w:val="20"/>
              </w:rPr>
              <w:br/>
              <w:t>• Course max. transversale : 195 mm au minimum</w:t>
            </w:r>
            <w:r w:rsidR="00BE007E" w:rsidRPr="007D3524">
              <w:rPr>
                <w:rFonts w:ascii="Century Gothic" w:hAnsi="Century Gothic"/>
                <w:sz w:val="20"/>
                <w:szCs w:val="20"/>
              </w:rPr>
              <w:br/>
              <w:t>• Course max. chariot supérieur : 100 mm au minimum</w:t>
            </w:r>
            <w:r w:rsidR="00BE007E" w:rsidRPr="007D3524">
              <w:rPr>
                <w:rFonts w:ascii="Century Gothic" w:hAnsi="Century Gothic"/>
                <w:sz w:val="20"/>
                <w:szCs w:val="20"/>
              </w:rPr>
              <w:br/>
              <w:t>• Rotation chariot supérieur : ± 45° au minimum</w:t>
            </w:r>
            <w:r w:rsidR="00BE007E" w:rsidRPr="007D3524">
              <w:rPr>
                <w:rFonts w:ascii="Century Gothic" w:hAnsi="Century Gothic"/>
                <w:sz w:val="20"/>
                <w:szCs w:val="20"/>
              </w:rPr>
              <w:br/>
              <w:t>• Filetage :</w:t>
            </w:r>
            <w:r w:rsidR="00BE007E" w:rsidRPr="007D3524">
              <w:rPr>
                <w:rFonts w:ascii="Century Gothic" w:hAnsi="Century Gothic"/>
                <w:sz w:val="20"/>
                <w:szCs w:val="20"/>
              </w:rPr>
              <w:br/>
              <w:t>- métrique : 0,4 à 7 mm au minimum, 40 pas mini</w:t>
            </w:r>
            <w:r w:rsidR="00BE007E" w:rsidRPr="007D3524">
              <w:rPr>
                <w:rFonts w:ascii="Century Gothic" w:hAnsi="Century Gothic"/>
                <w:sz w:val="20"/>
                <w:szCs w:val="20"/>
              </w:rPr>
              <w:br/>
              <w:t>- filet au pouce :  40 pas mini</w:t>
            </w:r>
            <w:r w:rsidR="00BE007E" w:rsidRPr="007D3524">
              <w:rPr>
                <w:rFonts w:ascii="Century Gothic" w:hAnsi="Century Gothic"/>
                <w:sz w:val="20"/>
                <w:szCs w:val="20"/>
              </w:rPr>
              <w:br/>
              <w:t>• Puissance du moteur broche : 2.4  KW au minimum</w:t>
            </w:r>
            <w:r w:rsidR="00BE007E" w:rsidRPr="007D3524">
              <w:rPr>
                <w:rFonts w:ascii="Century Gothic" w:hAnsi="Century Gothic"/>
                <w:sz w:val="20"/>
                <w:szCs w:val="20"/>
              </w:rPr>
              <w:br/>
              <w:t>• Alimentation triphasée        : 380V ou 400V/50HZ.</w:t>
            </w:r>
            <w:r w:rsidR="00BE007E" w:rsidRPr="007D3524">
              <w:rPr>
                <w:rFonts w:ascii="Century Gothic" w:hAnsi="Century Gothic"/>
                <w:sz w:val="20"/>
                <w:szCs w:val="20"/>
              </w:rPr>
              <w:br/>
              <w:t>• Eclairage par lampe orientable</w:t>
            </w:r>
            <w:r w:rsidR="00BE007E" w:rsidRPr="007D3524">
              <w:rPr>
                <w:rFonts w:ascii="Century Gothic" w:hAnsi="Century Gothic"/>
                <w:sz w:val="20"/>
                <w:szCs w:val="20"/>
              </w:rPr>
              <w:br/>
              <w:t>• Bac de récupération des copeaux</w:t>
            </w:r>
            <w:r w:rsidR="00BE007E" w:rsidRPr="007D3524">
              <w:rPr>
                <w:rFonts w:ascii="Century Gothic" w:hAnsi="Century Gothic"/>
                <w:sz w:val="20"/>
                <w:szCs w:val="20"/>
              </w:rPr>
              <w:br/>
              <w:t>• Système d’arrosage pour refroidissement complet</w:t>
            </w:r>
            <w:r w:rsidR="00BE007E" w:rsidRPr="007D3524">
              <w:rPr>
                <w:rFonts w:ascii="Century Gothic" w:hAnsi="Century Gothic"/>
                <w:sz w:val="20"/>
                <w:szCs w:val="20"/>
              </w:rPr>
              <w:br/>
              <w:t>• Butée à réglage fin</w:t>
            </w:r>
            <w:r w:rsidR="00BE007E" w:rsidRPr="007D3524">
              <w:rPr>
                <w:rFonts w:ascii="Century Gothic" w:hAnsi="Century Gothic"/>
                <w:sz w:val="20"/>
                <w:szCs w:val="20"/>
              </w:rPr>
              <w:br/>
              <w:t xml:space="preserve">• Afficheur digital de positions </w:t>
            </w:r>
            <w:r w:rsidR="00BE007E" w:rsidRPr="007D3524">
              <w:rPr>
                <w:rFonts w:ascii="Century Gothic" w:hAnsi="Century Gothic"/>
                <w:sz w:val="20"/>
                <w:szCs w:val="20"/>
              </w:rPr>
              <w:br/>
              <w:t xml:space="preserve">• mandrin 3 mors Ø 200 mm au minimum </w:t>
            </w:r>
            <w:r w:rsidR="00BE007E" w:rsidRPr="007D3524">
              <w:rPr>
                <w:rFonts w:ascii="Century Gothic" w:hAnsi="Century Gothic"/>
                <w:sz w:val="20"/>
                <w:szCs w:val="20"/>
              </w:rPr>
              <w:br/>
              <w:t xml:space="preserve">• mandrin 4 mors à serrage indépendant   Ø 200 mm au minimum </w:t>
            </w:r>
            <w:r w:rsidR="00BE007E" w:rsidRPr="007D3524">
              <w:rPr>
                <w:rFonts w:ascii="Century Gothic" w:hAnsi="Century Gothic"/>
                <w:sz w:val="20"/>
                <w:szCs w:val="20"/>
              </w:rPr>
              <w:br/>
              <w:t>• Plateau de broche  Ø 300 mm au minimum compatible</w:t>
            </w:r>
            <w:r w:rsidR="00BE007E" w:rsidRPr="007D3524">
              <w:rPr>
                <w:rFonts w:ascii="Century Gothic" w:hAnsi="Century Gothic"/>
                <w:sz w:val="20"/>
                <w:szCs w:val="20"/>
              </w:rPr>
              <w:br/>
              <w:t>• Douille de réduction CM6 / CM3</w:t>
            </w:r>
            <w:r w:rsidR="00BE007E" w:rsidRPr="007D3524">
              <w:rPr>
                <w:rFonts w:ascii="Century Gothic" w:hAnsi="Century Gothic"/>
                <w:sz w:val="20"/>
                <w:szCs w:val="20"/>
              </w:rPr>
              <w:br/>
            </w:r>
            <w:r w:rsidR="00BE007E" w:rsidRPr="007D3524">
              <w:rPr>
                <w:rFonts w:ascii="Century Gothic" w:hAnsi="Century Gothic"/>
                <w:sz w:val="20"/>
                <w:szCs w:val="20"/>
              </w:rPr>
              <w:lastRenderedPageBreak/>
              <w:t>• 2 pointes tournantes CM 3</w:t>
            </w:r>
            <w:r w:rsidR="00BE007E" w:rsidRPr="007D3524">
              <w:rPr>
                <w:rFonts w:ascii="Century Gothic" w:hAnsi="Century Gothic"/>
                <w:sz w:val="20"/>
                <w:szCs w:val="20"/>
              </w:rPr>
              <w:br/>
              <w:t>• Carter arrière monté</w:t>
            </w:r>
          </w:p>
          <w:p w14:paraId="3E340394" w14:textId="7CF440AC" w:rsidR="00BE007E" w:rsidRPr="003B5EB8" w:rsidRDefault="00BE007E" w:rsidP="00BE007E">
            <w:pPr>
              <w:shd w:val="clear" w:color="auto" w:fill="FFFFFF"/>
              <w:rPr>
                <w:rFonts w:ascii="Century Gothic" w:eastAsia="Calibri" w:hAnsi="Century Gothic"/>
                <w:sz w:val="18"/>
                <w:szCs w:val="18"/>
                <w:lang w:eastAsia="en-US"/>
              </w:rPr>
            </w:pPr>
            <w:r w:rsidRPr="007D3524">
              <w:rPr>
                <w:rFonts w:ascii="Century Gothic" w:hAnsi="Century Gothic"/>
                <w:sz w:val="20"/>
                <w:szCs w:val="20"/>
              </w:rPr>
              <w:br/>
              <w:t xml:space="preserve">• Tourelle porte outil capacité : 4 positions </w:t>
            </w:r>
            <w:r w:rsidRPr="007D3524">
              <w:rPr>
                <w:rFonts w:ascii="Century Gothic" w:hAnsi="Century Gothic"/>
                <w:sz w:val="20"/>
                <w:szCs w:val="20"/>
              </w:rPr>
              <w:br/>
              <w:t xml:space="preserve">• Tourelles </w:t>
            </w:r>
            <w:r w:rsidR="003E578F" w:rsidRPr="003B5EB8">
              <w:rPr>
                <w:rFonts w:ascii="Century Gothic" w:hAnsi="Century Gothic"/>
                <w:sz w:val="20"/>
                <w:szCs w:val="20"/>
              </w:rPr>
              <w:t xml:space="preserve">à changement rapide </w:t>
            </w:r>
            <w:r w:rsidR="003E578F" w:rsidRPr="003B5EB8">
              <w:rPr>
                <w:rFonts w:ascii="Century Gothic" w:hAnsi="Century Gothic"/>
                <w:sz w:val="20"/>
                <w:szCs w:val="20"/>
              </w:rPr>
              <w:br/>
            </w:r>
            <w:r w:rsidRPr="007D3524">
              <w:rPr>
                <w:rFonts w:ascii="Century Gothic" w:hAnsi="Century Gothic"/>
                <w:sz w:val="20"/>
                <w:szCs w:val="20"/>
              </w:rPr>
              <w:t xml:space="preserve"> - Précision répétitive 0.02 mm au maximum· Equipée d’une graduation sur le sommet de la tourelle</w:t>
            </w:r>
            <w:r w:rsidRPr="007D3524">
              <w:rPr>
                <w:rFonts w:ascii="Century Gothic" w:hAnsi="Century Gothic"/>
                <w:sz w:val="20"/>
                <w:szCs w:val="20"/>
              </w:rPr>
              <w:br/>
              <w:t xml:space="preserve">            - 40 positions angulaires (tous les 9°) · Réglage de la hauteur d’outil par vis moletée</w:t>
            </w:r>
            <w:r w:rsidRPr="007D3524">
              <w:rPr>
                <w:rFonts w:ascii="Century Gothic" w:hAnsi="Century Gothic"/>
                <w:sz w:val="20"/>
                <w:szCs w:val="20"/>
              </w:rPr>
              <w:br/>
              <w:t xml:space="preserve">            - Un corps compatible </w:t>
            </w:r>
            <w:r w:rsidRPr="007D3524">
              <w:rPr>
                <w:rFonts w:ascii="Century Gothic" w:hAnsi="Century Gothic"/>
                <w:sz w:val="20"/>
                <w:szCs w:val="20"/>
              </w:rPr>
              <w:br/>
              <w:t xml:space="preserve">            -  3 porte-outils 12 x 50 pour outil carré</w:t>
            </w:r>
            <w:r w:rsidRPr="007D3524">
              <w:rPr>
                <w:rFonts w:ascii="Century Gothic" w:hAnsi="Century Gothic"/>
                <w:sz w:val="20"/>
                <w:szCs w:val="20"/>
              </w:rPr>
              <w:br/>
              <w:t xml:space="preserve">            -  1 porte-outil 12 x 50 pour outil rond</w:t>
            </w:r>
            <w:r w:rsidRPr="007D3524">
              <w:rPr>
                <w:rFonts w:ascii="Century Gothic" w:hAnsi="Century Gothic"/>
                <w:sz w:val="20"/>
                <w:szCs w:val="20"/>
              </w:rPr>
              <w:br/>
              <w:t xml:space="preserve">            - Un corps compatible </w:t>
            </w:r>
            <w:r w:rsidRPr="007D3524">
              <w:rPr>
                <w:rFonts w:ascii="Century Gothic" w:hAnsi="Century Gothic"/>
                <w:sz w:val="20"/>
                <w:szCs w:val="20"/>
              </w:rPr>
              <w:br/>
              <w:t xml:space="preserve">            - 3 porte-outils 20 x 90 pour outil carré</w:t>
            </w:r>
            <w:r w:rsidRPr="007D3524">
              <w:rPr>
                <w:rFonts w:ascii="Century Gothic" w:hAnsi="Century Gothic"/>
                <w:sz w:val="20"/>
                <w:szCs w:val="20"/>
              </w:rPr>
              <w:br/>
              <w:t xml:space="preserve">            - 1 porte-outil 20 x 90 pour outil rond</w:t>
            </w:r>
            <w:r w:rsidRPr="007D3524">
              <w:rPr>
                <w:rFonts w:ascii="Century Gothic" w:hAnsi="Century Gothic"/>
                <w:sz w:val="20"/>
                <w:szCs w:val="20"/>
              </w:rPr>
              <w:br/>
            </w:r>
            <w:r w:rsidRPr="003B5EB8">
              <w:rPr>
                <w:rFonts w:ascii="Century Gothic" w:hAnsi="Century Gothic"/>
                <w:sz w:val="22"/>
                <w:szCs w:val="22"/>
              </w:rPr>
              <w:t xml:space="preserve">• 1 Lunette fixe </w:t>
            </w:r>
            <w:r w:rsidRPr="003B5EB8">
              <w:rPr>
                <w:rFonts w:ascii="Century Gothic" w:hAnsi="Century Gothic"/>
                <w:sz w:val="22"/>
                <w:szCs w:val="22"/>
              </w:rPr>
              <w:br/>
              <w:t xml:space="preserve">• 1 Lunette à suivre </w:t>
            </w:r>
            <w:r w:rsidRPr="003B5EB8">
              <w:rPr>
                <w:rFonts w:ascii="Century Gothic" w:hAnsi="Century Gothic"/>
                <w:sz w:val="22"/>
                <w:szCs w:val="22"/>
              </w:rPr>
              <w:br/>
              <w:t>• Clés de service</w:t>
            </w:r>
            <w:r w:rsidRPr="003B5EB8">
              <w:rPr>
                <w:rFonts w:ascii="Century Gothic" w:hAnsi="Century Gothic"/>
                <w:sz w:val="22"/>
                <w:szCs w:val="22"/>
              </w:rPr>
              <w:br/>
              <w:t>• Manuel d’utilisation en langue Française ou à défaut en Anglais.</w:t>
            </w:r>
            <w:r w:rsidRPr="003B5EB8">
              <w:rPr>
                <w:rFonts w:ascii="Century Gothic" w:hAnsi="Century Gothic"/>
                <w:sz w:val="22"/>
                <w:szCs w:val="22"/>
              </w:rPr>
              <w:br/>
              <w:t>Nota : tous les accessoires doivent être compatibles avec la machine</w:t>
            </w:r>
            <w:r w:rsidRPr="003B5EB8">
              <w:rPr>
                <w:rFonts w:ascii="Century Gothic" w:hAnsi="Century Gothic"/>
                <w:sz w:val="22"/>
                <w:szCs w:val="22"/>
              </w:rPr>
              <w:br/>
            </w:r>
            <w:r w:rsidRPr="003B5EB8">
              <w:rPr>
                <w:rFonts w:ascii="Century Gothic" w:hAnsi="Century Gothic"/>
                <w:sz w:val="22"/>
                <w:szCs w:val="22"/>
              </w:rPr>
              <w:br/>
              <w:t xml:space="preserve">- Installation et mise en service de la machine selon les normes en vigueur, </w:t>
            </w:r>
            <w:r w:rsidRPr="003B5EB8">
              <w:rPr>
                <w:rFonts w:ascii="Century Gothic" w:hAnsi="Century Gothic"/>
                <w:sz w:val="18"/>
                <w:szCs w:val="18"/>
              </w:rPr>
              <w:t>intégrant éventuellement la fourniture et la mise en place de boite au sol étanche avec prise électricité appropriée..</w:t>
            </w:r>
            <w:r w:rsidRPr="003B5EB8">
              <w:rPr>
                <w:rFonts w:ascii="Century Gothic" w:hAnsi="Century Gothic"/>
                <w:sz w:val="18"/>
                <w:szCs w:val="18"/>
              </w:rPr>
              <w:br/>
              <w:t>- Formation : Pour un groupe de formateur. Matière d'œuvre à la charge du fournisseur.</w:t>
            </w:r>
          </w:p>
        </w:tc>
        <w:tc>
          <w:tcPr>
            <w:tcW w:w="1559" w:type="dxa"/>
            <w:shd w:val="clear" w:color="auto" w:fill="auto"/>
          </w:tcPr>
          <w:p w14:paraId="6C7A2C2A"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6"/>
                <w:szCs w:val="16"/>
                <w:lang w:eastAsia="en-US" w:bidi="ar-MA"/>
              </w:rPr>
            </w:pPr>
            <w:r w:rsidRPr="003B5EB8">
              <w:rPr>
                <w:rFonts w:ascii="Century Gothic" w:eastAsia="Calibri" w:hAnsi="Century Gothic"/>
                <w:b/>
                <w:sz w:val="16"/>
                <w:szCs w:val="16"/>
                <w:lang w:eastAsia="en-US" w:bidi="ar-MA"/>
              </w:rPr>
              <w:lastRenderedPageBreak/>
              <w:t>Marque :</w:t>
            </w:r>
          </w:p>
          <w:p w14:paraId="25FD3A93"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6"/>
                <w:szCs w:val="16"/>
                <w:lang w:eastAsia="en-US" w:bidi="ar-MA"/>
              </w:rPr>
            </w:pPr>
            <w:r w:rsidRPr="003B5EB8">
              <w:rPr>
                <w:rFonts w:ascii="Century Gothic" w:eastAsia="Calibri" w:hAnsi="Century Gothic"/>
                <w:b/>
                <w:sz w:val="16"/>
                <w:szCs w:val="16"/>
                <w:lang w:eastAsia="en-US" w:bidi="ar-MA"/>
              </w:rPr>
              <w:t>Référence :</w:t>
            </w:r>
          </w:p>
          <w:p w14:paraId="7EBCE1DB"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6"/>
                <w:szCs w:val="16"/>
                <w:lang w:eastAsia="en-US" w:bidi="ar-MA"/>
              </w:rPr>
            </w:pPr>
            <w:r w:rsidRPr="003B5EB8">
              <w:rPr>
                <w:rFonts w:ascii="Century Gothic" w:eastAsia="Calibri" w:hAnsi="Century Gothic"/>
                <w:b/>
                <w:sz w:val="16"/>
                <w:szCs w:val="16"/>
                <w:lang w:eastAsia="en-US" w:bidi="ar-MA"/>
              </w:rPr>
              <w:t>Caractéristiques</w:t>
            </w:r>
          </w:p>
          <w:p w14:paraId="2F318133"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6"/>
                <w:szCs w:val="16"/>
                <w:lang w:eastAsia="en-US" w:bidi="ar-MA"/>
              </w:rPr>
            </w:pPr>
            <w:r w:rsidRPr="003B5EB8">
              <w:rPr>
                <w:rFonts w:ascii="Century Gothic" w:eastAsia="Calibri" w:hAnsi="Century Gothic"/>
                <w:b/>
                <w:sz w:val="16"/>
                <w:szCs w:val="16"/>
                <w:lang w:eastAsia="en-US" w:bidi="ar-MA"/>
              </w:rPr>
              <w:t>des fournitures</w:t>
            </w:r>
          </w:p>
          <w:p w14:paraId="19365812" w14:textId="77777777" w:rsidR="00BE007E" w:rsidRPr="003B5EB8" w:rsidRDefault="00BE007E" w:rsidP="00BE007E">
            <w:pPr>
              <w:widowControl w:val="0"/>
              <w:rPr>
                <w:rFonts w:ascii="Century Gothic" w:eastAsia="Calibri" w:hAnsi="Century Gothic"/>
                <w:b/>
                <w:sz w:val="16"/>
                <w:szCs w:val="16"/>
                <w:u w:val="single"/>
                <w:lang w:eastAsia="en-US"/>
              </w:rPr>
            </w:pPr>
            <w:r w:rsidRPr="003B5EB8">
              <w:rPr>
                <w:rFonts w:ascii="Century Gothic" w:eastAsia="Calibri" w:hAnsi="Century Gothic"/>
                <w:b/>
                <w:sz w:val="16"/>
                <w:szCs w:val="16"/>
                <w:lang w:eastAsia="en-US" w:bidi="ar-MA"/>
              </w:rPr>
              <w:t>proposées</w:t>
            </w:r>
          </w:p>
        </w:tc>
        <w:tc>
          <w:tcPr>
            <w:tcW w:w="1417" w:type="dxa"/>
            <w:shd w:val="clear" w:color="auto" w:fill="auto"/>
          </w:tcPr>
          <w:p w14:paraId="54DD7C82" w14:textId="77777777" w:rsidR="00BE007E" w:rsidRPr="003B5EB8" w:rsidRDefault="00BE007E" w:rsidP="00BE007E">
            <w:pPr>
              <w:widowControl w:val="0"/>
              <w:rPr>
                <w:rFonts w:ascii="Century Gothic" w:eastAsia="Calibri" w:hAnsi="Century Gothic"/>
                <w:b/>
                <w:sz w:val="18"/>
                <w:szCs w:val="18"/>
                <w:u w:val="single"/>
                <w:lang w:eastAsia="en-US"/>
              </w:rPr>
            </w:pPr>
          </w:p>
        </w:tc>
      </w:tr>
      <w:tr w:rsidR="00BE007E" w:rsidRPr="00940F07" w14:paraId="47C3E822" w14:textId="77777777" w:rsidTr="003B5EB8">
        <w:trPr>
          <w:trHeight w:val="70"/>
        </w:trPr>
        <w:tc>
          <w:tcPr>
            <w:tcW w:w="733" w:type="dxa"/>
            <w:shd w:val="clear" w:color="auto" w:fill="auto"/>
            <w:vAlign w:val="center"/>
          </w:tcPr>
          <w:p w14:paraId="70FAAB83" w14:textId="4161EF89" w:rsidR="00BE007E" w:rsidRPr="00940F07" w:rsidRDefault="00BE007E" w:rsidP="00BE007E">
            <w:pPr>
              <w:shd w:val="clear" w:color="auto" w:fill="FFFFFF"/>
              <w:jc w:val="center"/>
              <w:rPr>
                <w:rFonts w:ascii="Century Gothic" w:eastAsia="Calibri" w:hAnsi="Century Gothic"/>
                <w:sz w:val="20"/>
                <w:szCs w:val="20"/>
                <w:lang w:eastAsia="en-US"/>
              </w:rPr>
            </w:pPr>
            <w:r w:rsidRPr="00940F07">
              <w:rPr>
                <w:rFonts w:ascii="Century Gothic" w:hAnsi="Century Gothic"/>
                <w:sz w:val="22"/>
                <w:szCs w:val="22"/>
              </w:rPr>
              <w:lastRenderedPageBreak/>
              <w:t>2</w:t>
            </w:r>
          </w:p>
        </w:tc>
        <w:tc>
          <w:tcPr>
            <w:tcW w:w="7235" w:type="dxa"/>
            <w:shd w:val="clear" w:color="auto" w:fill="auto"/>
            <w:vAlign w:val="center"/>
          </w:tcPr>
          <w:p w14:paraId="5B92B434" w14:textId="5B48D0E9" w:rsidR="00BE007E" w:rsidRPr="00940F07" w:rsidRDefault="00BE007E" w:rsidP="00BE007E">
            <w:pPr>
              <w:shd w:val="clear" w:color="auto" w:fill="FFFFFF"/>
              <w:rPr>
                <w:rFonts w:ascii="Century Gothic" w:eastAsia="Calibri" w:hAnsi="Century Gothic"/>
                <w:sz w:val="20"/>
                <w:szCs w:val="20"/>
                <w:lang w:eastAsia="en-US"/>
              </w:rPr>
            </w:pPr>
            <w:r w:rsidRPr="00940F07">
              <w:rPr>
                <w:rFonts w:ascii="Century Gothic" w:hAnsi="Century Gothic"/>
                <w:b/>
                <w:bCs/>
                <w:sz w:val="20"/>
                <w:szCs w:val="20"/>
                <w:u w:val="single"/>
              </w:rPr>
              <w:t>Fraiseuse horizontale à tête universelle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t>-Système de visualisation 3 axes</w:t>
            </w:r>
            <w:r w:rsidRPr="00940F07">
              <w:rPr>
                <w:rFonts w:ascii="Century Gothic" w:hAnsi="Century Gothic"/>
                <w:sz w:val="20"/>
                <w:szCs w:val="20"/>
              </w:rPr>
              <w:br/>
              <w:t>-Avances automatiques et rapides dans les 3 axes</w:t>
            </w:r>
            <w:r w:rsidRPr="00940F07">
              <w:rPr>
                <w:rFonts w:ascii="Century Gothic" w:hAnsi="Century Gothic"/>
                <w:sz w:val="20"/>
                <w:szCs w:val="20"/>
              </w:rPr>
              <w:br/>
              <w:t>-Tête de coupe universelle, permettant un positionnement angulaire de la broche rapide, facile et précis, pivote sur deux plans pour le fraisage vertical/horizontal/incliné</w:t>
            </w:r>
            <w:r w:rsidRPr="00940F07">
              <w:rPr>
                <w:rFonts w:ascii="Century Gothic" w:hAnsi="Century Gothic"/>
                <w:sz w:val="20"/>
                <w:szCs w:val="20"/>
              </w:rPr>
              <w:br/>
              <w:t>Guides rigides réalisés en acier trempé pour une stabilité maximale</w:t>
            </w:r>
            <w:r w:rsidRPr="00940F07">
              <w:rPr>
                <w:rFonts w:ascii="Century Gothic" w:hAnsi="Century Gothic"/>
                <w:sz w:val="20"/>
                <w:szCs w:val="20"/>
              </w:rPr>
              <w:br/>
              <w:t>-Rattrapage des jeux sur tous les mouvements</w:t>
            </w:r>
            <w:r w:rsidRPr="00940F07">
              <w:rPr>
                <w:rFonts w:ascii="Century Gothic" w:hAnsi="Century Gothic"/>
                <w:sz w:val="20"/>
                <w:szCs w:val="20"/>
              </w:rPr>
              <w:br/>
              <w:t>-Lubrification centralisée</w:t>
            </w:r>
            <w:r w:rsidRPr="00940F07">
              <w:rPr>
                <w:rFonts w:ascii="Century Gothic" w:hAnsi="Century Gothic"/>
                <w:sz w:val="20"/>
                <w:szCs w:val="20"/>
              </w:rPr>
              <w:br/>
              <w:t>-Volants avec verniers</w:t>
            </w:r>
            <w:r w:rsidRPr="00940F07">
              <w:rPr>
                <w:rFonts w:ascii="Century Gothic" w:hAnsi="Century Gothic"/>
                <w:sz w:val="20"/>
                <w:szCs w:val="20"/>
              </w:rPr>
              <w:br/>
              <w:t>-Pignons de transmission de mouvement rectifiés et lubrifiés par bain d’huile</w:t>
            </w:r>
            <w:r w:rsidRPr="00940F07">
              <w:rPr>
                <w:rFonts w:ascii="Century Gothic" w:hAnsi="Century Gothic"/>
                <w:sz w:val="20"/>
                <w:szCs w:val="20"/>
              </w:rPr>
              <w:br/>
              <w:t xml:space="preserve">-Table : longueur mini : 1300 mm et largeur mini : 350 mm </w:t>
            </w:r>
            <w:r w:rsidRPr="00940F07">
              <w:rPr>
                <w:rFonts w:ascii="Century Gothic" w:hAnsi="Century Gothic"/>
                <w:sz w:val="20"/>
                <w:szCs w:val="20"/>
              </w:rPr>
              <w:br/>
              <w:t xml:space="preserve">• Course mini longitudinale : 1000 mm </w:t>
            </w:r>
            <w:r w:rsidRPr="00940F07">
              <w:rPr>
                <w:rFonts w:ascii="Century Gothic" w:hAnsi="Century Gothic"/>
                <w:sz w:val="20"/>
                <w:szCs w:val="20"/>
              </w:rPr>
              <w:br/>
              <w:t>• Course mini transversale : 280 mm</w:t>
            </w:r>
            <w:r w:rsidRPr="00940F07">
              <w:rPr>
                <w:rFonts w:ascii="Century Gothic" w:hAnsi="Century Gothic"/>
                <w:sz w:val="20"/>
                <w:szCs w:val="20"/>
              </w:rPr>
              <w:br/>
              <w:t>• Course mini verticale     : 400 mm</w:t>
            </w:r>
            <w:r w:rsidRPr="00940F07">
              <w:rPr>
                <w:rFonts w:ascii="Century Gothic" w:hAnsi="Century Gothic"/>
                <w:sz w:val="20"/>
                <w:szCs w:val="20"/>
              </w:rPr>
              <w:br/>
              <w:t>-Nombre de vitesses broches verticale / horizontale       : 12 / 12 au minimum</w:t>
            </w:r>
            <w:r w:rsidRPr="00940F07">
              <w:rPr>
                <w:rFonts w:ascii="Century Gothic" w:hAnsi="Century Gothic"/>
                <w:sz w:val="20"/>
                <w:szCs w:val="20"/>
              </w:rPr>
              <w:br/>
              <w:t>-Vitesses maximale de la broche verticale / horizontale : 1600 tr/mn au minimum</w:t>
            </w:r>
            <w:r w:rsidRPr="00940F07">
              <w:rPr>
                <w:rFonts w:ascii="Century Gothic" w:hAnsi="Century Gothic"/>
                <w:sz w:val="20"/>
                <w:szCs w:val="20"/>
              </w:rPr>
              <w:br/>
              <w:t>-Puissance moteur broche horizontale : 4 KW  mini.</w:t>
            </w:r>
            <w:r w:rsidRPr="00940F07">
              <w:rPr>
                <w:rFonts w:ascii="Century Gothic" w:hAnsi="Century Gothic"/>
                <w:sz w:val="20"/>
                <w:szCs w:val="20"/>
              </w:rPr>
              <w:br/>
              <w:t>-Puissance moteur broche verticale : 4 KW  mini</w:t>
            </w:r>
            <w:r w:rsidRPr="00940F07">
              <w:rPr>
                <w:rFonts w:ascii="Century Gothic" w:hAnsi="Century Gothic"/>
                <w:sz w:val="20"/>
                <w:szCs w:val="20"/>
              </w:rPr>
              <w:br/>
              <w:t>-Inclinaison de la tête : 360°</w:t>
            </w:r>
            <w:r w:rsidRPr="00940F07">
              <w:rPr>
                <w:rFonts w:ascii="Century Gothic" w:hAnsi="Century Gothic"/>
                <w:sz w:val="20"/>
                <w:szCs w:val="20"/>
              </w:rPr>
              <w:br/>
              <w:t>-Orientation de la tête : 360°</w:t>
            </w:r>
            <w:r w:rsidRPr="00940F07">
              <w:rPr>
                <w:rFonts w:ascii="Century Gothic" w:hAnsi="Century Gothic"/>
                <w:sz w:val="20"/>
                <w:szCs w:val="20"/>
              </w:rPr>
              <w:br/>
              <w:t>-Vitesse maxi d'avance de la table : 380 mm/min au minimum</w:t>
            </w:r>
            <w:r w:rsidRPr="00940F07">
              <w:rPr>
                <w:rFonts w:ascii="Century Gothic" w:hAnsi="Century Gothic"/>
                <w:sz w:val="20"/>
                <w:szCs w:val="20"/>
              </w:rPr>
              <w:br/>
              <w:t>-Rainures en « T » sur table : 3 au minimum</w:t>
            </w:r>
            <w:r w:rsidRPr="00940F07">
              <w:rPr>
                <w:rFonts w:ascii="Century Gothic" w:hAnsi="Century Gothic"/>
                <w:sz w:val="20"/>
                <w:szCs w:val="20"/>
              </w:rPr>
              <w:br/>
            </w:r>
            <w:r w:rsidRPr="00940F07">
              <w:rPr>
                <w:rFonts w:ascii="Century Gothic" w:hAnsi="Century Gothic"/>
                <w:sz w:val="20"/>
                <w:szCs w:val="20"/>
              </w:rPr>
              <w:lastRenderedPageBreak/>
              <w:t>-Alimentation triphasée   : 380V ou 400 V/ 50 HZ</w:t>
            </w:r>
            <w:r w:rsidRPr="00940F07">
              <w:rPr>
                <w:rFonts w:ascii="Century Gothic" w:hAnsi="Century Gothic"/>
                <w:sz w:val="20"/>
                <w:szCs w:val="20"/>
              </w:rPr>
              <w:br/>
              <w:t>-Attachement de broche horizontale / verticale : ISO 40 ou plus</w:t>
            </w:r>
            <w:r w:rsidRPr="00940F07">
              <w:rPr>
                <w:rFonts w:ascii="Century Gothic" w:hAnsi="Century Gothic"/>
                <w:sz w:val="20"/>
                <w:szCs w:val="20"/>
              </w:rPr>
              <w:br/>
              <w:t>-Eclairage par lampe orientable</w:t>
            </w:r>
            <w:r w:rsidRPr="00940F07">
              <w:rPr>
                <w:rFonts w:ascii="Century Gothic" w:hAnsi="Century Gothic"/>
                <w:sz w:val="20"/>
                <w:szCs w:val="20"/>
              </w:rPr>
              <w:br/>
              <w:t>Livré avec :</w:t>
            </w:r>
            <w:r w:rsidRPr="00940F07">
              <w:rPr>
                <w:rFonts w:ascii="Century Gothic" w:hAnsi="Century Gothic"/>
                <w:sz w:val="20"/>
                <w:szCs w:val="20"/>
              </w:rPr>
              <w:br/>
              <w:t>• 1 Tête universelle</w:t>
            </w:r>
            <w:r w:rsidRPr="00940F07">
              <w:rPr>
                <w:rFonts w:ascii="Century Gothic" w:hAnsi="Century Gothic"/>
                <w:sz w:val="20"/>
                <w:szCs w:val="20"/>
              </w:rPr>
              <w:br/>
              <w:t>• 1 Lunette porte-arbre.</w:t>
            </w:r>
            <w:r w:rsidRPr="00940F07">
              <w:rPr>
                <w:rFonts w:ascii="Century Gothic" w:hAnsi="Century Gothic"/>
                <w:sz w:val="20"/>
                <w:szCs w:val="20"/>
              </w:rPr>
              <w:br/>
              <w:t>• 2 Tiges de montages des fraises</w:t>
            </w:r>
            <w:r w:rsidRPr="00940F07">
              <w:rPr>
                <w:rFonts w:ascii="Century Gothic" w:hAnsi="Century Gothic"/>
                <w:sz w:val="20"/>
                <w:szCs w:val="20"/>
              </w:rPr>
              <w:br/>
              <w:t>• 1 Etau fixe à base tournante graduée, capacité 120 mm. mini</w:t>
            </w:r>
            <w:r w:rsidRPr="00940F07">
              <w:rPr>
                <w:rFonts w:ascii="Century Gothic" w:hAnsi="Century Gothic"/>
                <w:sz w:val="20"/>
                <w:szCs w:val="20"/>
              </w:rPr>
              <w:br/>
              <w:t>• 1 Mandrin de perçage cap.13 mm mini auto-serrant CM 2.</w:t>
            </w:r>
            <w:r w:rsidRPr="00940F07">
              <w:rPr>
                <w:rFonts w:ascii="Century Gothic" w:hAnsi="Century Gothic"/>
                <w:sz w:val="20"/>
                <w:szCs w:val="20"/>
              </w:rPr>
              <w:br/>
              <w:t>• 4 Arbre porte-fraises long.et métrique avec bagues entretoises D16, D22, D27 et D32 mm.</w:t>
            </w:r>
            <w:r w:rsidRPr="00940F07">
              <w:rPr>
                <w:rFonts w:ascii="Century Gothic" w:hAnsi="Century Gothic"/>
                <w:sz w:val="20"/>
                <w:szCs w:val="20"/>
              </w:rPr>
              <w:br/>
              <w:t>• 1 Dispositif d'arrosage complet.</w:t>
            </w:r>
            <w:r w:rsidRPr="00940F07">
              <w:rPr>
                <w:rFonts w:ascii="Century Gothic" w:hAnsi="Century Gothic"/>
                <w:sz w:val="20"/>
                <w:szCs w:val="20"/>
              </w:rPr>
              <w:br/>
              <w:t>• 1 Mandrin porte-fraise à bout lisse D. 16 compatible avec la broche de machine</w:t>
            </w:r>
            <w:r w:rsidRPr="00940F07">
              <w:rPr>
                <w:rFonts w:ascii="Century Gothic" w:hAnsi="Century Gothic"/>
                <w:sz w:val="20"/>
                <w:szCs w:val="20"/>
              </w:rPr>
              <w:br/>
              <w:t>• 1 Mandrin porte-fraise à bout lisse D. 22 compatible avec la broche de machine</w:t>
            </w:r>
            <w:r w:rsidRPr="00940F07">
              <w:rPr>
                <w:rFonts w:ascii="Century Gothic" w:hAnsi="Century Gothic"/>
                <w:sz w:val="20"/>
                <w:szCs w:val="20"/>
              </w:rPr>
              <w:br/>
              <w:t>• 1 Mandrin porte-fraise à bout lisse D.27 compatible avec la broche de machine</w:t>
            </w:r>
            <w:r w:rsidRPr="00940F07">
              <w:rPr>
                <w:rFonts w:ascii="Century Gothic" w:hAnsi="Century Gothic"/>
                <w:sz w:val="20"/>
                <w:szCs w:val="20"/>
              </w:rPr>
              <w:br/>
              <w:t>• 1 Mandrin porte-fraise à bout fileté M.12 compatible avec la broche de machine</w:t>
            </w:r>
            <w:r w:rsidRPr="00940F07">
              <w:rPr>
                <w:rFonts w:ascii="Century Gothic" w:hAnsi="Century Gothic"/>
                <w:sz w:val="20"/>
                <w:szCs w:val="20"/>
              </w:rPr>
              <w:br/>
              <w:t>• 1 Diviseur universel rapport 1/40 avec série complète de plateaux à trous, contre poupée avec pointe, mandrin à 3 mors à serrage concentrique et lyre avec série de roues dentées.</w:t>
            </w:r>
            <w:r w:rsidRPr="00940F07">
              <w:rPr>
                <w:rFonts w:ascii="Century Gothic" w:hAnsi="Century Gothic"/>
                <w:sz w:val="20"/>
                <w:szCs w:val="20"/>
              </w:rPr>
              <w:br/>
              <w:t>• 1 Plateau circulaire diamètre : 200 mm minimum.</w:t>
            </w:r>
            <w:r w:rsidRPr="00940F07">
              <w:rPr>
                <w:rFonts w:ascii="Century Gothic" w:hAnsi="Century Gothic"/>
                <w:sz w:val="20"/>
                <w:szCs w:val="20"/>
              </w:rPr>
              <w:br/>
              <w:t>• 1 Appareil à aléser 0 - 100 mm .mini  à réglage micrométrique avec outil porte plaquette et 10 plaquettes de rechange et accessoire</w:t>
            </w:r>
            <w:r w:rsidRPr="00940F07">
              <w:rPr>
                <w:rFonts w:ascii="Century Gothic" w:hAnsi="Century Gothic"/>
                <w:sz w:val="20"/>
                <w:szCs w:val="20"/>
              </w:rPr>
              <w:br/>
              <w:t>• 1 Mandrin porte pince : cône compatible avec la broche. Avec 1 Jeu de pinces porte-fraises pour  D. 4 à 20 mm.</w:t>
            </w:r>
            <w:r w:rsidRPr="00940F07">
              <w:rPr>
                <w:rFonts w:ascii="Century Gothic" w:hAnsi="Century Gothic"/>
                <w:sz w:val="20"/>
                <w:szCs w:val="20"/>
              </w:rPr>
              <w:br/>
              <w:t>• 4 Douilles  de réduction à cône extérieur compatible avec la broche ISO/CM1, ISO/CM2, ISO/CM3, ISO/CM4</w:t>
            </w:r>
            <w:r w:rsidRPr="00940F07">
              <w:rPr>
                <w:rFonts w:ascii="Century Gothic" w:hAnsi="Century Gothic"/>
                <w:sz w:val="20"/>
                <w:szCs w:val="20"/>
              </w:rPr>
              <w:br/>
              <w:t>• Clés et manivelle de service</w:t>
            </w:r>
            <w:r w:rsidRPr="00940F07">
              <w:rPr>
                <w:rFonts w:ascii="Century Gothic" w:hAnsi="Century Gothic"/>
                <w:sz w:val="20"/>
                <w:szCs w:val="20"/>
              </w:rPr>
              <w:br/>
              <w:t>• Manuel d’utilisation en langue Française ou à défaut en Anglais.</w:t>
            </w:r>
            <w:r w:rsidRPr="00940F07">
              <w:rPr>
                <w:rFonts w:ascii="Century Gothic" w:hAnsi="Century Gothic"/>
                <w:sz w:val="20"/>
                <w:szCs w:val="20"/>
              </w:rPr>
              <w:br/>
              <w:t>-        Nota : tous les accessoires doivent être compatibles avec la machine</w:t>
            </w:r>
            <w:r w:rsidRPr="00940F07">
              <w:rPr>
                <w:rFonts w:ascii="Century Gothic" w:hAnsi="Century Gothic"/>
                <w:sz w:val="20"/>
                <w:szCs w:val="20"/>
              </w:rPr>
              <w:br/>
            </w:r>
            <w:r w:rsidRPr="00940F07">
              <w:rPr>
                <w:rFonts w:ascii="Century Gothic" w:hAnsi="Century Gothic"/>
                <w:sz w:val="20"/>
                <w:szCs w:val="20"/>
              </w:rPr>
              <w:br/>
              <w:t>- Installation et mise en service de la machine selon les normes en vigueur, intégrant éventuellement la fourniture et la mise en place de boite au sol étanche avec prise électricité appropriée.</w:t>
            </w:r>
            <w:r w:rsidRPr="00940F07">
              <w:rPr>
                <w:rFonts w:ascii="Century Gothic" w:hAnsi="Century Gothic"/>
                <w:sz w:val="20"/>
                <w:szCs w:val="20"/>
              </w:rPr>
              <w:br/>
              <w:t>Formation : Groupe de formateur matière d'œuvre à la charge du fournisseur.</w:t>
            </w:r>
          </w:p>
        </w:tc>
        <w:tc>
          <w:tcPr>
            <w:tcW w:w="1559" w:type="dxa"/>
            <w:shd w:val="clear" w:color="auto" w:fill="auto"/>
          </w:tcPr>
          <w:p w14:paraId="26181339"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lastRenderedPageBreak/>
              <w:t>Marque :</w:t>
            </w:r>
          </w:p>
          <w:p w14:paraId="04A62D81"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Référence :</w:t>
            </w:r>
          </w:p>
          <w:p w14:paraId="762C5F63"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Caractéristiques</w:t>
            </w:r>
          </w:p>
          <w:p w14:paraId="1F545BA4"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Des fournitures</w:t>
            </w:r>
          </w:p>
          <w:p w14:paraId="024C7407"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hAnsi="Century Gothic"/>
                <w:b/>
                <w:sz w:val="18"/>
                <w:szCs w:val="18"/>
                <w:lang w:eastAsia="en-US" w:bidi="ar-MA"/>
              </w:rPr>
              <w:t>Proposées</w:t>
            </w:r>
          </w:p>
        </w:tc>
        <w:tc>
          <w:tcPr>
            <w:tcW w:w="1417" w:type="dxa"/>
            <w:shd w:val="clear" w:color="auto" w:fill="auto"/>
          </w:tcPr>
          <w:p w14:paraId="4A0BF507" w14:textId="77777777" w:rsidR="00BE007E" w:rsidRPr="00940F07" w:rsidRDefault="00BE007E" w:rsidP="00BE007E">
            <w:pPr>
              <w:widowControl w:val="0"/>
              <w:rPr>
                <w:rFonts w:ascii="Century Gothic" w:eastAsia="Calibri" w:hAnsi="Century Gothic"/>
                <w:b/>
                <w:sz w:val="20"/>
                <w:szCs w:val="20"/>
                <w:u w:val="single"/>
                <w:lang w:eastAsia="en-US"/>
              </w:rPr>
            </w:pPr>
          </w:p>
        </w:tc>
      </w:tr>
      <w:tr w:rsidR="00BE007E" w:rsidRPr="00940F07" w14:paraId="74DC1036" w14:textId="77777777" w:rsidTr="003B5EB8">
        <w:trPr>
          <w:trHeight w:val="70"/>
        </w:trPr>
        <w:tc>
          <w:tcPr>
            <w:tcW w:w="733" w:type="dxa"/>
            <w:shd w:val="clear" w:color="auto" w:fill="auto"/>
            <w:vAlign w:val="center"/>
          </w:tcPr>
          <w:p w14:paraId="41AD41FC" w14:textId="13837382" w:rsidR="00BE007E" w:rsidRPr="00940F07" w:rsidRDefault="00BE007E" w:rsidP="00BE007E">
            <w:pPr>
              <w:shd w:val="clear" w:color="auto" w:fill="FFFFFF"/>
              <w:jc w:val="center"/>
              <w:rPr>
                <w:rFonts w:ascii="Century Gothic" w:eastAsia="Calibri" w:hAnsi="Century Gothic"/>
                <w:sz w:val="20"/>
                <w:szCs w:val="20"/>
                <w:lang w:eastAsia="en-US"/>
              </w:rPr>
            </w:pPr>
            <w:r w:rsidRPr="00940F07">
              <w:rPr>
                <w:rFonts w:ascii="Century Gothic" w:hAnsi="Century Gothic"/>
                <w:sz w:val="22"/>
                <w:szCs w:val="22"/>
              </w:rPr>
              <w:lastRenderedPageBreak/>
              <w:t>3</w:t>
            </w:r>
          </w:p>
        </w:tc>
        <w:tc>
          <w:tcPr>
            <w:tcW w:w="7235" w:type="dxa"/>
            <w:shd w:val="clear" w:color="auto" w:fill="auto"/>
            <w:vAlign w:val="center"/>
          </w:tcPr>
          <w:p w14:paraId="2EC92E06" w14:textId="67B4ACF7" w:rsidR="00BE007E" w:rsidRPr="00940F07" w:rsidRDefault="00BE007E" w:rsidP="00BE007E">
            <w:pPr>
              <w:shd w:val="clear" w:color="auto" w:fill="FFFFFF"/>
              <w:rPr>
                <w:rFonts w:ascii="Century Gothic" w:eastAsia="Calibri" w:hAnsi="Century Gothic"/>
                <w:sz w:val="20"/>
                <w:szCs w:val="20"/>
                <w:lang w:eastAsia="en-US"/>
              </w:rPr>
            </w:pPr>
            <w:r w:rsidRPr="00940F07">
              <w:rPr>
                <w:rFonts w:ascii="Century Gothic" w:hAnsi="Century Gothic"/>
                <w:b/>
                <w:bCs/>
                <w:sz w:val="20"/>
                <w:szCs w:val="20"/>
                <w:u w:val="single"/>
              </w:rPr>
              <w:t>Affûteuse Universelle sur socle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r>
            <w:r w:rsidRPr="00940F07">
              <w:rPr>
                <w:rFonts w:ascii="Century Gothic" w:hAnsi="Century Gothic"/>
                <w:sz w:val="20"/>
                <w:szCs w:val="20"/>
              </w:rPr>
              <w:softHyphen/>
              <w:t xml:space="preserve"> Pour l’affûtage des poinçons, forets, fraises, électrodes, outils de tours, pointe tournante, etc</w:t>
            </w:r>
            <w:r w:rsidRPr="00940F07">
              <w:rPr>
                <w:rFonts w:ascii="Century Gothic" w:hAnsi="Century Gothic"/>
                <w:sz w:val="20"/>
                <w:szCs w:val="20"/>
              </w:rPr>
              <w:br/>
            </w:r>
            <w:r w:rsidRPr="00940F07">
              <w:rPr>
                <w:rFonts w:ascii="Century Gothic" w:hAnsi="Century Gothic"/>
                <w:sz w:val="20"/>
                <w:szCs w:val="20"/>
              </w:rPr>
              <w:softHyphen/>
              <w:t xml:space="preserve"> Machine rigide et entraînement sans vibration de la meule</w:t>
            </w:r>
            <w:r w:rsidRPr="00940F07">
              <w:rPr>
                <w:rFonts w:ascii="Century Gothic" w:hAnsi="Century Gothic"/>
                <w:sz w:val="20"/>
                <w:szCs w:val="20"/>
              </w:rPr>
              <w:br/>
            </w:r>
            <w:r w:rsidRPr="00940F07">
              <w:rPr>
                <w:rFonts w:ascii="Century Gothic" w:hAnsi="Century Gothic"/>
                <w:sz w:val="20"/>
                <w:szCs w:val="20"/>
              </w:rPr>
              <w:softHyphen/>
              <w:t xml:space="preserve"> Possibilités de pivoter ou de coulisser permettant de nombreuses exécutions (cylindrique, concentrique, conique)</w:t>
            </w:r>
            <w:r w:rsidRPr="00940F07">
              <w:rPr>
                <w:rFonts w:ascii="Century Gothic" w:hAnsi="Century Gothic"/>
                <w:sz w:val="20"/>
                <w:szCs w:val="20"/>
              </w:rPr>
              <w:br/>
            </w:r>
            <w:r w:rsidRPr="00940F07">
              <w:rPr>
                <w:rFonts w:ascii="Century Gothic" w:hAnsi="Century Gothic"/>
                <w:sz w:val="20"/>
                <w:szCs w:val="20"/>
              </w:rPr>
              <w:softHyphen/>
              <w:t xml:space="preserve"> Réglages fins pour un travail de grande précision</w:t>
            </w:r>
            <w:r w:rsidRPr="00940F07">
              <w:rPr>
                <w:rFonts w:ascii="Century Gothic" w:hAnsi="Century Gothic"/>
                <w:sz w:val="20"/>
                <w:szCs w:val="20"/>
              </w:rPr>
              <w:br/>
            </w:r>
            <w:r w:rsidRPr="00940F07">
              <w:rPr>
                <w:rFonts w:ascii="Century Gothic" w:hAnsi="Century Gothic"/>
                <w:sz w:val="20"/>
                <w:szCs w:val="20"/>
              </w:rPr>
              <w:softHyphen/>
              <w:t xml:space="preserve"> Indexation d’angle avec 20 positions de verrouillage mini</w:t>
            </w:r>
            <w:r w:rsidRPr="00940F07">
              <w:rPr>
                <w:rFonts w:ascii="Century Gothic" w:hAnsi="Century Gothic"/>
                <w:sz w:val="20"/>
                <w:szCs w:val="20"/>
              </w:rPr>
              <w:br/>
              <w:t>- Vitesse de meule de diamond 4500 rpm au minimum</w:t>
            </w:r>
            <w:r w:rsidRPr="00940F07">
              <w:rPr>
                <w:rFonts w:ascii="Century Gothic" w:hAnsi="Century Gothic"/>
                <w:sz w:val="20"/>
                <w:szCs w:val="20"/>
              </w:rPr>
              <w:br/>
              <w:t xml:space="preserve">- Voyage porte-outil: 140 au minimum  </w:t>
            </w:r>
            <w:r w:rsidRPr="00940F07">
              <w:rPr>
                <w:rFonts w:ascii="Century Gothic" w:hAnsi="Century Gothic"/>
                <w:sz w:val="20"/>
                <w:szCs w:val="20"/>
              </w:rPr>
              <w:br/>
            </w:r>
            <w:r w:rsidRPr="00940F07">
              <w:rPr>
                <w:rFonts w:ascii="Century Gothic" w:hAnsi="Century Gothic"/>
                <w:sz w:val="20"/>
                <w:szCs w:val="20"/>
              </w:rPr>
              <w:softHyphen/>
              <w:t xml:space="preserve"> Puissance moteur : 360 W au minimum</w:t>
            </w:r>
            <w:r w:rsidRPr="00940F07">
              <w:rPr>
                <w:rFonts w:ascii="Century Gothic" w:hAnsi="Century Gothic"/>
                <w:sz w:val="20"/>
                <w:szCs w:val="20"/>
              </w:rPr>
              <w:br/>
            </w:r>
            <w:r w:rsidRPr="00940F07">
              <w:rPr>
                <w:rFonts w:ascii="Century Gothic" w:hAnsi="Century Gothic"/>
                <w:sz w:val="20"/>
                <w:szCs w:val="20"/>
              </w:rPr>
              <w:softHyphen/>
              <w:t xml:space="preserve"> Angle d'affûtage ajustable:vertical/face arrière ,meulage horizontal/conique ,Angles négatifs</w:t>
            </w:r>
            <w:r w:rsidRPr="00940F07">
              <w:rPr>
                <w:rFonts w:ascii="Century Gothic" w:hAnsi="Century Gothic"/>
                <w:sz w:val="20"/>
                <w:szCs w:val="20"/>
              </w:rPr>
              <w:br/>
            </w:r>
            <w:r w:rsidRPr="00940F07">
              <w:rPr>
                <w:rFonts w:ascii="Century Gothic" w:hAnsi="Century Gothic"/>
                <w:sz w:val="20"/>
                <w:szCs w:val="20"/>
              </w:rPr>
              <w:softHyphen/>
              <w:t xml:space="preserve"> Capacité outils de tour : jusqu’à 20 x 20 mm au minimum</w:t>
            </w:r>
            <w:r w:rsidRPr="00940F07">
              <w:rPr>
                <w:rFonts w:ascii="Century Gothic" w:hAnsi="Century Gothic"/>
                <w:sz w:val="20"/>
                <w:szCs w:val="20"/>
              </w:rPr>
              <w:br/>
            </w:r>
            <w:r w:rsidRPr="00940F07">
              <w:rPr>
                <w:rFonts w:ascii="Century Gothic" w:hAnsi="Century Gothic"/>
                <w:sz w:val="20"/>
                <w:szCs w:val="20"/>
              </w:rPr>
              <w:lastRenderedPageBreak/>
              <w:softHyphen/>
              <w:t xml:space="preserve"> Capacité de serrage : jusqu’à Ø 12 mm au minimum</w:t>
            </w:r>
            <w:r w:rsidRPr="00940F07">
              <w:rPr>
                <w:rFonts w:ascii="Century Gothic" w:hAnsi="Century Gothic"/>
                <w:sz w:val="20"/>
                <w:szCs w:val="20"/>
              </w:rPr>
              <w:br/>
              <w:t>Livrée avec:</w:t>
            </w:r>
            <w:r w:rsidRPr="00940F07">
              <w:rPr>
                <w:rFonts w:ascii="Century Gothic" w:hAnsi="Century Gothic"/>
                <w:sz w:val="20"/>
                <w:szCs w:val="20"/>
              </w:rPr>
              <w:br/>
              <w:t xml:space="preserve"> jeu de pinces de Ø 4 ,6, 8, 10, 12 mm</w:t>
            </w:r>
            <w:r w:rsidRPr="00940F07">
              <w:rPr>
                <w:rFonts w:ascii="Century Gothic" w:hAnsi="Century Gothic"/>
                <w:sz w:val="20"/>
                <w:szCs w:val="20"/>
              </w:rPr>
              <w:br/>
              <w:t>Meule boisseau diamantée</w:t>
            </w:r>
            <w:r w:rsidRPr="00940F07">
              <w:rPr>
                <w:rFonts w:ascii="Century Gothic" w:hAnsi="Century Gothic"/>
                <w:sz w:val="20"/>
                <w:szCs w:val="20"/>
              </w:rPr>
              <w:br/>
              <w:t xml:space="preserve">Dispositif d'affutage des outils de tour et foret hélicoidaux </w:t>
            </w:r>
            <w:r w:rsidRPr="00940F07">
              <w:rPr>
                <w:rFonts w:ascii="Century Gothic" w:hAnsi="Century Gothic"/>
                <w:sz w:val="20"/>
                <w:szCs w:val="20"/>
              </w:rPr>
              <w:br/>
              <w:t xml:space="preserve">Kit d'exploitation complet </w:t>
            </w:r>
            <w:r w:rsidRPr="00940F07">
              <w:rPr>
                <w:rFonts w:ascii="Century Gothic" w:hAnsi="Century Gothic"/>
                <w:sz w:val="20"/>
                <w:szCs w:val="20"/>
              </w:rPr>
              <w:br/>
              <w:t>Socle métallique</w:t>
            </w:r>
            <w:r w:rsidRPr="00940F07">
              <w:rPr>
                <w:rFonts w:ascii="Century Gothic" w:hAnsi="Century Gothic"/>
                <w:sz w:val="20"/>
                <w:szCs w:val="20"/>
              </w:rPr>
              <w:br/>
            </w:r>
            <w:r w:rsidRPr="00940F07">
              <w:rPr>
                <w:rFonts w:ascii="Century Gothic" w:hAnsi="Century Gothic"/>
                <w:sz w:val="20"/>
                <w:szCs w:val="20"/>
              </w:rPr>
              <w:softHyphen/>
              <w:t xml:space="preserve"> Manuel d’utilisation en langue Française ou à défaut en Anglais</w:t>
            </w:r>
          </w:p>
        </w:tc>
        <w:tc>
          <w:tcPr>
            <w:tcW w:w="1559" w:type="dxa"/>
            <w:shd w:val="clear" w:color="auto" w:fill="auto"/>
          </w:tcPr>
          <w:p w14:paraId="76F76EF9"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eastAsia="Calibri" w:hAnsi="Century Gothic"/>
                <w:b/>
                <w:sz w:val="18"/>
                <w:szCs w:val="18"/>
                <w:lang w:eastAsia="en-US" w:bidi="ar-MA"/>
              </w:rPr>
              <w:lastRenderedPageBreak/>
              <w:t>Marque :</w:t>
            </w:r>
          </w:p>
          <w:p w14:paraId="0D693BA6"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eastAsia="Calibri" w:hAnsi="Century Gothic"/>
                <w:b/>
                <w:sz w:val="18"/>
                <w:szCs w:val="18"/>
                <w:lang w:eastAsia="en-US" w:bidi="ar-MA"/>
              </w:rPr>
              <w:t>Référence :</w:t>
            </w:r>
          </w:p>
          <w:p w14:paraId="19220614"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eastAsia="Calibri" w:hAnsi="Century Gothic"/>
                <w:b/>
                <w:sz w:val="18"/>
                <w:szCs w:val="18"/>
                <w:lang w:eastAsia="en-US" w:bidi="ar-MA"/>
              </w:rPr>
              <w:t>Caractéristiques</w:t>
            </w:r>
          </w:p>
          <w:p w14:paraId="494FFEA3"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eastAsia="Calibri" w:hAnsi="Century Gothic"/>
                <w:b/>
                <w:sz w:val="18"/>
                <w:szCs w:val="18"/>
                <w:lang w:eastAsia="en-US" w:bidi="ar-MA"/>
              </w:rPr>
              <w:t>des fournitures</w:t>
            </w:r>
          </w:p>
          <w:p w14:paraId="1CE89719" w14:textId="77777777" w:rsidR="00BE007E" w:rsidRPr="003B5EB8" w:rsidRDefault="00BE007E" w:rsidP="00BE007E">
            <w:pPr>
              <w:widowControl w:val="0"/>
              <w:rPr>
                <w:rFonts w:ascii="Century Gothic" w:eastAsia="Calibri" w:hAnsi="Century Gothic"/>
                <w:b/>
                <w:sz w:val="18"/>
                <w:szCs w:val="18"/>
                <w:u w:val="single"/>
                <w:lang w:eastAsia="en-US"/>
              </w:rPr>
            </w:pPr>
            <w:r w:rsidRPr="003B5EB8">
              <w:rPr>
                <w:rFonts w:ascii="Century Gothic" w:eastAsia="Calibri" w:hAnsi="Century Gothic"/>
                <w:b/>
                <w:sz w:val="18"/>
                <w:szCs w:val="18"/>
                <w:lang w:eastAsia="en-US" w:bidi="ar-MA"/>
              </w:rPr>
              <w:t>proposées</w:t>
            </w:r>
          </w:p>
        </w:tc>
        <w:tc>
          <w:tcPr>
            <w:tcW w:w="1417" w:type="dxa"/>
            <w:shd w:val="clear" w:color="auto" w:fill="auto"/>
          </w:tcPr>
          <w:p w14:paraId="21F9526E" w14:textId="77777777" w:rsidR="00BE007E" w:rsidRPr="00940F07" w:rsidRDefault="00BE007E" w:rsidP="00BE007E">
            <w:pPr>
              <w:widowControl w:val="0"/>
              <w:rPr>
                <w:rFonts w:ascii="Century Gothic" w:eastAsia="Calibri" w:hAnsi="Century Gothic"/>
                <w:b/>
                <w:sz w:val="20"/>
                <w:szCs w:val="20"/>
                <w:u w:val="single"/>
                <w:lang w:eastAsia="en-US"/>
              </w:rPr>
            </w:pPr>
          </w:p>
        </w:tc>
      </w:tr>
      <w:tr w:rsidR="00BE007E" w:rsidRPr="00940F07" w14:paraId="4093CABC" w14:textId="77777777" w:rsidTr="003B5EB8">
        <w:trPr>
          <w:trHeight w:val="70"/>
        </w:trPr>
        <w:tc>
          <w:tcPr>
            <w:tcW w:w="733" w:type="dxa"/>
            <w:shd w:val="clear" w:color="auto" w:fill="auto"/>
            <w:vAlign w:val="center"/>
          </w:tcPr>
          <w:p w14:paraId="3966E80C" w14:textId="195C75F8" w:rsidR="00BE007E" w:rsidRPr="00940F07" w:rsidRDefault="00BE007E" w:rsidP="00BE007E">
            <w:pPr>
              <w:shd w:val="clear" w:color="auto" w:fill="FFFFFF"/>
              <w:jc w:val="center"/>
              <w:rPr>
                <w:rFonts w:ascii="Century Gothic" w:eastAsia="Calibri" w:hAnsi="Century Gothic"/>
                <w:color w:val="000000"/>
                <w:sz w:val="20"/>
                <w:szCs w:val="20"/>
                <w:lang w:eastAsia="en-US"/>
              </w:rPr>
            </w:pPr>
            <w:r w:rsidRPr="00940F07">
              <w:rPr>
                <w:rFonts w:ascii="Century Gothic" w:hAnsi="Century Gothic"/>
                <w:sz w:val="22"/>
                <w:szCs w:val="22"/>
              </w:rPr>
              <w:lastRenderedPageBreak/>
              <w:t>4</w:t>
            </w:r>
          </w:p>
        </w:tc>
        <w:tc>
          <w:tcPr>
            <w:tcW w:w="7235" w:type="dxa"/>
            <w:shd w:val="clear" w:color="auto" w:fill="auto"/>
            <w:vAlign w:val="center"/>
          </w:tcPr>
          <w:p w14:paraId="3BE0D4B9" w14:textId="0845C84E" w:rsidR="00BE007E" w:rsidRPr="00940F07" w:rsidRDefault="00BE007E" w:rsidP="00BE007E">
            <w:pPr>
              <w:shd w:val="clear" w:color="auto" w:fill="FFFFFF"/>
              <w:rPr>
                <w:rFonts w:ascii="Century Gothic" w:eastAsia="Calibri" w:hAnsi="Century Gothic"/>
                <w:color w:val="000000"/>
                <w:sz w:val="20"/>
                <w:szCs w:val="20"/>
                <w:lang w:eastAsia="en-US"/>
              </w:rPr>
            </w:pPr>
            <w:r w:rsidRPr="00940F07">
              <w:rPr>
                <w:rFonts w:ascii="Century Gothic" w:hAnsi="Century Gothic"/>
                <w:b/>
                <w:bCs/>
                <w:sz w:val="20"/>
                <w:szCs w:val="20"/>
                <w:u w:val="single"/>
              </w:rPr>
              <w:t>Touret à meuler sur socle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r>
            <w:r w:rsidRPr="00940F07">
              <w:rPr>
                <w:rFonts w:ascii="Century Gothic" w:hAnsi="Century Gothic"/>
                <w:sz w:val="20"/>
                <w:szCs w:val="20"/>
              </w:rPr>
              <w:softHyphen/>
              <w:t xml:space="preserve"> Touret à meuler sur socle métallique, équipé de 2 meules de Ø 300 mm au minimum et d’épaisseur 40 mm au minimum</w:t>
            </w:r>
            <w:r w:rsidRPr="00940F07">
              <w:rPr>
                <w:rFonts w:ascii="Century Gothic" w:hAnsi="Century Gothic"/>
                <w:sz w:val="20"/>
                <w:szCs w:val="20"/>
              </w:rPr>
              <w:br/>
            </w:r>
            <w:r w:rsidRPr="00940F07">
              <w:rPr>
                <w:rFonts w:ascii="Century Gothic" w:hAnsi="Century Gothic"/>
                <w:sz w:val="20"/>
                <w:szCs w:val="20"/>
              </w:rPr>
              <w:softHyphen/>
              <w:t xml:space="preserve"> Vitesse de rotation : 1450 tr/min au minimum</w:t>
            </w:r>
            <w:r w:rsidRPr="00940F07">
              <w:rPr>
                <w:rFonts w:ascii="Century Gothic" w:hAnsi="Century Gothic"/>
                <w:sz w:val="20"/>
                <w:szCs w:val="20"/>
              </w:rPr>
              <w:br/>
            </w:r>
            <w:r w:rsidRPr="00940F07">
              <w:rPr>
                <w:rFonts w:ascii="Century Gothic" w:hAnsi="Century Gothic"/>
                <w:sz w:val="20"/>
                <w:szCs w:val="20"/>
              </w:rPr>
              <w:softHyphen/>
              <w:t xml:space="preserve"> Puissance de moteur : 2 kW mini au minimum</w:t>
            </w:r>
            <w:r w:rsidRPr="00940F07">
              <w:rPr>
                <w:rFonts w:ascii="Century Gothic" w:hAnsi="Century Gothic"/>
                <w:sz w:val="20"/>
                <w:szCs w:val="20"/>
              </w:rPr>
              <w:br/>
            </w:r>
            <w:r w:rsidRPr="00940F07">
              <w:rPr>
                <w:rFonts w:ascii="Century Gothic" w:hAnsi="Century Gothic"/>
                <w:sz w:val="20"/>
                <w:szCs w:val="20"/>
              </w:rPr>
              <w:softHyphen/>
              <w:t xml:space="preserve"> Alimentation triphasée 380 V / 400 V</w:t>
            </w:r>
            <w:r w:rsidRPr="00940F07">
              <w:rPr>
                <w:rFonts w:ascii="Century Gothic" w:hAnsi="Century Gothic"/>
                <w:sz w:val="20"/>
                <w:szCs w:val="20"/>
              </w:rPr>
              <w:br/>
            </w:r>
            <w:r w:rsidRPr="00940F07">
              <w:rPr>
                <w:rFonts w:ascii="Century Gothic" w:hAnsi="Century Gothic"/>
                <w:sz w:val="20"/>
                <w:szCs w:val="20"/>
              </w:rPr>
              <w:softHyphen/>
              <w:t xml:space="preserve"> Chaque meule est équipée d’écran pare-étincelles en polycarbonate très résistant. </w:t>
            </w:r>
            <w:r w:rsidRPr="00940F07">
              <w:rPr>
                <w:rFonts w:ascii="Century Gothic" w:hAnsi="Century Gothic"/>
                <w:sz w:val="20"/>
                <w:szCs w:val="20"/>
              </w:rPr>
              <w:br/>
            </w:r>
            <w:r w:rsidRPr="00940F07">
              <w:rPr>
                <w:rFonts w:ascii="Century Gothic" w:hAnsi="Century Gothic"/>
                <w:sz w:val="20"/>
                <w:szCs w:val="20"/>
              </w:rPr>
              <w:softHyphen/>
              <w:t xml:space="preserve"> Arrêt d’urgence</w:t>
            </w:r>
            <w:r w:rsidRPr="00940F07">
              <w:rPr>
                <w:rFonts w:ascii="Century Gothic" w:hAnsi="Century Gothic"/>
                <w:sz w:val="20"/>
                <w:szCs w:val="20"/>
              </w:rPr>
              <w:br/>
            </w:r>
            <w:r w:rsidRPr="00940F07">
              <w:rPr>
                <w:rFonts w:ascii="Century Gothic" w:hAnsi="Century Gothic"/>
                <w:sz w:val="20"/>
                <w:szCs w:val="20"/>
              </w:rPr>
              <w:softHyphen/>
              <w:t xml:space="preserve"> Système d’aspiration de poussière </w:t>
            </w:r>
            <w:r w:rsidRPr="00940F07">
              <w:rPr>
                <w:rFonts w:ascii="Century Gothic" w:hAnsi="Century Gothic"/>
                <w:sz w:val="20"/>
                <w:szCs w:val="20"/>
              </w:rPr>
              <w:br/>
            </w:r>
            <w:r w:rsidRPr="00940F07">
              <w:rPr>
                <w:rFonts w:ascii="Century Gothic" w:hAnsi="Century Gothic"/>
                <w:sz w:val="20"/>
                <w:szCs w:val="20"/>
              </w:rPr>
              <w:softHyphen/>
              <w:t xml:space="preserve"> Manuel d’utilisation en langue Française ou à défaut en Anglais</w:t>
            </w:r>
          </w:p>
        </w:tc>
        <w:tc>
          <w:tcPr>
            <w:tcW w:w="1559" w:type="dxa"/>
            <w:shd w:val="clear" w:color="auto" w:fill="auto"/>
          </w:tcPr>
          <w:p w14:paraId="3B4D982C"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Marque :</w:t>
            </w:r>
          </w:p>
          <w:p w14:paraId="2AD39718"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Référence :</w:t>
            </w:r>
          </w:p>
          <w:p w14:paraId="125835A9"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Caractéristiques</w:t>
            </w:r>
          </w:p>
          <w:p w14:paraId="5D0F41E0"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Des fournitures</w:t>
            </w:r>
          </w:p>
          <w:p w14:paraId="2D5F1208"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hAnsi="Century Gothic"/>
                <w:b/>
                <w:sz w:val="18"/>
                <w:szCs w:val="18"/>
                <w:lang w:eastAsia="en-US" w:bidi="ar-MA"/>
              </w:rPr>
              <w:t>Proposées</w:t>
            </w:r>
          </w:p>
        </w:tc>
        <w:tc>
          <w:tcPr>
            <w:tcW w:w="1417" w:type="dxa"/>
            <w:shd w:val="clear" w:color="auto" w:fill="auto"/>
          </w:tcPr>
          <w:p w14:paraId="334386B6" w14:textId="77777777" w:rsidR="00BE007E" w:rsidRPr="00940F07" w:rsidRDefault="00BE007E" w:rsidP="00BE007E">
            <w:pPr>
              <w:widowControl w:val="0"/>
              <w:rPr>
                <w:rFonts w:ascii="Century Gothic" w:eastAsia="Calibri" w:hAnsi="Century Gothic"/>
                <w:b/>
                <w:sz w:val="20"/>
                <w:szCs w:val="20"/>
                <w:u w:val="single"/>
                <w:lang w:eastAsia="en-US"/>
              </w:rPr>
            </w:pPr>
          </w:p>
        </w:tc>
      </w:tr>
      <w:tr w:rsidR="00BE007E" w:rsidRPr="00940F07" w14:paraId="36EFB751" w14:textId="77777777" w:rsidTr="003B5EB8">
        <w:trPr>
          <w:trHeight w:val="70"/>
        </w:trPr>
        <w:tc>
          <w:tcPr>
            <w:tcW w:w="733" w:type="dxa"/>
            <w:shd w:val="clear" w:color="auto" w:fill="auto"/>
            <w:vAlign w:val="center"/>
          </w:tcPr>
          <w:p w14:paraId="00D5673E" w14:textId="77777777" w:rsidR="00BE007E" w:rsidRPr="00940F07" w:rsidRDefault="00BE007E" w:rsidP="00BE007E">
            <w:pPr>
              <w:shd w:val="clear" w:color="auto" w:fill="FFFFFF"/>
              <w:jc w:val="center"/>
              <w:rPr>
                <w:rFonts w:ascii="Century Gothic" w:eastAsia="Calibri" w:hAnsi="Century Gothic"/>
                <w:color w:val="000000"/>
                <w:sz w:val="20"/>
                <w:szCs w:val="20"/>
                <w:lang w:eastAsia="en-US"/>
              </w:rPr>
            </w:pPr>
            <w:r w:rsidRPr="00940F07">
              <w:rPr>
                <w:rFonts w:ascii="Century Gothic" w:hAnsi="Century Gothic"/>
                <w:sz w:val="22"/>
                <w:szCs w:val="22"/>
              </w:rPr>
              <w:t>5</w:t>
            </w:r>
          </w:p>
        </w:tc>
        <w:tc>
          <w:tcPr>
            <w:tcW w:w="7235" w:type="dxa"/>
            <w:shd w:val="clear" w:color="auto" w:fill="auto"/>
            <w:vAlign w:val="center"/>
          </w:tcPr>
          <w:p w14:paraId="15E659F1" w14:textId="77777777" w:rsidR="00BE007E" w:rsidRPr="00940F07" w:rsidDel="00BE007E" w:rsidRDefault="00BE007E" w:rsidP="00BE007E">
            <w:pPr>
              <w:shd w:val="clear" w:color="auto" w:fill="FFFFFF"/>
              <w:rPr>
                <w:rFonts w:ascii="Century Gothic" w:eastAsia="Calibri" w:hAnsi="Century Gothic"/>
                <w:color w:val="000000"/>
                <w:sz w:val="20"/>
                <w:szCs w:val="20"/>
                <w:lang w:eastAsia="en-US"/>
              </w:rPr>
            </w:pPr>
            <w:r w:rsidRPr="00940F07">
              <w:rPr>
                <w:rFonts w:ascii="Century Gothic" w:hAnsi="Century Gothic"/>
                <w:b/>
                <w:bCs/>
                <w:sz w:val="20"/>
                <w:szCs w:val="20"/>
                <w:u w:val="single"/>
              </w:rPr>
              <w:t>Perceuse à colonne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r>
            <w:r w:rsidRPr="00940F07">
              <w:rPr>
                <w:rFonts w:ascii="Century Gothic" w:hAnsi="Century Gothic"/>
                <w:sz w:val="20"/>
                <w:szCs w:val="20"/>
              </w:rPr>
              <w:softHyphen/>
              <w:t xml:space="preserve"> Puissance moteur 2.2 kW</w:t>
            </w:r>
            <w:r w:rsidRPr="00940F07">
              <w:rPr>
                <w:rFonts w:ascii="Century Gothic" w:hAnsi="Century Gothic"/>
                <w:sz w:val="20"/>
                <w:szCs w:val="20"/>
              </w:rPr>
              <w:br/>
            </w:r>
            <w:r w:rsidRPr="00940F07">
              <w:rPr>
                <w:rFonts w:ascii="Century Gothic" w:hAnsi="Century Gothic"/>
                <w:sz w:val="20"/>
                <w:szCs w:val="20"/>
              </w:rPr>
              <w:softHyphen/>
              <w:t xml:space="preserve"> Alimentation triphasée 380 V / 400 V – 50 Hz</w:t>
            </w:r>
            <w:r w:rsidRPr="00940F07">
              <w:rPr>
                <w:rFonts w:ascii="Century Gothic" w:hAnsi="Century Gothic"/>
                <w:sz w:val="20"/>
                <w:szCs w:val="20"/>
              </w:rPr>
              <w:br/>
            </w:r>
            <w:r w:rsidRPr="00940F07">
              <w:rPr>
                <w:rFonts w:ascii="Century Gothic" w:hAnsi="Century Gothic"/>
                <w:sz w:val="20"/>
                <w:szCs w:val="20"/>
              </w:rPr>
              <w:softHyphen/>
              <w:t xml:space="preserve"> Capacité de perçage dans l'acier S235 JR : Ø 30 mm au minimum sur acier S235</w:t>
            </w:r>
            <w:r w:rsidRPr="00940F07">
              <w:rPr>
                <w:rFonts w:ascii="Century Gothic" w:hAnsi="Century Gothic"/>
                <w:sz w:val="20"/>
                <w:szCs w:val="20"/>
              </w:rPr>
              <w:br/>
            </w:r>
            <w:r w:rsidRPr="00940F07">
              <w:rPr>
                <w:rFonts w:ascii="Century Gothic" w:hAnsi="Century Gothic"/>
                <w:sz w:val="20"/>
                <w:szCs w:val="20"/>
              </w:rPr>
              <w:softHyphen/>
              <w:t xml:space="preserve"> Cône Morse de broche CM 3 au minimum</w:t>
            </w:r>
            <w:r w:rsidRPr="00940F07">
              <w:rPr>
                <w:rFonts w:ascii="Century Gothic" w:hAnsi="Century Gothic"/>
                <w:sz w:val="20"/>
                <w:szCs w:val="20"/>
              </w:rPr>
              <w:br/>
            </w:r>
            <w:r w:rsidRPr="00940F07">
              <w:rPr>
                <w:rFonts w:ascii="Century Gothic" w:hAnsi="Century Gothic"/>
                <w:sz w:val="20"/>
                <w:szCs w:val="20"/>
              </w:rPr>
              <w:softHyphen/>
              <w:t xml:space="preserve"> Course du mandrin 120 mm au minimum</w:t>
            </w:r>
            <w:r w:rsidRPr="00940F07">
              <w:rPr>
                <w:rFonts w:ascii="Century Gothic" w:hAnsi="Century Gothic"/>
                <w:sz w:val="20"/>
                <w:szCs w:val="20"/>
              </w:rPr>
              <w:br/>
            </w:r>
            <w:r w:rsidRPr="00940F07">
              <w:rPr>
                <w:rFonts w:ascii="Century Gothic" w:hAnsi="Century Gothic"/>
                <w:sz w:val="20"/>
                <w:szCs w:val="20"/>
              </w:rPr>
              <w:softHyphen/>
              <w:t xml:space="preserve"> Vitesses de broche maximale : 2000 tr/mn au minimum</w:t>
            </w:r>
            <w:r w:rsidRPr="00940F07">
              <w:rPr>
                <w:rFonts w:ascii="Century Gothic" w:hAnsi="Century Gothic"/>
                <w:sz w:val="20"/>
                <w:szCs w:val="20"/>
              </w:rPr>
              <w:br/>
            </w:r>
            <w:r w:rsidRPr="00940F07">
              <w:rPr>
                <w:rFonts w:ascii="Century Gothic" w:hAnsi="Century Gothic"/>
                <w:sz w:val="20"/>
                <w:szCs w:val="20"/>
              </w:rPr>
              <w:softHyphen/>
              <w:t xml:space="preserve"> Orientation de la table 360°</w:t>
            </w:r>
            <w:r w:rsidRPr="00940F07">
              <w:rPr>
                <w:rFonts w:ascii="Century Gothic" w:hAnsi="Century Gothic"/>
                <w:sz w:val="20"/>
                <w:szCs w:val="20"/>
              </w:rPr>
              <w:br/>
            </w:r>
            <w:r w:rsidRPr="00940F07">
              <w:rPr>
                <w:rFonts w:ascii="Century Gothic" w:hAnsi="Century Gothic"/>
                <w:sz w:val="20"/>
                <w:szCs w:val="20"/>
              </w:rPr>
              <w:softHyphen/>
              <w:t xml:space="preserve"> Distance broche – table (max.)  780 mm au minimum</w:t>
            </w:r>
            <w:r w:rsidRPr="00940F07">
              <w:rPr>
                <w:rFonts w:ascii="Century Gothic" w:hAnsi="Century Gothic"/>
                <w:sz w:val="20"/>
                <w:szCs w:val="20"/>
              </w:rPr>
              <w:br/>
            </w:r>
            <w:r w:rsidRPr="00940F07">
              <w:rPr>
                <w:rFonts w:ascii="Century Gothic" w:hAnsi="Century Gothic"/>
                <w:sz w:val="20"/>
                <w:szCs w:val="20"/>
              </w:rPr>
              <w:softHyphen/>
              <w:t xml:space="preserve"> Diamètre de la colonne Ø 110 mm au minimum</w:t>
            </w:r>
            <w:r w:rsidRPr="00940F07">
              <w:rPr>
                <w:rFonts w:ascii="Century Gothic" w:hAnsi="Century Gothic"/>
                <w:sz w:val="20"/>
                <w:szCs w:val="20"/>
              </w:rPr>
              <w:br/>
              <w:t>Accessoires inclus comprenant :</w:t>
            </w:r>
            <w:r w:rsidRPr="00940F07">
              <w:rPr>
                <w:rFonts w:ascii="Century Gothic" w:hAnsi="Century Gothic"/>
                <w:sz w:val="20"/>
                <w:szCs w:val="20"/>
              </w:rPr>
              <w:br/>
            </w:r>
            <w:r w:rsidRPr="00940F07">
              <w:rPr>
                <w:rFonts w:ascii="Century Gothic" w:hAnsi="Century Gothic"/>
                <w:sz w:val="20"/>
                <w:szCs w:val="20"/>
              </w:rPr>
              <w:softHyphen/>
              <w:t xml:space="preserve"> Etau à mors parallèles ouverture 120 mm Au minimum</w:t>
            </w:r>
            <w:r w:rsidRPr="00940F07">
              <w:rPr>
                <w:rFonts w:ascii="Century Gothic" w:hAnsi="Century Gothic"/>
                <w:sz w:val="20"/>
                <w:szCs w:val="20"/>
              </w:rPr>
              <w:br/>
            </w:r>
            <w:r w:rsidRPr="00940F07">
              <w:rPr>
                <w:rFonts w:ascii="Century Gothic" w:hAnsi="Century Gothic"/>
                <w:sz w:val="20"/>
                <w:szCs w:val="20"/>
              </w:rPr>
              <w:softHyphen/>
              <w:t xml:space="preserve"> Mandrin à serrage rapide</w:t>
            </w:r>
            <w:r w:rsidRPr="00940F07">
              <w:rPr>
                <w:rFonts w:ascii="Century Gothic" w:hAnsi="Century Gothic"/>
                <w:sz w:val="20"/>
                <w:szCs w:val="20"/>
              </w:rPr>
              <w:br/>
            </w:r>
            <w:r w:rsidRPr="00940F07">
              <w:rPr>
                <w:rFonts w:ascii="Century Gothic" w:hAnsi="Century Gothic"/>
                <w:sz w:val="20"/>
                <w:szCs w:val="20"/>
              </w:rPr>
              <w:softHyphen/>
              <w:t xml:space="preserve"> Clef, outillage et manivelles de service</w:t>
            </w:r>
            <w:r w:rsidRPr="00940F07">
              <w:rPr>
                <w:rFonts w:ascii="Century Gothic" w:hAnsi="Century Gothic"/>
                <w:sz w:val="20"/>
                <w:szCs w:val="20"/>
              </w:rPr>
              <w:br/>
              <w:t>Manuel d’utilisation en langue Française ou à défaut en Anglais.</w:t>
            </w:r>
            <w:r w:rsidRPr="00940F07">
              <w:rPr>
                <w:rFonts w:ascii="Century Gothic" w:hAnsi="Century Gothic"/>
                <w:sz w:val="20"/>
                <w:szCs w:val="20"/>
              </w:rPr>
              <w:br/>
              <w:t>Nota : tous les accessoires doivent être compatibles avec la machine</w:t>
            </w:r>
          </w:p>
        </w:tc>
        <w:tc>
          <w:tcPr>
            <w:tcW w:w="1559" w:type="dxa"/>
            <w:shd w:val="clear" w:color="auto" w:fill="auto"/>
          </w:tcPr>
          <w:p w14:paraId="411530AB"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eastAsia="Calibri" w:hAnsi="Century Gothic"/>
                <w:b/>
                <w:sz w:val="18"/>
                <w:szCs w:val="18"/>
                <w:lang w:eastAsia="en-US" w:bidi="ar-MA"/>
              </w:rPr>
              <w:t>Marque :</w:t>
            </w:r>
          </w:p>
          <w:p w14:paraId="64F8E55A"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eastAsia="Calibri" w:hAnsi="Century Gothic"/>
                <w:b/>
                <w:sz w:val="18"/>
                <w:szCs w:val="18"/>
                <w:lang w:eastAsia="en-US" w:bidi="ar-MA"/>
              </w:rPr>
              <w:t>Référence :</w:t>
            </w:r>
          </w:p>
          <w:p w14:paraId="3B838BF5"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eastAsia="Calibri" w:hAnsi="Century Gothic"/>
                <w:b/>
                <w:sz w:val="18"/>
                <w:szCs w:val="18"/>
                <w:lang w:eastAsia="en-US" w:bidi="ar-MA"/>
              </w:rPr>
              <w:t>Caractéristiques</w:t>
            </w:r>
          </w:p>
          <w:p w14:paraId="409CFCD0"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eastAsia="Calibri" w:hAnsi="Century Gothic"/>
                <w:b/>
                <w:sz w:val="18"/>
                <w:szCs w:val="18"/>
                <w:lang w:eastAsia="en-US" w:bidi="ar-MA"/>
              </w:rPr>
              <w:t>des fournitures</w:t>
            </w:r>
          </w:p>
          <w:p w14:paraId="619B83FD"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eastAsia="Calibri" w:hAnsi="Century Gothic"/>
                <w:b/>
                <w:sz w:val="18"/>
                <w:szCs w:val="18"/>
                <w:lang w:eastAsia="en-US" w:bidi="ar-MA"/>
              </w:rPr>
              <w:t>proposées</w:t>
            </w:r>
          </w:p>
        </w:tc>
        <w:tc>
          <w:tcPr>
            <w:tcW w:w="1417" w:type="dxa"/>
            <w:shd w:val="clear" w:color="auto" w:fill="auto"/>
          </w:tcPr>
          <w:p w14:paraId="2623653E" w14:textId="77777777" w:rsidR="00BE007E" w:rsidRPr="00940F07" w:rsidRDefault="00BE007E" w:rsidP="00BE007E">
            <w:pPr>
              <w:widowControl w:val="0"/>
              <w:rPr>
                <w:rFonts w:ascii="Century Gothic" w:eastAsia="Calibri" w:hAnsi="Century Gothic"/>
                <w:b/>
                <w:sz w:val="20"/>
                <w:szCs w:val="20"/>
                <w:u w:val="single"/>
                <w:lang w:eastAsia="en-US"/>
              </w:rPr>
            </w:pPr>
          </w:p>
        </w:tc>
      </w:tr>
      <w:tr w:rsidR="00BE007E" w:rsidRPr="00940F07" w14:paraId="225C7073" w14:textId="77777777" w:rsidTr="003B5EB8">
        <w:trPr>
          <w:trHeight w:val="70"/>
        </w:trPr>
        <w:tc>
          <w:tcPr>
            <w:tcW w:w="733" w:type="dxa"/>
            <w:shd w:val="clear" w:color="auto" w:fill="auto"/>
            <w:vAlign w:val="center"/>
          </w:tcPr>
          <w:p w14:paraId="25587652" w14:textId="77777777" w:rsidR="00BE007E" w:rsidRPr="00940F07" w:rsidRDefault="00BE007E" w:rsidP="00BE007E">
            <w:pPr>
              <w:shd w:val="clear" w:color="auto" w:fill="FFFFFF"/>
              <w:jc w:val="center"/>
              <w:rPr>
                <w:rFonts w:ascii="Century Gothic" w:eastAsia="Calibri" w:hAnsi="Century Gothic"/>
                <w:color w:val="000000"/>
                <w:sz w:val="20"/>
                <w:szCs w:val="20"/>
                <w:lang w:eastAsia="en-US"/>
              </w:rPr>
            </w:pPr>
            <w:r w:rsidRPr="00940F07">
              <w:rPr>
                <w:rFonts w:ascii="Century Gothic" w:hAnsi="Century Gothic"/>
                <w:sz w:val="22"/>
                <w:szCs w:val="22"/>
              </w:rPr>
              <w:t>6</w:t>
            </w:r>
          </w:p>
        </w:tc>
        <w:tc>
          <w:tcPr>
            <w:tcW w:w="7235" w:type="dxa"/>
            <w:shd w:val="clear" w:color="auto" w:fill="auto"/>
            <w:vAlign w:val="center"/>
          </w:tcPr>
          <w:p w14:paraId="4DBFDDBD" w14:textId="77777777" w:rsidR="00BE007E" w:rsidRPr="00940F07" w:rsidDel="00BE007E" w:rsidRDefault="00BE007E" w:rsidP="00BE007E">
            <w:pPr>
              <w:shd w:val="clear" w:color="auto" w:fill="FFFFFF"/>
              <w:rPr>
                <w:rFonts w:ascii="Century Gothic" w:eastAsia="Calibri" w:hAnsi="Century Gothic"/>
                <w:color w:val="000000"/>
                <w:sz w:val="20"/>
                <w:szCs w:val="20"/>
                <w:lang w:eastAsia="en-US"/>
              </w:rPr>
            </w:pPr>
            <w:r w:rsidRPr="00940F07">
              <w:rPr>
                <w:rFonts w:ascii="Century Gothic" w:hAnsi="Century Gothic"/>
                <w:b/>
                <w:bCs/>
                <w:sz w:val="20"/>
                <w:szCs w:val="20"/>
                <w:u w:val="single"/>
              </w:rPr>
              <w:t>Scie mécanique à ruban horizontale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r>
            <w:r w:rsidRPr="00940F07">
              <w:rPr>
                <w:rFonts w:ascii="Century Gothic" w:hAnsi="Century Gothic"/>
                <w:sz w:val="20"/>
                <w:szCs w:val="20"/>
              </w:rPr>
              <w:softHyphen/>
              <w:t xml:space="preserve"> Ruban standard : 2480 x 27 x 0,9 mm +/- 5% </w:t>
            </w:r>
            <w:r w:rsidRPr="00940F07">
              <w:rPr>
                <w:rFonts w:ascii="Century Gothic" w:hAnsi="Century Gothic"/>
                <w:sz w:val="20"/>
                <w:szCs w:val="20"/>
              </w:rPr>
              <w:br/>
            </w:r>
            <w:r w:rsidRPr="00940F07">
              <w:rPr>
                <w:rFonts w:ascii="Century Gothic" w:hAnsi="Century Gothic"/>
                <w:sz w:val="20"/>
                <w:szCs w:val="20"/>
              </w:rPr>
              <w:softHyphen/>
              <w:t xml:space="preserve"> Coupe :de 0° à 60 ° au minimum</w:t>
            </w:r>
            <w:r w:rsidRPr="00940F07">
              <w:rPr>
                <w:rFonts w:ascii="Century Gothic" w:hAnsi="Century Gothic"/>
                <w:sz w:val="20"/>
                <w:szCs w:val="20"/>
              </w:rPr>
              <w:br/>
            </w:r>
            <w:r w:rsidRPr="00940F07">
              <w:rPr>
                <w:rFonts w:ascii="Century Gothic" w:hAnsi="Century Gothic"/>
                <w:sz w:val="20"/>
                <w:szCs w:val="20"/>
              </w:rPr>
              <w:softHyphen/>
              <w:t xml:space="preserve"> Capacité de coupe à 0° (rond plein ) 200 mm mini</w:t>
            </w:r>
            <w:r w:rsidRPr="00940F07">
              <w:rPr>
                <w:rFonts w:ascii="Century Gothic" w:hAnsi="Century Gothic"/>
                <w:sz w:val="20"/>
                <w:szCs w:val="20"/>
              </w:rPr>
              <w:br/>
            </w:r>
            <w:r w:rsidRPr="00940F07">
              <w:rPr>
                <w:rFonts w:ascii="Century Gothic" w:hAnsi="Century Gothic"/>
                <w:sz w:val="20"/>
                <w:szCs w:val="20"/>
              </w:rPr>
              <w:softHyphen/>
              <w:t xml:space="preserve"> Alimentation triphasée 380 V / 400 V – 50 Hz</w:t>
            </w:r>
            <w:r w:rsidRPr="00940F07">
              <w:rPr>
                <w:rFonts w:ascii="Century Gothic" w:hAnsi="Century Gothic"/>
                <w:sz w:val="20"/>
                <w:szCs w:val="20"/>
              </w:rPr>
              <w:br/>
            </w:r>
            <w:r w:rsidRPr="00940F07">
              <w:rPr>
                <w:rFonts w:ascii="Century Gothic" w:hAnsi="Century Gothic"/>
                <w:sz w:val="20"/>
                <w:szCs w:val="20"/>
              </w:rPr>
              <w:softHyphen/>
              <w:t xml:space="preserve"> Deux vitesses de coupe au minimum</w:t>
            </w:r>
            <w:r w:rsidRPr="00940F07">
              <w:rPr>
                <w:rFonts w:ascii="Century Gothic" w:hAnsi="Century Gothic"/>
                <w:sz w:val="20"/>
                <w:szCs w:val="20"/>
              </w:rPr>
              <w:br/>
            </w:r>
            <w:r w:rsidRPr="00940F07">
              <w:rPr>
                <w:rFonts w:ascii="Century Gothic" w:hAnsi="Century Gothic"/>
                <w:sz w:val="20"/>
                <w:szCs w:val="20"/>
              </w:rPr>
              <w:softHyphen/>
              <w:t xml:space="preserve"> Etau à serrage rapide</w:t>
            </w:r>
            <w:r w:rsidRPr="00940F07">
              <w:rPr>
                <w:rFonts w:ascii="Century Gothic" w:hAnsi="Century Gothic"/>
                <w:sz w:val="20"/>
                <w:szCs w:val="20"/>
              </w:rPr>
              <w:br/>
            </w:r>
            <w:r w:rsidRPr="00940F07">
              <w:rPr>
                <w:rFonts w:ascii="Century Gothic" w:hAnsi="Century Gothic"/>
                <w:sz w:val="20"/>
                <w:szCs w:val="20"/>
              </w:rPr>
              <w:softHyphen/>
              <w:t xml:space="preserve"> Dispositif d'arrosage</w:t>
            </w:r>
            <w:r w:rsidRPr="00940F07">
              <w:rPr>
                <w:rFonts w:ascii="Century Gothic" w:hAnsi="Century Gothic"/>
                <w:sz w:val="20"/>
                <w:szCs w:val="20"/>
              </w:rPr>
              <w:br/>
              <w:t>- Un syesteme de rappel de tête</w:t>
            </w:r>
            <w:r w:rsidRPr="00940F07">
              <w:rPr>
                <w:rFonts w:ascii="Century Gothic" w:hAnsi="Century Gothic"/>
                <w:sz w:val="20"/>
                <w:szCs w:val="20"/>
              </w:rPr>
              <w:br/>
              <w:t xml:space="preserve">- Tables à rouleaux d’amenage de barres de 6m avec capacité de chargement de 700 kg au miniumum </w:t>
            </w:r>
            <w:r w:rsidRPr="00940F07">
              <w:rPr>
                <w:rFonts w:ascii="Century Gothic" w:hAnsi="Century Gothic"/>
                <w:sz w:val="20"/>
                <w:szCs w:val="20"/>
              </w:rPr>
              <w:br/>
            </w:r>
            <w:r w:rsidRPr="00940F07">
              <w:rPr>
                <w:rFonts w:ascii="Century Gothic" w:hAnsi="Century Gothic"/>
                <w:sz w:val="20"/>
                <w:szCs w:val="20"/>
              </w:rPr>
              <w:softHyphen/>
              <w:t xml:space="preserve"> Arrêt d’urgence </w:t>
            </w:r>
            <w:r w:rsidRPr="00940F07">
              <w:rPr>
                <w:rFonts w:ascii="Century Gothic" w:hAnsi="Century Gothic"/>
                <w:sz w:val="20"/>
                <w:szCs w:val="20"/>
              </w:rPr>
              <w:br/>
            </w:r>
            <w:r w:rsidRPr="00940F07">
              <w:rPr>
                <w:rFonts w:ascii="Century Gothic" w:hAnsi="Century Gothic"/>
                <w:sz w:val="20"/>
                <w:szCs w:val="20"/>
              </w:rPr>
              <w:softHyphen/>
              <w:t xml:space="preserve"> Manuel d’utilisation en langue Française ou à défaut en Anglais.</w:t>
            </w:r>
            <w:r w:rsidRPr="00940F07">
              <w:rPr>
                <w:rFonts w:ascii="Century Gothic" w:hAnsi="Century Gothic"/>
                <w:sz w:val="20"/>
                <w:szCs w:val="20"/>
              </w:rPr>
              <w:br/>
              <w:t>Nota : tous les accessoires doivent être compatibles avec la machine</w:t>
            </w:r>
            <w:r w:rsidRPr="00940F07">
              <w:rPr>
                <w:rFonts w:ascii="Century Gothic" w:hAnsi="Century Gothic"/>
                <w:sz w:val="20"/>
                <w:szCs w:val="20"/>
              </w:rPr>
              <w:br/>
              <w:t xml:space="preserve">- Installation et mise en service de la machine selon les normes en vigueur, intégrant éventuellement la fourniture et la mise en place de </w:t>
            </w:r>
            <w:r w:rsidRPr="00940F07">
              <w:rPr>
                <w:rFonts w:ascii="Century Gothic" w:hAnsi="Century Gothic"/>
                <w:sz w:val="20"/>
                <w:szCs w:val="20"/>
              </w:rPr>
              <w:lastRenderedPageBreak/>
              <w:t>boite au sol étanche avec prise électricité appropriée.</w:t>
            </w:r>
            <w:r w:rsidRPr="00940F07">
              <w:rPr>
                <w:rFonts w:ascii="Century Gothic" w:hAnsi="Century Gothic"/>
                <w:sz w:val="20"/>
                <w:szCs w:val="20"/>
              </w:rPr>
              <w:br/>
              <w:t>- Formation : Pour un groupe de formateur. Matière d'œuvre à la charge du fournisseur.</w:t>
            </w:r>
          </w:p>
        </w:tc>
        <w:tc>
          <w:tcPr>
            <w:tcW w:w="1559" w:type="dxa"/>
            <w:shd w:val="clear" w:color="auto" w:fill="auto"/>
          </w:tcPr>
          <w:p w14:paraId="54AA6D1B"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lastRenderedPageBreak/>
              <w:t>Marque :</w:t>
            </w:r>
          </w:p>
          <w:p w14:paraId="29288FA8"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Référence :</w:t>
            </w:r>
          </w:p>
          <w:p w14:paraId="141BFA9F"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Caractéristiques</w:t>
            </w:r>
          </w:p>
          <w:p w14:paraId="106A7065"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Des fournitures</w:t>
            </w:r>
          </w:p>
          <w:p w14:paraId="5E6682DE"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Proposées</w:t>
            </w:r>
          </w:p>
        </w:tc>
        <w:tc>
          <w:tcPr>
            <w:tcW w:w="1417" w:type="dxa"/>
            <w:shd w:val="clear" w:color="auto" w:fill="auto"/>
          </w:tcPr>
          <w:p w14:paraId="1DB776FC" w14:textId="77777777" w:rsidR="00BE007E" w:rsidRPr="00940F07" w:rsidRDefault="00BE007E" w:rsidP="00BE007E">
            <w:pPr>
              <w:widowControl w:val="0"/>
              <w:rPr>
                <w:rFonts w:ascii="Century Gothic" w:eastAsia="Calibri" w:hAnsi="Century Gothic"/>
                <w:b/>
                <w:sz w:val="20"/>
                <w:szCs w:val="20"/>
                <w:u w:val="single"/>
                <w:lang w:eastAsia="en-US"/>
              </w:rPr>
            </w:pPr>
          </w:p>
        </w:tc>
      </w:tr>
      <w:tr w:rsidR="00BE007E" w:rsidRPr="00940F07" w14:paraId="35C7E7D3" w14:textId="77777777" w:rsidTr="003B5EB8">
        <w:trPr>
          <w:trHeight w:val="70"/>
        </w:trPr>
        <w:tc>
          <w:tcPr>
            <w:tcW w:w="733" w:type="dxa"/>
            <w:shd w:val="clear" w:color="auto" w:fill="auto"/>
            <w:vAlign w:val="center"/>
          </w:tcPr>
          <w:p w14:paraId="4F52A985" w14:textId="77777777" w:rsidR="00BE007E" w:rsidRPr="00940F07" w:rsidRDefault="00BE007E" w:rsidP="00BE007E">
            <w:pPr>
              <w:shd w:val="clear" w:color="auto" w:fill="FFFFFF"/>
              <w:jc w:val="center"/>
              <w:rPr>
                <w:rFonts w:ascii="Century Gothic" w:eastAsia="Calibri" w:hAnsi="Century Gothic"/>
                <w:color w:val="000000"/>
                <w:sz w:val="20"/>
                <w:szCs w:val="20"/>
                <w:lang w:eastAsia="en-US"/>
              </w:rPr>
            </w:pPr>
            <w:r w:rsidRPr="00940F07">
              <w:rPr>
                <w:rFonts w:ascii="Century Gothic" w:hAnsi="Century Gothic"/>
                <w:sz w:val="22"/>
                <w:szCs w:val="22"/>
              </w:rPr>
              <w:lastRenderedPageBreak/>
              <w:t>7</w:t>
            </w:r>
          </w:p>
        </w:tc>
        <w:tc>
          <w:tcPr>
            <w:tcW w:w="7235" w:type="dxa"/>
            <w:shd w:val="clear" w:color="auto" w:fill="auto"/>
            <w:vAlign w:val="center"/>
          </w:tcPr>
          <w:p w14:paraId="313E2092" w14:textId="77777777" w:rsidR="00BE007E" w:rsidRPr="00940F07" w:rsidDel="00BE007E" w:rsidRDefault="00BE007E" w:rsidP="00BE007E">
            <w:pPr>
              <w:shd w:val="clear" w:color="auto" w:fill="FFFFFF"/>
              <w:rPr>
                <w:rFonts w:ascii="Century Gothic" w:eastAsia="Calibri" w:hAnsi="Century Gothic"/>
                <w:color w:val="000000"/>
                <w:sz w:val="20"/>
                <w:szCs w:val="20"/>
                <w:lang w:eastAsia="en-US"/>
              </w:rPr>
            </w:pPr>
            <w:r w:rsidRPr="00940F07">
              <w:rPr>
                <w:rFonts w:ascii="Century Gothic" w:hAnsi="Century Gothic"/>
                <w:b/>
                <w:bCs/>
                <w:sz w:val="20"/>
                <w:szCs w:val="20"/>
                <w:u w:val="single"/>
              </w:rPr>
              <w:t>Presse hydraulique manuelle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r>
            <w:r w:rsidRPr="00940F07">
              <w:rPr>
                <w:rFonts w:ascii="Century Gothic" w:hAnsi="Century Gothic"/>
                <w:sz w:val="20"/>
                <w:szCs w:val="20"/>
              </w:rPr>
              <w:softHyphen/>
              <w:t xml:space="preserve"> Capacité : 40 Tonnes au minimum</w:t>
            </w:r>
            <w:r w:rsidRPr="00940F07">
              <w:rPr>
                <w:rFonts w:ascii="Century Gothic" w:hAnsi="Century Gothic"/>
                <w:sz w:val="20"/>
                <w:szCs w:val="20"/>
              </w:rPr>
              <w:br/>
            </w:r>
            <w:r w:rsidRPr="00940F07">
              <w:rPr>
                <w:rFonts w:ascii="Century Gothic" w:hAnsi="Century Gothic"/>
                <w:sz w:val="20"/>
                <w:szCs w:val="20"/>
              </w:rPr>
              <w:softHyphen/>
              <w:t xml:space="preserve"> Course vérin : 150 mm au minimum</w:t>
            </w:r>
            <w:r w:rsidRPr="00940F07">
              <w:rPr>
                <w:rFonts w:ascii="Century Gothic" w:hAnsi="Century Gothic"/>
                <w:sz w:val="20"/>
                <w:szCs w:val="20"/>
              </w:rPr>
              <w:br/>
            </w:r>
            <w:r w:rsidRPr="00940F07">
              <w:rPr>
                <w:rFonts w:ascii="Century Gothic" w:hAnsi="Century Gothic"/>
                <w:sz w:val="20"/>
                <w:szCs w:val="20"/>
              </w:rPr>
              <w:softHyphen/>
              <w:t xml:space="preserve"> Retour piston automatique</w:t>
            </w:r>
            <w:r w:rsidRPr="00940F07">
              <w:rPr>
                <w:rFonts w:ascii="Century Gothic" w:hAnsi="Century Gothic"/>
                <w:sz w:val="20"/>
                <w:szCs w:val="20"/>
              </w:rPr>
              <w:br/>
            </w:r>
            <w:r w:rsidRPr="00940F07">
              <w:rPr>
                <w:rFonts w:ascii="Century Gothic" w:hAnsi="Century Gothic"/>
                <w:sz w:val="20"/>
                <w:szCs w:val="20"/>
              </w:rPr>
              <w:softHyphen/>
              <w:t xml:space="preserve"> Pompe manuelle ou à pied</w:t>
            </w:r>
            <w:r w:rsidRPr="00940F07">
              <w:rPr>
                <w:rFonts w:ascii="Century Gothic" w:hAnsi="Century Gothic"/>
                <w:sz w:val="20"/>
                <w:szCs w:val="20"/>
              </w:rPr>
              <w:br/>
            </w:r>
            <w:r w:rsidRPr="00940F07">
              <w:rPr>
                <w:rFonts w:ascii="Century Gothic" w:hAnsi="Century Gothic"/>
                <w:sz w:val="20"/>
                <w:szCs w:val="20"/>
              </w:rPr>
              <w:softHyphen/>
              <w:t xml:space="preserve"> Capacité de travail en hauteur : 600 mm au minimum</w:t>
            </w:r>
            <w:r w:rsidRPr="00940F07">
              <w:rPr>
                <w:rFonts w:ascii="Century Gothic" w:hAnsi="Century Gothic"/>
                <w:sz w:val="20"/>
                <w:szCs w:val="20"/>
              </w:rPr>
              <w:br/>
            </w:r>
            <w:r w:rsidRPr="00940F07">
              <w:rPr>
                <w:rFonts w:ascii="Century Gothic" w:hAnsi="Century Gothic"/>
                <w:sz w:val="20"/>
                <w:szCs w:val="20"/>
              </w:rPr>
              <w:softHyphen/>
              <w:t xml:space="preserve"> Manuel d’utilisation en langue Française ou à défaut en Anglais</w:t>
            </w:r>
          </w:p>
        </w:tc>
        <w:tc>
          <w:tcPr>
            <w:tcW w:w="1559" w:type="dxa"/>
            <w:shd w:val="clear" w:color="auto" w:fill="auto"/>
          </w:tcPr>
          <w:p w14:paraId="37743EEE"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eastAsia="Calibri" w:hAnsi="Century Gothic"/>
                <w:b/>
                <w:sz w:val="18"/>
                <w:szCs w:val="18"/>
                <w:lang w:eastAsia="en-US" w:bidi="ar-MA"/>
              </w:rPr>
              <w:t>Marque :</w:t>
            </w:r>
          </w:p>
          <w:p w14:paraId="019F0BA7"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eastAsia="Calibri" w:hAnsi="Century Gothic"/>
                <w:b/>
                <w:sz w:val="18"/>
                <w:szCs w:val="18"/>
                <w:lang w:eastAsia="en-US" w:bidi="ar-MA"/>
              </w:rPr>
              <w:t>Référence :</w:t>
            </w:r>
          </w:p>
          <w:p w14:paraId="4D8EBB51"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eastAsia="Calibri" w:hAnsi="Century Gothic"/>
                <w:b/>
                <w:sz w:val="18"/>
                <w:szCs w:val="18"/>
                <w:lang w:eastAsia="en-US" w:bidi="ar-MA"/>
              </w:rPr>
              <w:t>Caractéristiques</w:t>
            </w:r>
          </w:p>
          <w:p w14:paraId="77B4EE5C"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eastAsia="Calibri" w:hAnsi="Century Gothic"/>
                <w:b/>
                <w:sz w:val="18"/>
                <w:szCs w:val="18"/>
                <w:lang w:eastAsia="en-US" w:bidi="ar-MA"/>
              </w:rPr>
              <w:t>des fournitures</w:t>
            </w:r>
          </w:p>
          <w:p w14:paraId="73294637"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eastAsia="Calibri" w:hAnsi="Century Gothic"/>
                <w:b/>
                <w:sz w:val="18"/>
                <w:szCs w:val="18"/>
                <w:lang w:eastAsia="en-US" w:bidi="ar-MA"/>
              </w:rPr>
              <w:t>proposées</w:t>
            </w:r>
          </w:p>
        </w:tc>
        <w:tc>
          <w:tcPr>
            <w:tcW w:w="1417" w:type="dxa"/>
            <w:shd w:val="clear" w:color="auto" w:fill="auto"/>
          </w:tcPr>
          <w:p w14:paraId="1177A37F" w14:textId="77777777" w:rsidR="00BE007E" w:rsidRPr="00940F07" w:rsidRDefault="00BE007E" w:rsidP="00BE007E">
            <w:pPr>
              <w:widowControl w:val="0"/>
              <w:rPr>
                <w:rFonts w:ascii="Century Gothic" w:eastAsia="Calibri" w:hAnsi="Century Gothic"/>
                <w:b/>
                <w:sz w:val="20"/>
                <w:szCs w:val="20"/>
                <w:u w:val="single"/>
                <w:lang w:eastAsia="en-US"/>
              </w:rPr>
            </w:pPr>
          </w:p>
        </w:tc>
      </w:tr>
      <w:tr w:rsidR="00BE007E" w:rsidRPr="00940F07" w14:paraId="54A8FEE0" w14:textId="77777777" w:rsidTr="003B5EB8">
        <w:trPr>
          <w:trHeight w:val="70"/>
        </w:trPr>
        <w:tc>
          <w:tcPr>
            <w:tcW w:w="733" w:type="dxa"/>
            <w:shd w:val="clear" w:color="auto" w:fill="auto"/>
            <w:vAlign w:val="center"/>
          </w:tcPr>
          <w:p w14:paraId="51155554" w14:textId="77777777" w:rsidR="00BE007E" w:rsidRPr="00940F07" w:rsidRDefault="00BE007E" w:rsidP="00BE007E">
            <w:pPr>
              <w:shd w:val="clear" w:color="auto" w:fill="FFFFFF"/>
              <w:jc w:val="center"/>
              <w:rPr>
                <w:rFonts w:ascii="Century Gothic" w:eastAsia="Calibri" w:hAnsi="Century Gothic"/>
                <w:color w:val="000000"/>
                <w:sz w:val="20"/>
                <w:szCs w:val="20"/>
                <w:lang w:eastAsia="en-US"/>
              </w:rPr>
            </w:pPr>
            <w:r w:rsidRPr="00940F07">
              <w:rPr>
                <w:rFonts w:ascii="Century Gothic" w:hAnsi="Century Gothic"/>
                <w:sz w:val="22"/>
                <w:szCs w:val="22"/>
              </w:rPr>
              <w:t>8</w:t>
            </w:r>
          </w:p>
        </w:tc>
        <w:tc>
          <w:tcPr>
            <w:tcW w:w="7235" w:type="dxa"/>
            <w:shd w:val="clear" w:color="auto" w:fill="auto"/>
            <w:vAlign w:val="center"/>
          </w:tcPr>
          <w:p w14:paraId="3A7762E3" w14:textId="77777777" w:rsidR="00BE007E" w:rsidRPr="00940F07" w:rsidDel="00BE007E" w:rsidRDefault="00BE007E" w:rsidP="00BE007E">
            <w:pPr>
              <w:shd w:val="clear" w:color="auto" w:fill="FFFFFF"/>
              <w:rPr>
                <w:rFonts w:ascii="Century Gothic" w:eastAsia="Calibri" w:hAnsi="Century Gothic"/>
                <w:color w:val="000000"/>
                <w:sz w:val="20"/>
                <w:szCs w:val="20"/>
                <w:lang w:eastAsia="en-US"/>
              </w:rPr>
            </w:pPr>
            <w:r w:rsidRPr="00940F07">
              <w:rPr>
                <w:rFonts w:ascii="Century Gothic" w:hAnsi="Century Gothic"/>
                <w:b/>
                <w:bCs/>
                <w:sz w:val="20"/>
                <w:szCs w:val="20"/>
                <w:u w:val="single"/>
              </w:rPr>
              <w:t>Cisaille a levier</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t>- Cisaille col de cygne sur socle</w:t>
            </w:r>
            <w:r w:rsidRPr="00940F07">
              <w:rPr>
                <w:rFonts w:ascii="Century Gothic" w:hAnsi="Century Gothic"/>
                <w:sz w:val="20"/>
                <w:szCs w:val="20"/>
              </w:rPr>
              <w:br/>
              <w:t>- Capacité mini de coupe sur acier doux épaisseur 4 mm.</w:t>
            </w:r>
            <w:r w:rsidRPr="00940F07">
              <w:rPr>
                <w:rFonts w:ascii="Century Gothic" w:hAnsi="Century Gothic"/>
                <w:sz w:val="20"/>
                <w:szCs w:val="20"/>
              </w:rPr>
              <w:br/>
              <w:t>- Longueur mini. Des lames 300 mm</w:t>
            </w:r>
          </w:p>
        </w:tc>
        <w:tc>
          <w:tcPr>
            <w:tcW w:w="1559" w:type="dxa"/>
            <w:shd w:val="clear" w:color="auto" w:fill="auto"/>
          </w:tcPr>
          <w:p w14:paraId="11198379"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Marque :</w:t>
            </w:r>
          </w:p>
          <w:p w14:paraId="1AD566BE"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Référence :</w:t>
            </w:r>
          </w:p>
          <w:p w14:paraId="07D339D4"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Caractéristiques</w:t>
            </w:r>
          </w:p>
          <w:p w14:paraId="4D5E3356"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Des fournitures</w:t>
            </w:r>
          </w:p>
          <w:p w14:paraId="31E4425C"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Proposées</w:t>
            </w:r>
          </w:p>
        </w:tc>
        <w:tc>
          <w:tcPr>
            <w:tcW w:w="1417" w:type="dxa"/>
            <w:shd w:val="clear" w:color="auto" w:fill="auto"/>
          </w:tcPr>
          <w:p w14:paraId="1CD28E47" w14:textId="77777777" w:rsidR="00BE007E" w:rsidRPr="00940F07" w:rsidRDefault="00BE007E" w:rsidP="00BE007E">
            <w:pPr>
              <w:widowControl w:val="0"/>
              <w:rPr>
                <w:rFonts w:ascii="Century Gothic" w:eastAsia="Calibri" w:hAnsi="Century Gothic"/>
                <w:b/>
                <w:sz w:val="20"/>
                <w:szCs w:val="20"/>
                <w:u w:val="single"/>
                <w:lang w:eastAsia="en-US"/>
              </w:rPr>
            </w:pPr>
          </w:p>
        </w:tc>
      </w:tr>
      <w:tr w:rsidR="00BE007E" w:rsidRPr="00940F07" w14:paraId="3EF9BAF6" w14:textId="77777777" w:rsidTr="003B5EB8">
        <w:trPr>
          <w:trHeight w:val="70"/>
        </w:trPr>
        <w:tc>
          <w:tcPr>
            <w:tcW w:w="733" w:type="dxa"/>
            <w:shd w:val="clear" w:color="auto" w:fill="auto"/>
            <w:vAlign w:val="center"/>
          </w:tcPr>
          <w:p w14:paraId="7246C358" w14:textId="77777777" w:rsidR="00BE007E" w:rsidRPr="00940F07" w:rsidRDefault="00BE007E" w:rsidP="00BE007E">
            <w:pPr>
              <w:shd w:val="clear" w:color="auto" w:fill="FFFFFF"/>
              <w:jc w:val="center"/>
              <w:rPr>
                <w:rFonts w:ascii="Century Gothic" w:eastAsia="Calibri" w:hAnsi="Century Gothic"/>
                <w:color w:val="000000"/>
                <w:sz w:val="20"/>
                <w:szCs w:val="20"/>
                <w:lang w:eastAsia="en-US"/>
              </w:rPr>
            </w:pPr>
            <w:r w:rsidRPr="00940F07">
              <w:rPr>
                <w:rFonts w:ascii="Century Gothic" w:hAnsi="Century Gothic"/>
                <w:sz w:val="22"/>
                <w:szCs w:val="22"/>
              </w:rPr>
              <w:t>9</w:t>
            </w:r>
          </w:p>
        </w:tc>
        <w:tc>
          <w:tcPr>
            <w:tcW w:w="7235" w:type="dxa"/>
            <w:shd w:val="clear" w:color="auto" w:fill="auto"/>
            <w:vAlign w:val="center"/>
          </w:tcPr>
          <w:p w14:paraId="1FC0FD5C" w14:textId="77777777" w:rsidR="00BE007E" w:rsidRPr="00940F07" w:rsidDel="00BE007E" w:rsidRDefault="00BE007E" w:rsidP="00BE007E">
            <w:pPr>
              <w:shd w:val="clear" w:color="auto" w:fill="FFFFFF"/>
              <w:rPr>
                <w:rFonts w:ascii="Century Gothic" w:eastAsia="Calibri" w:hAnsi="Century Gothic"/>
                <w:color w:val="000000"/>
                <w:sz w:val="20"/>
                <w:szCs w:val="20"/>
                <w:lang w:eastAsia="en-US"/>
              </w:rPr>
            </w:pPr>
            <w:r w:rsidRPr="00940F07">
              <w:rPr>
                <w:rFonts w:ascii="Century Gothic" w:hAnsi="Century Gothic"/>
                <w:b/>
                <w:bCs/>
                <w:sz w:val="20"/>
                <w:szCs w:val="20"/>
                <w:u w:val="single"/>
              </w:rPr>
              <w:t>Etablis</w:t>
            </w:r>
            <w:r w:rsidRPr="00940F07">
              <w:rPr>
                <w:rFonts w:ascii="Century Gothic" w:hAnsi="Century Gothic"/>
                <w:sz w:val="20"/>
                <w:szCs w:val="20"/>
              </w:rPr>
              <w:br/>
              <w:t>• Hauteur du sol au plan du travail : 850 mm</w:t>
            </w:r>
            <w:r w:rsidRPr="00940F07">
              <w:rPr>
                <w:rFonts w:ascii="Century Gothic" w:hAnsi="Century Gothic"/>
                <w:sz w:val="20"/>
                <w:szCs w:val="20"/>
              </w:rPr>
              <w:br/>
              <w:t xml:space="preserve">• Dimensions du plan de travail : L x l : 2000 x 800 mm </w:t>
            </w:r>
            <w:r w:rsidRPr="00940F07">
              <w:rPr>
                <w:rFonts w:ascii="Century Gothic" w:hAnsi="Century Gothic"/>
                <w:sz w:val="20"/>
                <w:szCs w:val="20"/>
              </w:rPr>
              <w:br/>
              <w:t xml:space="preserve">• Epaisseur du plan de travail : 60 mm </w:t>
            </w:r>
            <w:r w:rsidRPr="00940F07">
              <w:rPr>
                <w:rFonts w:ascii="Century Gothic" w:hAnsi="Century Gothic"/>
                <w:sz w:val="20"/>
                <w:szCs w:val="20"/>
              </w:rPr>
              <w:br/>
              <w:t xml:space="preserve">• Plateau du plan de travail en bois hêtre massif </w:t>
            </w:r>
            <w:r w:rsidRPr="00940F07">
              <w:rPr>
                <w:rFonts w:ascii="Century Gothic" w:hAnsi="Century Gothic"/>
                <w:sz w:val="20"/>
                <w:szCs w:val="20"/>
              </w:rPr>
              <w:br/>
              <w:t xml:space="preserve">• Pieds en tube acier carré 50 x 50 x 2 mm mini </w:t>
            </w:r>
            <w:r w:rsidRPr="00940F07">
              <w:rPr>
                <w:rFonts w:ascii="Century Gothic" w:hAnsi="Century Gothic"/>
                <w:sz w:val="20"/>
                <w:szCs w:val="20"/>
              </w:rPr>
              <w:br/>
              <w:t>• Traverses en tube acier carré 50 x 50 x 2 mm mini</w:t>
            </w:r>
            <w:r w:rsidRPr="00940F07">
              <w:rPr>
                <w:rFonts w:ascii="Century Gothic" w:hAnsi="Century Gothic"/>
                <w:sz w:val="20"/>
                <w:szCs w:val="20"/>
              </w:rPr>
              <w:br/>
              <w:t>• Raidisseurs en tube acier rectangulaire 50 x 30 x 2 mm mini</w:t>
            </w:r>
            <w:r w:rsidRPr="00940F07">
              <w:rPr>
                <w:rFonts w:ascii="Century Gothic" w:hAnsi="Century Gothic"/>
                <w:sz w:val="20"/>
                <w:szCs w:val="20"/>
              </w:rPr>
              <w:br/>
              <w:t>• 4 goussets en tôle de 4 mm d’épaisseur (sur les coins) mini</w:t>
            </w:r>
            <w:r w:rsidRPr="00940F07">
              <w:rPr>
                <w:rFonts w:ascii="Century Gothic" w:hAnsi="Century Gothic"/>
                <w:sz w:val="20"/>
                <w:szCs w:val="20"/>
              </w:rPr>
              <w:br/>
              <w:t>• Traverse pieds avant en tube acier diamètre 35x1,5 mm  mini</w:t>
            </w:r>
            <w:r w:rsidRPr="00940F07">
              <w:rPr>
                <w:rFonts w:ascii="Century Gothic" w:hAnsi="Century Gothic"/>
                <w:sz w:val="20"/>
                <w:szCs w:val="20"/>
              </w:rPr>
              <w:br/>
              <w:t xml:space="preserve">• Embouts (bouchons) en plastique </w:t>
            </w:r>
            <w:r w:rsidRPr="00940F07">
              <w:rPr>
                <w:rFonts w:ascii="Century Gothic" w:hAnsi="Century Gothic"/>
                <w:sz w:val="20"/>
                <w:szCs w:val="20"/>
              </w:rPr>
              <w:br/>
              <w:t>• Peinture métallique de couleur : Bleu</w:t>
            </w:r>
          </w:p>
        </w:tc>
        <w:tc>
          <w:tcPr>
            <w:tcW w:w="1559" w:type="dxa"/>
            <w:shd w:val="clear" w:color="auto" w:fill="auto"/>
          </w:tcPr>
          <w:p w14:paraId="49C46599"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eastAsia="Calibri" w:hAnsi="Century Gothic"/>
                <w:b/>
                <w:sz w:val="18"/>
                <w:szCs w:val="18"/>
                <w:lang w:eastAsia="en-US" w:bidi="ar-MA"/>
              </w:rPr>
              <w:t>Marque :</w:t>
            </w:r>
          </w:p>
          <w:p w14:paraId="0E7A7ABF"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eastAsia="Calibri" w:hAnsi="Century Gothic"/>
                <w:b/>
                <w:sz w:val="18"/>
                <w:szCs w:val="18"/>
                <w:lang w:eastAsia="en-US" w:bidi="ar-MA"/>
              </w:rPr>
              <w:t>Référence :</w:t>
            </w:r>
          </w:p>
          <w:p w14:paraId="0BC3B4E7"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eastAsia="Calibri" w:hAnsi="Century Gothic"/>
                <w:b/>
                <w:sz w:val="18"/>
                <w:szCs w:val="18"/>
                <w:lang w:eastAsia="en-US" w:bidi="ar-MA"/>
              </w:rPr>
              <w:t>Caractéristiques</w:t>
            </w:r>
          </w:p>
          <w:p w14:paraId="6DFFA847" w14:textId="77777777" w:rsidR="00BE007E" w:rsidRPr="003B5EB8" w:rsidRDefault="00BE007E" w:rsidP="00BE007E">
            <w:pPr>
              <w:overflowPunct w:val="0"/>
              <w:autoSpaceDE w:val="0"/>
              <w:autoSpaceDN w:val="0"/>
              <w:adjustRightInd w:val="0"/>
              <w:textAlignment w:val="baseline"/>
              <w:rPr>
                <w:rFonts w:ascii="Century Gothic" w:eastAsia="Calibri" w:hAnsi="Century Gothic"/>
                <w:b/>
                <w:sz w:val="18"/>
                <w:szCs w:val="18"/>
                <w:lang w:eastAsia="en-US" w:bidi="ar-MA"/>
              </w:rPr>
            </w:pPr>
            <w:r w:rsidRPr="003B5EB8">
              <w:rPr>
                <w:rFonts w:ascii="Century Gothic" w:eastAsia="Calibri" w:hAnsi="Century Gothic"/>
                <w:b/>
                <w:sz w:val="18"/>
                <w:szCs w:val="18"/>
                <w:lang w:eastAsia="en-US" w:bidi="ar-MA"/>
              </w:rPr>
              <w:t>des fournitures</w:t>
            </w:r>
          </w:p>
          <w:p w14:paraId="03E7AC00"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eastAsia="Calibri" w:hAnsi="Century Gothic"/>
                <w:b/>
                <w:sz w:val="18"/>
                <w:szCs w:val="18"/>
                <w:lang w:eastAsia="en-US" w:bidi="ar-MA"/>
              </w:rPr>
              <w:t>proposées</w:t>
            </w:r>
          </w:p>
        </w:tc>
        <w:tc>
          <w:tcPr>
            <w:tcW w:w="1417" w:type="dxa"/>
            <w:shd w:val="clear" w:color="auto" w:fill="auto"/>
          </w:tcPr>
          <w:p w14:paraId="69BE2762" w14:textId="77777777" w:rsidR="00BE007E" w:rsidRPr="00940F07" w:rsidRDefault="00BE007E" w:rsidP="00BE007E">
            <w:pPr>
              <w:widowControl w:val="0"/>
              <w:rPr>
                <w:rFonts w:ascii="Century Gothic" w:eastAsia="Calibri" w:hAnsi="Century Gothic"/>
                <w:b/>
                <w:sz w:val="20"/>
                <w:szCs w:val="20"/>
                <w:u w:val="single"/>
                <w:lang w:eastAsia="en-US"/>
              </w:rPr>
            </w:pPr>
          </w:p>
        </w:tc>
      </w:tr>
      <w:tr w:rsidR="00BE007E" w:rsidRPr="00940F07" w14:paraId="5628B202" w14:textId="77777777" w:rsidTr="003B5EB8">
        <w:trPr>
          <w:trHeight w:val="70"/>
        </w:trPr>
        <w:tc>
          <w:tcPr>
            <w:tcW w:w="733" w:type="dxa"/>
            <w:shd w:val="clear" w:color="auto" w:fill="auto"/>
            <w:vAlign w:val="center"/>
          </w:tcPr>
          <w:p w14:paraId="0D86397A" w14:textId="77777777" w:rsidR="00BE007E" w:rsidRPr="00940F07" w:rsidRDefault="00BE007E" w:rsidP="00BE007E">
            <w:pPr>
              <w:shd w:val="clear" w:color="auto" w:fill="FFFFFF"/>
              <w:jc w:val="center"/>
              <w:rPr>
                <w:rFonts w:ascii="Century Gothic" w:eastAsia="Calibri" w:hAnsi="Century Gothic"/>
                <w:color w:val="000000"/>
                <w:sz w:val="20"/>
                <w:szCs w:val="20"/>
                <w:lang w:eastAsia="en-US"/>
              </w:rPr>
            </w:pPr>
            <w:r w:rsidRPr="00940F07">
              <w:rPr>
                <w:rFonts w:ascii="Century Gothic" w:hAnsi="Century Gothic"/>
                <w:sz w:val="22"/>
                <w:szCs w:val="22"/>
              </w:rPr>
              <w:t>10</w:t>
            </w:r>
          </w:p>
        </w:tc>
        <w:tc>
          <w:tcPr>
            <w:tcW w:w="7235" w:type="dxa"/>
            <w:shd w:val="clear" w:color="auto" w:fill="auto"/>
            <w:vAlign w:val="center"/>
          </w:tcPr>
          <w:p w14:paraId="7157A315" w14:textId="77777777" w:rsidR="00BE007E" w:rsidRPr="00940F07" w:rsidDel="00BE007E" w:rsidRDefault="00BE007E" w:rsidP="00BE007E">
            <w:pPr>
              <w:shd w:val="clear" w:color="auto" w:fill="FFFFFF"/>
              <w:rPr>
                <w:rFonts w:ascii="Century Gothic" w:eastAsia="Calibri" w:hAnsi="Century Gothic"/>
                <w:color w:val="000000"/>
                <w:sz w:val="20"/>
                <w:szCs w:val="20"/>
                <w:lang w:eastAsia="en-US"/>
              </w:rPr>
            </w:pPr>
            <w:r w:rsidRPr="00940F07">
              <w:rPr>
                <w:rFonts w:ascii="Century Gothic" w:hAnsi="Century Gothic"/>
                <w:b/>
                <w:bCs/>
                <w:sz w:val="20"/>
                <w:szCs w:val="20"/>
                <w:u w:val="single"/>
              </w:rPr>
              <w:t>Etau d'établi à mors parallèles tout acier trempé</w:t>
            </w:r>
            <w:r w:rsidRPr="00940F07">
              <w:rPr>
                <w:rFonts w:ascii="Century Gothic" w:hAnsi="Century Gothic"/>
                <w:sz w:val="20"/>
                <w:szCs w:val="20"/>
              </w:rPr>
              <w:br/>
              <w:t>Mors de serrage en acier, interchangeables</w:t>
            </w:r>
            <w:r w:rsidRPr="00940F07">
              <w:rPr>
                <w:rFonts w:ascii="Century Gothic" w:hAnsi="Century Gothic"/>
                <w:sz w:val="20"/>
                <w:szCs w:val="20"/>
              </w:rPr>
              <w:br/>
              <w:t>Mâchoires à tubes</w:t>
            </w:r>
            <w:r w:rsidRPr="00940F07">
              <w:rPr>
                <w:rFonts w:ascii="Century Gothic" w:hAnsi="Century Gothic"/>
                <w:sz w:val="20"/>
                <w:szCs w:val="20"/>
              </w:rPr>
              <w:br/>
              <w:t>Ouverture : 170 mm au minimum</w:t>
            </w:r>
            <w:r w:rsidRPr="00940F07">
              <w:rPr>
                <w:rFonts w:ascii="Century Gothic" w:hAnsi="Century Gothic"/>
                <w:sz w:val="20"/>
                <w:szCs w:val="20"/>
              </w:rPr>
              <w:br/>
              <w:t>Longueur des mors : 150 mm au minimum</w:t>
            </w:r>
          </w:p>
        </w:tc>
        <w:tc>
          <w:tcPr>
            <w:tcW w:w="1559" w:type="dxa"/>
            <w:shd w:val="clear" w:color="auto" w:fill="auto"/>
          </w:tcPr>
          <w:p w14:paraId="4A184B73"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Marque :</w:t>
            </w:r>
          </w:p>
          <w:p w14:paraId="21134722"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Référence :</w:t>
            </w:r>
          </w:p>
          <w:p w14:paraId="7B9C9A58"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Caractéristiques</w:t>
            </w:r>
          </w:p>
          <w:p w14:paraId="41DA2E9C"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Des fournitures</w:t>
            </w:r>
          </w:p>
          <w:p w14:paraId="6A3AEE43" w14:textId="77777777" w:rsidR="00BE007E" w:rsidRPr="003B5EB8" w:rsidRDefault="00BE007E" w:rsidP="00BE007E">
            <w:pPr>
              <w:overflowPunct w:val="0"/>
              <w:autoSpaceDE w:val="0"/>
              <w:autoSpaceDN w:val="0"/>
              <w:adjustRightInd w:val="0"/>
              <w:textAlignment w:val="baseline"/>
              <w:rPr>
                <w:rFonts w:ascii="Century Gothic" w:hAnsi="Century Gothic"/>
                <w:b/>
                <w:sz w:val="18"/>
                <w:szCs w:val="18"/>
                <w:lang w:eastAsia="en-US" w:bidi="ar-MA"/>
              </w:rPr>
            </w:pPr>
            <w:r w:rsidRPr="003B5EB8">
              <w:rPr>
                <w:rFonts w:ascii="Century Gothic" w:hAnsi="Century Gothic"/>
                <w:b/>
                <w:sz w:val="18"/>
                <w:szCs w:val="18"/>
                <w:lang w:eastAsia="en-US" w:bidi="ar-MA"/>
              </w:rPr>
              <w:t>Proposées</w:t>
            </w:r>
          </w:p>
        </w:tc>
        <w:tc>
          <w:tcPr>
            <w:tcW w:w="1417" w:type="dxa"/>
            <w:shd w:val="clear" w:color="auto" w:fill="auto"/>
          </w:tcPr>
          <w:p w14:paraId="71D36724" w14:textId="77777777" w:rsidR="00BE007E" w:rsidRPr="00940F07" w:rsidRDefault="00BE007E" w:rsidP="00BE007E">
            <w:pPr>
              <w:widowControl w:val="0"/>
              <w:rPr>
                <w:rFonts w:ascii="Century Gothic" w:eastAsia="Calibri" w:hAnsi="Century Gothic"/>
                <w:b/>
                <w:sz w:val="20"/>
                <w:szCs w:val="20"/>
                <w:u w:val="single"/>
                <w:lang w:eastAsia="en-US"/>
              </w:rPr>
            </w:pPr>
          </w:p>
        </w:tc>
      </w:tr>
    </w:tbl>
    <w:p w14:paraId="7241E026" w14:textId="77777777" w:rsidR="00E32CEC" w:rsidRPr="00940F07" w:rsidRDefault="00E32CEC" w:rsidP="008E3BD6">
      <w:pPr>
        <w:jc w:val="both"/>
        <w:rPr>
          <w:rFonts w:ascii="Calibri" w:hAnsi="Calibri" w:cs="Calibri"/>
          <w:i/>
          <w:iCs/>
          <w:sz w:val="18"/>
          <w:szCs w:val="18"/>
        </w:rPr>
      </w:pPr>
    </w:p>
    <w:p w14:paraId="64410172" w14:textId="77777777" w:rsidR="00910AEC" w:rsidRPr="00940F07" w:rsidRDefault="00910AEC" w:rsidP="00530B76">
      <w:pPr>
        <w:ind w:left="-567"/>
        <w:jc w:val="center"/>
        <w:rPr>
          <w:b/>
          <w:bCs/>
          <w:kern w:val="36"/>
          <w:sz w:val="20"/>
          <w:szCs w:val="20"/>
        </w:rPr>
        <w:sectPr w:rsidR="00910AEC" w:rsidRPr="00940F07" w:rsidSect="003B5EB8">
          <w:headerReference w:type="default" r:id="rId13"/>
          <w:footerReference w:type="default" r:id="rId14"/>
          <w:pgSz w:w="11906" w:h="16838"/>
          <w:pgMar w:top="1134" w:right="851" w:bottom="568" w:left="851" w:header="709" w:footer="709" w:gutter="0"/>
          <w:cols w:space="708"/>
          <w:docGrid w:linePitch="360"/>
        </w:sectPr>
      </w:pPr>
    </w:p>
    <w:p w14:paraId="2CE16521" w14:textId="77777777" w:rsidR="004D799E" w:rsidRPr="00940F07" w:rsidRDefault="004D799E" w:rsidP="004D799E">
      <w:pPr>
        <w:widowControl w:val="0"/>
        <w:tabs>
          <w:tab w:val="left" w:pos="765"/>
        </w:tabs>
        <w:jc w:val="center"/>
        <w:rPr>
          <w:rFonts w:ascii="Century Gothic" w:hAnsi="Century Gothic"/>
          <w:b/>
          <w:bCs/>
          <w:sz w:val="40"/>
          <w:szCs w:val="22"/>
          <w:u w:val="single"/>
        </w:rPr>
      </w:pPr>
      <w:r w:rsidRPr="00940F07">
        <w:rPr>
          <w:rFonts w:ascii="Century Gothic" w:hAnsi="Century Gothic"/>
          <w:b/>
          <w:bCs/>
          <w:sz w:val="40"/>
          <w:szCs w:val="22"/>
          <w:u w:val="single"/>
        </w:rPr>
        <w:lastRenderedPageBreak/>
        <w:t>BORDEREAU DES PRIX – DETAIL ESTIMATIF</w:t>
      </w:r>
    </w:p>
    <w:p w14:paraId="5DF18059" w14:textId="395F761C" w:rsidR="004D799E" w:rsidRDefault="00EB3012" w:rsidP="00BE007E">
      <w:pPr>
        <w:tabs>
          <w:tab w:val="left" w:pos="284"/>
        </w:tabs>
        <w:suppressAutoHyphens/>
        <w:autoSpaceDN w:val="0"/>
        <w:spacing w:after="240"/>
        <w:jc w:val="center"/>
        <w:textAlignment w:val="baseline"/>
        <w:rPr>
          <w:rFonts w:ascii="Century Gothic" w:hAnsi="Century Gothic"/>
          <w:b/>
          <w:sz w:val="28"/>
          <w:szCs w:val="28"/>
          <w:u w:val="single"/>
        </w:rPr>
      </w:pPr>
      <w:r w:rsidRPr="003B5EB8">
        <w:rPr>
          <w:rFonts w:ascii="Century Gothic" w:hAnsi="Century Gothic"/>
          <w:b/>
          <w:bCs/>
          <w:sz w:val="28"/>
          <w:szCs w:val="28"/>
          <w:u w:val="single"/>
        </w:rPr>
        <w:t>LOT UNIQUE</w:t>
      </w:r>
      <w:r w:rsidRPr="00940F07" w:rsidDel="00EB3012">
        <w:rPr>
          <w:rFonts w:ascii="Century Gothic" w:hAnsi="Century Gothic"/>
          <w:b/>
          <w:bCs/>
          <w:sz w:val="28"/>
          <w:szCs w:val="28"/>
          <w:u w:val="single"/>
        </w:rPr>
        <w:t xml:space="preserve"> </w:t>
      </w:r>
      <w:r w:rsidR="00E32CEC" w:rsidRPr="00940F07">
        <w:rPr>
          <w:rFonts w:ascii="Century Gothic" w:hAnsi="Century Gothic"/>
          <w:b/>
          <w:bCs/>
          <w:sz w:val="28"/>
          <w:szCs w:val="28"/>
          <w:u w:val="single"/>
        </w:rPr>
        <w:t>: </w:t>
      </w:r>
      <w:r w:rsidR="00BE007E" w:rsidRPr="00940F07">
        <w:rPr>
          <w:rFonts w:ascii="Century Gothic" w:hAnsi="Century Gothic"/>
          <w:b/>
          <w:bCs/>
          <w:sz w:val="28"/>
          <w:szCs w:val="28"/>
          <w:u w:val="single"/>
        </w:rPr>
        <w:t>EQUIPEMENTS ATELIER GENIE MECANIQUE</w:t>
      </w:r>
      <w:r w:rsidR="00BE007E" w:rsidRPr="00940F07" w:rsidDel="00BE007E">
        <w:rPr>
          <w:rFonts w:ascii="Century Gothic" w:hAnsi="Century Gothic"/>
          <w:b/>
          <w:bCs/>
          <w:sz w:val="28"/>
          <w:szCs w:val="28"/>
          <w:u w:val="single"/>
        </w:rPr>
        <w:t xml:space="preserve"> </w:t>
      </w:r>
      <w:r w:rsidR="00234487" w:rsidRPr="00940F07">
        <w:rPr>
          <w:rFonts w:ascii="Century Gothic" w:hAnsi="Century Gothic"/>
          <w:b/>
          <w:sz w:val="28"/>
          <w:szCs w:val="28"/>
          <w:u w:val="single"/>
        </w:rPr>
        <w:t xml:space="preserve">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A80C3F" w:rsidRPr="000A1BEF" w14:paraId="3C735871" w14:textId="77777777" w:rsidTr="00A80C3F">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14D5BC9D" w14:textId="77777777" w:rsidR="00A80C3F" w:rsidRPr="000A1BEF" w:rsidRDefault="00A80C3F" w:rsidP="00A80C3F">
            <w:pPr>
              <w:autoSpaceDE w:val="0"/>
              <w:autoSpaceDN w:val="0"/>
              <w:ind w:left="-168"/>
              <w:jc w:val="right"/>
              <w:rPr>
                <w:rFonts w:ascii="Century Gothic" w:hAnsi="Century Gothic"/>
                <w:b/>
                <w:sz w:val="16"/>
                <w:szCs w:val="16"/>
                <w:lang w:val="fr-CA"/>
              </w:rPr>
            </w:pPr>
            <w:r w:rsidRPr="000A1BEF">
              <w:rPr>
                <w:rFonts w:ascii="Century Gothic" w:hAnsi="Century Gothic"/>
                <w:b/>
                <w:sz w:val="14"/>
                <w:szCs w:val="14"/>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66B18430" w14:textId="77777777" w:rsidR="00A80C3F" w:rsidRPr="000A1BEF" w:rsidRDefault="00A80C3F" w:rsidP="00A80C3F">
            <w:pPr>
              <w:autoSpaceDE w:val="0"/>
              <w:autoSpaceDN w:val="0"/>
              <w:ind w:left="708"/>
              <w:jc w:val="center"/>
              <w:rPr>
                <w:rFonts w:ascii="Century Gothic" w:hAnsi="Century Gothic"/>
                <w:b/>
                <w:sz w:val="16"/>
                <w:szCs w:val="16"/>
                <w:lang w:val="fr-CA"/>
              </w:rPr>
            </w:pPr>
            <w:r w:rsidRPr="000A1BEF">
              <w:rPr>
                <w:rFonts w:ascii="Century Gothic" w:hAnsi="Century Gothic"/>
                <w:b/>
                <w:sz w:val="16"/>
                <w:szCs w:val="16"/>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43290545" w14:textId="77777777" w:rsidR="00A80C3F" w:rsidRPr="000A1BEF" w:rsidRDefault="00A80C3F" w:rsidP="00A80C3F">
            <w:pPr>
              <w:autoSpaceDE w:val="0"/>
              <w:autoSpaceDN w:val="0"/>
              <w:jc w:val="center"/>
              <w:rPr>
                <w:rFonts w:ascii="Century Gothic" w:hAnsi="Century Gothic"/>
                <w:b/>
                <w:sz w:val="16"/>
                <w:szCs w:val="16"/>
                <w:lang w:val="fr-CA"/>
              </w:rPr>
            </w:pPr>
            <w:r w:rsidRPr="000A1BEF">
              <w:rPr>
                <w:rFonts w:ascii="Century Gothic" w:hAnsi="Century Gothic"/>
                <w:b/>
                <w:sz w:val="16"/>
                <w:szCs w:val="16"/>
                <w:lang w:val="fr-CA"/>
              </w:rPr>
              <w:t>Unité</w:t>
            </w:r>
          </w:p>
        </w:tc>
        <w:tc>
          <w:tcPr>
            <w:tcW w:w="708" w:type="dxa"/>
            <w:shd w:val="clear" w:color="auto" w:fill="BFBFBF" w:themeFill="background1" w:themeFillShade="BF"/>
            <w:vAlign w:val="center"/>
          </w:tcPr>
          <w:p w14:paraId="17BC0E1F" w14:textId="77777777" w:rsidR="00A80C3F" w:rsidRPr="000A1BEF" w:rsidRDefault="00A80C3F" w:rsidP="00A80C3F">
            <w:pPr>
              <w:jc w:val="center"/>
              <w:rPr>
                <w:rFonts w:ascii="Century Gothic" w:hAnsi="Century Gothic"/>
                <w:b/>
                <w:sz w:val="16"/>
                <w:szCs w:val="16"/>
              </w:rPr>
            </w:pPr>
            <w:r w:rsidRPr="000A1BEF">
              <w:rPr>
                <w:rFonts w:ascii="Century Gothic" w:hAnsi="Century Gothic"/>
                <w:b/>
                <w:sz w:val="16"/>
                <w:szCs w:val="16"/>
              </w:rPr>
              <w:t>(1)</w:t>
            </w:r>
          </w:p>
          <w:p w14:paraId="24767DE0" w14:textId="77777777" w:rsidR="00A80C3F" w:rsidRPr="000A1BEF" w:rsidRDefault="00A80C3F" w:rsidP="00A80C3F">
            <w:pPr>
              <w:autoSpaceDE w:val="0"/>
              <w:autoSpaceDN w:val="0"/>
              <w:ind w:right="132"/>
              <w:jc w:val="center"/>
              <w:rPr>
                <w:rFonts w:ascii="Century Gothic" w:hAnsi="Century Gothic"/>
                <w:b/>
                <w:sz w:val="16"/>
                <w:szCs w:val="16"/>
                <w:lang w:val="fr-CA"/>
              </w:rPr>
            </w:pPr>
            <w:r w:rsidRPr="000A1BEF">
              <w:rPr>
                <w:rFonts w:ascii="Century Gothic" w:hAnsi="Century Gothic"/>
                <w:b/>
                <w:sz w:val="16"/>
                <w:szCs w:val="16"/>
              </w:rPr>
              <w:t>QTE</w:t>
            </w:r>
          </w:p>
        </w:tc>
        <w:tc>
          <w:tcPr>
            <w:tcW w:w="1136" w:type="dxa"/>
            <w:shd w:val="clear" w:color="auto" w:fill="BFBFBF" w:themeFill="background1" w:themeFillShade="BF"/>
            <w:vAlign w:val="center"/>
          </w:tcPr>
          <w:p w14:paraId="70C7C035"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(2)</w:t>
            </w:r>
          </w:p>
          <w:p w14:paraId="3A25962F"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 xml:space="preserve">Prix unitaire </w:t>
            </w:r>
          </w:p>
          <w:p w14:paraId="4EFF5653"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HT/HDD/HTVA</w:t>
            </w:r>
          </w:p>
          <w:p w14:paraId="349F9268" w14:textId="77777777" w:rsidR="00A80C3F" w:rsidRPr="000A1BEF" w:rsidRDefault="00A80C3F" w:rsidP="00A80C3F">
            <w:pPr>
              <w:jc w:val="center"/>
              <w:rPr>
                <w:rFonts w:ascii="Century Gothic" w:hAnsi="Century Gothic"/>
                <w:b/>
                <w:sz w:val="14"/>
                <w:szCs w:val="14"/>
              </w:rPr>
            </w:pPr>
          </w:p>
        </w:tc>
        <w:tc>
          <w:tcPr>
            <w:tcW w:w="1134" w:type="dxa"/>
            <w:shd w:val="clear" w:color="auto" w:fill="BFBFBF" w:themeFill="background1" w:themeFillShade="BF"/>
          </w:tcPr>
          <w:p w14:paraId="68C07AF8"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(3)</w:t>
            </w:r>
          </w:p>
          <w:p w14:paraId="3B3A581B"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Prix total HT/HDD/HTVA</w:t>
            </w:r>
          </w:p>
          <w:p w14:paraId="4852DFBF"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(3) = (1) x (2)</w:t>
            </w:r>
          </w:p>
        </w:tc>
        <w:tc>
          <w:tcPr>
            <w:tcW w:w="1130" w:type="dxa"/>
            <w:shd w:val="clear" w:color="auto" w:fill="BFBFBF" w:themeFill="background1" w:themeFillShade="BF"/>
          </w:tcPr>
          <w:p w14:paraId="2E5E775B"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(4)</w:t>
            </w:r>
          </w:p>
          <w:p w14:paraId="7915B725"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Droits de Douanes sur (3)</w:t>
            </w:r>
          </w:p>
          <w:p w14:paraId="51200585" w14:textId="77777777" w:rsidR="00A80C3F" w:rsidRPr="000A1BEF" w:rsidRDefault="00A80C3F" w:rsidP="00A80C3F">
            <w:pPr>
              <w:jc w:val="center"/>
              <w:rPr>
                <w:rFonts w:ascii="Century Gothic" w:hAnsi="Century Gothic"/>
                <w:b/>
                <w:sz w:val="14"/>
                <w:szCs w:val="14"/>
              </w:rPr>
            </w:pPr>
          </w:p>
        </w:tc>
        <w:tc>
          <w:tcPr>
            <w:tcW w:w="992" w:type="dxa"/>
            <w:shd w:val="clear" w:color="auto" w:fill="BFBFBF" w:themeFill="background1" w:themeFillShade="BF"/>
          </w:tcPr>
          <w:p w14:paraId="54809B8D"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(5)</w:t>
            </w:r>
          </w:p>
          <w:p w14:paraId="64DC6110"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Prix total</w:t>
            </w:r>
          </w:p>
          <w:p w14:paraId="758491C7" w14:textId="77777777" w:rsidR="00A80C3F" w:rsidRPr="000A1BEF" w:rsidRDefault="00A80C3F" w:rsidP="00A80C3F">
            <w:pPr>
              <w:keepNext/>
              <w:jc w:val="center"/>
              <w:outlineLvl w:val="6"/>
              <w:rPr>
                <w:rFonts w:ascii="Century Gothic" w:hAnsi="Century Gothic"/>
                <w:b/>
                <w:sz w:val="14"/>
                <w:szCs w:val="14"/>
              </w:rPr>
            </w:pPr>
            <w:r w:rsidRPr="000A1BEF">
              <w:rPr>
                <w:rFonts w:ascii="Century Gothic" w:hAnsi="Century Gothic"/>
                <w:b/>
                <w:sz w:val="14"/>
                <w:szCs w:val="14"/>
              </w:rPr>
              <w:t xml:space="preserve">Hors TVA </w:t>
            </w:r>
          </w:p>
          <w:p w14:paraId="79D97FDE" w14:textId="77777777" w:rsidR="00A80C3F" w:rsidRPr="000A1BEF" w:rsidRDefault="00A80C3F" w:rsidP="00A80C3F">
            <w:pPr>
              <w:keepNext/>
              <w:jc w:val="center"/>
              <w:outlineLvl w:val="6"/>
              <w:rPr>
                <w:rFonts w:ascii="Century Gothic" w:hAnsi="Century Gothic"/>
                <w:b/>
                <w:sz w:val="14"/>
                <w:szCs w:val="14"/>
              </w:rPr>
            </w:pPr>
            <w:r w:rsidRPr="000A1BEF">
              <w:rPr>
                <w:rFonts w:ascii="Century Gothic" w:hAnsi="Century Gothic"/>
                <w:b/>
                <w:sz w:val="14"/>
                <w:szCs w:val="14"/>
              </w:rPr>
              <w:t>(5) =(3)+(4)</w:t>
            </w:r>
          </w:p>
        </w:tc>
        <w:tc>
          <w:tcPr>
            <w:tcW w:w="850" w:type="dxa"/>
            <w:shd w:val="clear" w:color="auto" w:fill="BFBFBF" w:themeFill="background1" w:themeFillShade="BF"/>
          </w:tcPr>
          <w:p w14:paraId="280B5C2A"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(6)</w:t>
            </w:r>
          </w:p>
          <w:p w14:paraId="56DB7C1E"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TVA</w:t>
            </w:r>
          </w:p>
          <w:p w14:paraId="3D3561F7"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Appliquée</w:t>
            </w:r>
          </w:p>
          <w:p w14:paraId="43FC1D1E"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sur (5)</w:t>
            </w:r>
          </w:p>
        </w:tc>
        <w:tc>
          <w:tcPr>
            <w:tcW w:w="1134" w:type="dxa"/>
            <w:shd w:val="clear" w:color="auto" w:fill="BFBFBF" w:themeFill="background1" w:themeFillShade="BF"/>
          </w:tcPr>
          <w:p w14:paraId="39F5E051"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(7)</w:t>
            </w:r>
          </w:p>
          <w:p w14:paraId="28AB43CA"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Montant TTC</w:t>
            </w:r>
          </w:p>
          <w:p w14:paraId="4D547758" w14:textId="77777777" w:rsidR="00A80C3F" w:rsidRPr="000A1BEF" w:rsidRDefault="00A80C3F" w:rsidP="00A80C3F">
            <w:pPr>
              <w:jc w:val="center"/>
              <w:rPr>
                <w:rFonts w:ascii="Century Gothic" w:hAnsi="Century Gothic"/>
                <w:b/>
                <w:sz w:val="14"/>
                <w:szCs w:val="14"/>
              </w:rPr>
            </w:pPr>
            <w:r w:rsidRPr="000A1BEF">
              <w:rPr>
                <w:rFonts w:ascii="Century Gothic" w:hAnsi="Century Gothic"/>
                <w:b/>
                <w:sz w:val="14"/>
                <w:szCs w:val="14"/>
              </w:rPr>
              <w:t>(7) = (5)+(6)</w:t>
            </w:r>
          </w:p>
        </w:tc>
      </w:tr>
      <w:tr w:rsidR="00A80C3F" w:rsidRPr="000A1BEF" w14:paraId="72A2EB77" w14:textId="77777777" w:rsidTr="00A80C3F">
        <w:trPr>
          <w:cantSplit/>
          <w:trHeight w:val="441"/>
          <w:jc w:val="center"/>
        </w:trPr>
        <w:tc>
          <w:tcPr>
            <w:tcW w:w="563" w:type="dxa"/>
            <w:shd w:val="clear" w:color="auto" w:fill="auto"/>
            <w:tcMar>
              <w:top w:w="0" w:type="dxa"/>
              <w:left w:w="70" w:type="dxa"/>
              <w:bottom w:w="0" w:type="dxa"/>
              <w:right w:w="70" w:type="dxa"/>
            </w:tcMar>
            <w:vAlign w:val="center"/>
          </w:tcPr>
          <w:p w14:paraId="3014A8FD"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A3C5C2" w14:textId="77777777" w:rsidR="00A80C3F" w:rsidRPr="0089287D" w:rsidRDefault="00A80C3F" w:rsidP="00A80C3F">
            <w:pPr>
              <w:rPr>
                <w:rFonts w:ascii="Century Gothic" w:hAnsi="Century Gothic" w:cs="Calibri"/>
                <w:b/>
                <w:bCs/>
                <w:color w:val="000000"/>
                <w:sz w:val="18"/>
                <w:szCs w:val="18"/>
              </w:rPr>
            </w:pPr>
            <w:r w:rsidRPr="0089287D">
              <w:rPr>
                <w:rFonts w:ascii="Century Gothic" w:hAnsi="Century Gothic" w:cs="Calibri"/>
                <w:b/>
                <w:bCs/>
                <w:color w:val="000000"/>
                <w:sz w:val="18"/>
                <w:szCs w:val="18"/>
              </w:rPr>
              <w:t>Tour parallèle à charioter et à fileter</w:t>
            </w:r>
          </w:p>
        </w:tc>
        <w:tc>
          <w:tcPr>
            <w:tcW w:w="709" w:type="dxa"/>
            <w:shd w:val="clear" w:color="auto" w:fill="auto"/>
            <w:tcMar>
              <w:top w:w="0" w:type="dxa"/>
              <w:left w:w="70" w:type="dxa"/>
              <w:bottom w:w="0" w:type="dxa"/>
              <w:right w:w="70" w:type="dxa"/>
            </w:tcMar>
            <w:vAlign w:val="center"/>
          </w:tcPr>
          <w:p w14:paraId="5CE660C4"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U</w:t>
            </w:r>
          </w:p>
        </w:tc>
        <w:tc>
          <w:tcPr>
            <w:tcW w:w="708" w:type="dxa"/>
            <w:vAlign w:val="center"/>
          </w:tcPr>
          <w:p w14:paraId="0D1B2F60"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1</w:t>
            </w:r>
          </w:p>
        </w:tc>
        <w:tc>
          <w:tcPr>
            <w:tcW w:w="1136" w:type="dxa"/>
          </w:tcPr>
          <w:p w14:paraId="66F52620" w14:textId="77777777" w:rsidR="00A80C3F" w:rsidRPr="00034886" w:rsidRDefault="00A80C3F" w:rsidP="00A80C3F">
            <w:pPr>
              <w:rPr>
                <w:rFonts w:ascii="Century Gothic" w:hAnsi="Century Gothic"/>
                <w:b/>
                <w:sz w:val="20"/>
                <w:szCs w:val="20"/>
                <w:highlight w:val="yellow"/>
              </w:rPr>
            </w:pPr>
          </w:p>
        </w:tc>
        <w:tc>
          <w:tcPr>
            <w:tcW w:w="1134" w:type="dxa"/>
            <w:vAlign w:val="center"/>
          </w:tcPr>
          <w:p w14:paraId="65C498ED" w14:textId="77777777" w:rsidR="00A80C3F" w:rsidRPr="00034886" w:rsidRDefault="00A80C3F" w:rsidP="00A80C3F">
            <w:pPr>
              <w:rPr>
                <w:rFonts w:ascii="Century Gothic" w:hAnsi="Century Gothic"/>
                <w:b/>
                <w:sz w:val="20"/>
                <w:szCs w:val="20"/>
                <w:highlight w:val="yellow"/>
              </w:rPr>
            </w:pPr>
          </w:p>
        </w:tc>
        <w:tc>
          <w:tcPr>
            <w:tcW w:w="1130" w:type="dxa"/>
          </w:tcPr>
          <w:p w14:paraId="422BAD3D" w14:textId="77777777" w:rsidR="00A80C3F" w:rsidRPr="00034886" w:rsidRDefault="00A80C3F" w:rsidP="00A80C3F">
            <w:pPr>
              <w:jc w:val="center"/>
              <w:rPr>
                <w:rFonts w:ascii="Century Gothic" w:hAnsi="Century Gothic"/>
                <w:b/>
                <w:sz w:val="20"/>
                <w:szCs w:val="20"/>
                <w:highlight w:val="yellow"/>
              </w:rPr>
            </w:pPr>
          </w:p>
        </w:tc>
        <w:tc>
          <w:tcPr>
            <w:tcW w:w="992" w:type="dxa"/>
          </w:tcPr>
          <w:p w14:paraId="20A1E1A4" w14:textId="77777777" w:rsidR="00A80C3F" w:rsidRPr="00034886" w:rsidRDefault="00A80C3F" w:rsidP="00A80C3F">
            <w:pPr>
              <w:jc w:val="center"/>
              <w:rPr>
                <w:rFonts w:ascii="Century Gothic" w:hAnsi="Century Gothic"/>
                <w:b/>
                <w:sz w:val="20"/>
                <w:szCs w:val="20"/>
                <w:highlight w:val="yellow"/>
              </w:rPr>
            </w:pPr>
          </w:p>
        </w:tc>
        <w:tc>
          <w:tcPr>
            <w:tcW w:w="850" w:type="dxa"/>
          </w:tcPr>
          <w:p w14:paraId="7D5A1A4E" w14:textId="77777777" w:rsidR="00A80C3F" w:rsidRPr="00034886" w:rsidRDefault="00A80C3F" w:rsidP="00A80C3F">
            <w:pPr>
              <w:jc w:val="center"/>
              <w:rPr>
                <w:rFonts w:ascii="Century Gothic" w:hAnsi="Century Gothic"/>
                <w:b/>
                <w:szCs w:val="20"/>
                <w:highlight w:val="yellow"/>
              </w:rPr>
            </w:pPr>
          </w:p>
        </w:tc>
        <w:tc>
          <w:tcPr>
            <w:tcW w:w="1134" w:type="dxa"/>
          </w:tcPr>
          <w:p w14:paraId="04B0185A" w14:textId="77777777" w:rsidR="00A80C3F" w:rsidRPr="00034886" w:rsidRDefault="00A80C3F" w:rsidP="00A80C3F">
            <w:pPr>
              <w:jc w:val="center"/>
              <w:rPr>
                <w:rFonts w:ascii="Century Gothic" w:hAnsi="Century Gothic"/>
                <w:b/>
                <w:szCs w:val="20"/>
                <w:highlight w:val="yellow"/>
              </w:rPr>
            </w:pPr>
          </w:p>
        </w:tc>
      </w:tr>
      <w:tr w:rsidR="00A80C3F" w:rsidRPr="000A1BEF" w14:paraId="49274884" w14:textId="77777777" w:rsidTr="00A80C3F">
        <w:trPr>
          <w:cantSplit/>
          <w:trHeight w:val="441"/>
          <w:jc w:val="center"/>
        </w:trPr>
        <w:tc>
          <w:tcPr>
            <w:tcW w:w="563" w:type="dxa"/>
            <w:shd w:val="clear" w:color="auto" w:fill="auto"/>
            <w:tcMar>
              <w:top w:w="0" w:type="dxa"/>
              <w:left w:w="70" w:type="dxa"/>
              <w:bottom w:w="0" w:type="dxa"/>
              <w:right w:w="70" w:type="dxa"/>
            </w:tcMar>
            <w:vAlign w:val="center"/>
          </w:tcPr>
          <w:p w14:paraId="6F302BF7"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1386C3" w14:textId="77777777" w:rsidR="00A80C3F" w:rsidRPr="0089287D" w:rsidRDefault="00A80C3F" w:rsidP="00A80C3F">
            <w:pPr>
              <w:rPr>
                <w:rFonts w:ascii="Century Gothic" w:hAnsi="Century Gothic" w:cs="Calibri"/>
                <w:b/>
                <w:bCs/>
                <w:color w:val="000000"/>
                <w:sz w:val="18"/>
                <w:szCs w:val="18"/>
              </w:rPr>
            </w:pPr>
            <w:r w:rsidRPr="0089287D">
              <w:rPr>
                <w:rFonts w:ascii="Century Gothic" w:hAnsi="Century Gothic" w:cs="Calibri"/>
                <w:b/>
                <w:bCs/>
                <w:color w:val="000000"/>
                <w:sz w:val="18"/>
                <w:szCs w:val="18"/>
              </w:rPr>
              <w:t>Fraiseuse horizontale à tête universelle</w:t>
            </w:r>
          </w:p>
        </w:tc>
        <w:tc>
          <w:tcPr>
            <w:tcW w:w="709" w:type="dxa"/>
            <w:shd w:val="clear" w:color="auto" w:fill="auto"/>
            <w:tcMar>
              <w:top w:w="0" w:type="dxa"/>
              <w:left w:w="70" w:type="dxa"/>
              <w:bottom w:w="0" w:type="dxa"/>
              <w:right w:w="70" w:type="dxa"/>
            </w:tcMar>
            <w:vAlign w:val="center"/>
          </w:tcPr>
          <w:p w14:paraId="5625AD32"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U</w:t>
            </w:r>
          </w:p>
        </w:tc>
        <w:tc>
          <w:tcPr>
            <w:tcW w:w="708" w:type="dxa"/>
            <w:vAlign w:val="center"/>
          </w:tcPr>
          <w:p w14:paraId="7E724681"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1</w:t>
            </w:r>
          </w:p>
        </w:tc>
        <w:tc>
          <w:tcPr>
            <w:tcW w:w="1136" w:type="dxa"/>
          </w:tcPr>
          <w:p w14:paraId="0107BFEC" w14:textId="77777777" w:rsidR="00A80C3F" w:rsidRPr="00034886" w:rsidRDefault="00A80C3F" w:rsidP="00A80C3F">
            <w:pPr>
              <w:rPr>
                <w:rFonts w:ascii="Century Gothic" w:hAnsi="Century Gothic"/>
                <w:b/>
                <w:sz w:val="20"/>
                <w:szCs w:val="20"/>
                <w:highlight w:val="yellow"/>
              </w:rPr>
            </w:pPr>
          </w:p>
        </w:tc>
        <w:tc>
          <w:tcPr>
            <w:tcW w:w="1134" w:type="dxa"/>
            <w:vAlign w:val="center"/>
          </w:tcPr>
          <w:p w14:paraId="215A7A5B" w14:textId="77777777" w:rsidR="00A80C3F" w:rsidRPr="00034886" w:rsidRDefault="00A80C3F" w:rsidP="00A80C3F">
            <w:pPr>
              <w:rPr>
                <w:rFonts w:ascii="Century Gothic" w:hAnsi="Century Gothic"/>
                <w:b/>
                <w:sz w:val="20"/>
                <w:szCs w:val="20"/>
                <w:highlight w:val="yellow"/>
              </w:rPr>
            </w:pPr>
          </w:p>
        </w:tc>
        <w:tc>
          <w:tcPr>
            <w:tcW w:w="1130" w:type="dxa"/>
          </w:tcPr>
          <w:p w14:paraId="2714C2B0" w14:textId="77777777" w:rsidR="00A80C3F" w:rsidRPr="00034886" w:rsidRDefault="00A80C3F" w:rsidP="00A80C3F">
            <w:pPr>
              <w:jc w:val="center"/>
              <w:rPr>
                <w:rFonts w:ascii="Century Gothic" w:hAnsi="Century Gothic"/>
                <w:b/>
                <w:sz w:val="20"/>
                <w:szCs w:val="20"/>
                <w:highlight w:val="yellow"/>
              </w:rPr>
            </w:pPr>
          </w:p>
        </w:tc>
        <w:tc>
          <w:tcPr>
            <w:tcW w:w="992" w:type="dxa"/>
          </w:tcPr>
          <w:p w14:paraId="627D9FCE" w14:textId="77777777" w:rsidR="00A80C3F" w:rsidRPr="00034886" w:rsidRDefault="00A80C3F" w:rsidP="00A80C3F">
            <w:pPr>
              <w:jc w:val="center"/>
              <w:rPr>
                <w:rFonts w:ascii="Century Gothic" w:hAnsi="Century Gothic"/>
                <w:b/>
                <w:sz w:val="20"/>
                <w:szCs w:val="20"/>
                <w:highlight w:val="yellow"/>
              </w:rPr>
            </w:pPr>
          </w:p>
        </w:tc>
        <w:tc>
          <w:tcPr>
            <w:tcW w:w="850" w:type="dxa"/>
          </w:tcPr>
          <w:p w14:paraId="08689D6F" w14:textId="77777777" w:rsidR="00A80C3F" w:rsidRPr="00034886" w:rsidRDefault="00A80C3F" w:rsidP="00A80C3F">
            <w:pPr>
              <w:jc w:val="center"/>
              <w:rPr>
                <w:rFonts w:ascii="Century Gothic" w:hAnsi="Century Gothic"/>
                <w:b/>
                <w:szCs w:val="20"/>
                <w:highlight w:val="yellow"/>
              </w:rPr>
            </w:pPr>
          </w:p>
        </w:tc>
        <w:tc>
          <w:tcPr>
            <w:tcW w:w="1134" w:type="dxa"/>
          </w:tcPr>
          <w:p w14:paraId="306C6339" w14:textId="77777777" w:rsidR="00A80C3F" w:rsidRPr="00034886" w:rsidRDefault="00A80C3F" w:rsidP="00A80C3F">
            <w:pPr>
              <w:jc w:val="center"/>
              <w:rPr>
                <w:rFonts w:ascii="Century Gothic" w:hAnsi="Century Gothic"/>
                <w:b/>
                <w:szCs w:val="20"/>
                <w:highlight w:val="yellow"/>
              </w:rPr>
            </w:pPr>
          </w:p>
        </w:tc>
      </w:tr>
      <w:tr w:rsidR="00A80C3F" w:rsidRPr="000A1BEF" w14:paraId="2C88B7F7" w14:textId="77777777" w:rsidTr="00A80C3F">
        <w:trPr>
          <w:cantSplit/>
          <w:trHeight w:val="441"/>
          <w:jc w:val="center"/>
        </w:trPr>
        <w:tc>
          <w:tcPr>
            <w:tcW w:w="563" w:type="dxa"/>
            <w:shd w:val="clear" w:color="auto" w:fill="auto"/>
            <w:tcMar>
              <w:top w:w="0" w:type="dxa"/>
              <w:left w:w="70" w:type="dxa"/>
              <w:bottom w:w="0" w:type="dxa"/>
              <w:right w:w="70" w:type="dxa"/>
            </w:tcMar>
            <w:vAlign w:val="center"/>
          </w:tcPr>
          <w:p w14:paraId="0315BC62"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E8B990" w14:textId="77777777" w:rsidR="00A80C3F" w:rsidRPr="0089287D" w:rsidRDefault="00A80C3F" w:rsidP="00A80C3F">
            <w:pPr>
              <w:rPr>
                <w:rFonts w:ascii="Century Gothic" w:hAnsi="Century Gothic" w:cs="Calibri"/>
                <w:b/>
                <w:bCs/>
                <w:color w:val="000000"/>
                <w:sz w:val="18"/>
                <w:szCs w:val="18"/>
              </w:rPr>
            </w:pPr>
            <w:r w:rsidRPr="0089287D">
              <w:rPr>
                <w:rFonts w:ascii="Century Gothic" w:hAnsi="Century Gothic" w:cs="Calibri"/>
                <w:b/>
                <w:bCs/>
                <w:color w:val="000000"/>
                <w:sz w:val="18"/>
                <w:szCs w:val="18"/>
              </w:rPr>
              <w:t>Affûteuse universelle sur socle</w:t>
            </w:r>
          </w:p>
        </w:tc>
        <w:tc>
          <w:tcPr>
            <w:tcW w:w="709" w:type="dxa"/>
            <w:shd w:val="clear" w:color="auto" w:fill="auto"/>
            <w:tcMar>
              <w:top w:w="0" w:type="dxa"/>
              <w:left w:w="70" w:type="dxa"/>
              <w:bottom w:w="0" w:type="dxa"/>
              <w:right w:w="70" w:type="dxa"/>
            </w:tcMar>
            <w:vAlign w:val="center"/>
          </w:tcPr>
          <w:p w14:paraId="4223D1D6"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U</w:t>
            </w:r>
          </w:p>
        </w:tc>
        <w:tc>
          <w:tcPr>
            <w:tcW w:w="708" w:type="dxa"/>
            <w:vAlign w:val="center"/>
          </w:tcPr>
          <w:p w14:paraId="7335C758"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1</w:t>
            </w:r>
          </w:p>
        </w:tc>
        <w:tc>
          <w:tcPr>
            <w:tcW w:w="1136" w:type="dxa"/>
          </w:tcPr>
          <w:p w14:paraId="712D7B8B" w14:textId="77777777" w:rsidR="00A80C3F" w:rsidRPr="00034886" w:rsidRDefault="00A80C3F" w:rsidP="00A80C3F">
            <w:pPr>
              <w:rPr>
                <w:rFonts w:ascii="Century Gothic" w:hAnsi="Century Gothic"/>
                <w:b/>
                <w:sz w:val="20"/>
                <w:szCs w:val="20"/>
                <w:highlight w:val="yellow"/>
              </w:rPr>
            </w:pPr>
          </w:p>
        </w:tc>
        <w:tc>
          <w:tcPr>
            <w:tcW w:w="1134" w:type="dxa"/>
            <w:vAlign w:val="center"/>
          </w:tcPr>
          <w:p w14:paraId="78E97802" w14:textId="77777777" w:rsidR="00A80C3F" w:rsidRPr="00034886" w:rsidRDefault="00A80C3F" w:rsidP="00A80C3F">
            <w:pPr>
              <w:rPr>
                <w:rFonts w:ascii="Century Gothic" w:hAnsi="Century Gothic"/>
                <w:b/>
                <w:sz w:val="20"/>
                <w:szCs w:val="20"/>
                <w:highlight w:val="yellow"/>
              </w:rPr>
            </w:pPr>
          </w:p>
        </w:tc>
        <w:tc>
          <w:tcPr>
            <w:tcW w:w="1130" w:type="dxa"/>
          </w:tcPr>
          <w:p w14:paraId="2FADCFF3" w14:textId="77777777" w:rsidR="00A80C3F" w:rsidRPr="00034886" w:rsidRDefault="00A80C3F" w:rsidP="00A80C3F">
            <w:pPr>
              <w:jc w:val="center"/>
              <w:rPr>
                <w:rFonts w:ascii="Century Gothic" w:hAnsi="Century Gothic"/>
                <w:b/>
                <w:sz w:val="20"/>
                <w:szCs w:val="20"/>
                <w:highlight w:val="yellow"/>
              </w:rPr>
            </w:pPr>
          </w:p>
        </w:tc>
        <w:tc>
          <w:tcPr>
            <w:tcW w:w="992" w:type="dxa"/>
          </w:tcPr>
          <w:p w14:paraId="3A0F746B" w14:textId="77777777" w:rsidR="00A80C3F" w:rsidRPr="00034886" w:rsidRDefault="00A80C3F" w:rsidP="00A80C3F">
            <w:pPr>
              <w:jc w:val="center"/>
              <w:rPr>
                <w:rFonts w:ascii="Century Gothic" w:hAnsi="Century Gothic"/>
                <w:b/>
                <w:sz w:val="20"/>
                <w:szCs w:val="20"/>
                <w:highlight w:val="yellow"/>
              </w:rPr>
            </w:pPr>
          </w:p>
        </w:tc>
        <w:tc>
          <w:tcPr>
            <w:tcW w:w="850" w:type="dxa"/>
          </w:tcPr>
          <w:p w14:paraId="7DF21039" w14:textId="77777777" w:rsidR="00A80C3F" w:rsidRPr="00034886" w:rsidRDefault="00A80C3F" w:rsidP="00A80C3F">
            <w:pPr>
              <w:jc w:val="center"/>
              <w:rPr>
                <w:rFonts w:ascii="Century Gothic" w:hAnsi="Century Gothic"/>
                <w:b/>
                <w:szCs w:val="20"/>
                <w:highlight w:val="yellow"/>
              </w:rPr>
            </w:pPr>
          </w:p>
        </w:tc>
        <w:tc>
          <w:tcPr>
            <w:tcW w:w="1134" w:type="dxa"/>
          </w:tcPr>
          <w:p w14:paraId="4A65555D" w14:textId="77777777" w:rsidR="00A80C3F" w:rsidRPr="00034886" w:rsidRDefault="00A80C3F" w:rsidP="00A80C3F">
            <w:pPr>
              <w:jc w:val="center"/>
              <w:rPr>
                <w:rFonts w:ascii="Century Gothic" w:hAnsi="Century Gothic"/>
                <w:b/>
                <w:szCs w:val="20"/>
                <w:highlight w:val="yellow"/>
              </w:rPr>
            </w:pPr>
          </w:p>
        </w:tc>
      </w:tr>
      <w:tr w:rsidR="00A80C3F" w:rsidRPr="000A1BEF" w14:paraId="7E8A6705" w14:textId="77777777" w:rsidTr="00A80C3F">
        <w:trPr>
          <w:cantSplit/>
          <w:trHeight w:val="441"/>
          <w:jc w:val="center"/>
        </w:trPr>
        <w:tc>
          <w:tcPr>
            <w:tcW w:w="563" w:type="dxa"/>
            <w:shd w:val="clear" w:color="auto" w:fill="auto"/>
            <w:tcMar>
              <w:top w:w="0" w:type="dxa"/>
              <w:left w:w="70" w:type="dxa"/>
              <w:bottom w:w="0" w:type="dxa"/>
              <w:right w:w="70" w:type="dxa"/>
            </w:tcMar>
            <w:vAlign w:val="center"/>
          </w:tcPr>
          <w:p w14:paraId="140636C8"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D704509" w14:textId="77777777" w:rsidR="00A80C3F" w:rsidRPr="0089287D" w:rsidRDefault="00A80C3F" w:rsidP="00A80C3F">
            <w:pPr>
              <w:rPr>
                <w:rFonts w:ascii="Century Gothic" w:hAnsi="Century Gothic" w:cs="Calibri"/>
                <w:b/>
                <w:bCs/>
                <w:color w:val="000000"/>
                <w:sz w:val="18"/>
                <w:szCs w:val="18"/>
              </w:rPr>
            </w:pPr>
            <w:r w:rsidRPr="0089287D">
              <w:rPr>
                <w:rFonts w:ascii="Century Gothic" w:hAnsi="Century Gothic" w:cs="Calibri"/>
                <w:b/>
                <w:bCs/>
                <w:color w:val="000000"/>
                <w:sz w:val="18"/>
                <w:szCs w:val="18"/>
              </w:rPr>
              <w:t>Touret à meuler sur socle</w:t>
            </w:r>
          </w:p>
        </w:tc>
        <w:tc>
          <w:tcPr>
            <w:tcW w:w="709" w:type="dxa"/>
            <w:shd w:val="clear" w:color="auto" w:fill="auto"/>
            <w:tcMar>
              <w:top w:w="0" w:type="dxa"/>
              <w:left w:w="70" w:type="dxa"/>
              <w:bottom w:w="0" w:type="dxa"/>
              <w:right w:w="70" w:type="dxa"/>
            </w:tcMar>
            <w:vAlign w:val="center"/>
          </w:tcPr>
          <w:p w14:paraId="671554D1"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U</w:t>
            </w:r>
          </w:p>
        </w:tc>
        <w:tc>
          <w:tcPr>
            <w:tcW w:w="708" w:type="dxa"/>
            <w:vAlign w:val="center"/>
          </w:tcPr>
          <w:p w14:paraId="3863BB01"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1</w:t>
            </w:r>
          </w:p>
        </w:tc>
        <w:tc>
          <w:tcPr>
            <w:tcW w:w="1136" w:type="dxa"/>
          </w:tcPr>
          <w:p w14:paraId="6509F079" w14:textId="77777777" w:rsidR="00A80C3F" w:rsidRPr="00034886" w:rsidRDefault="00A80C3F" w:rsidP="00A80C3F">
            <w:pPr>
              <w:rPr>
                <w:rFonts w:ascii="Century Gothic" w:hAnsi="Century Gothic"/>
                <w:b/>
                <w:sz w:val="20"/>
                <w:szCs w:val="20"/>
                <w:highlight w:val="yellow"/>
              </w:rPr>
            </w:pPr>
          </w:p>
        </w:tc>
        <w:tc>
          <w:tcPr>
            <w:tcW w:w="1134" w:type="dxa"/>
            <w:vAlign w:val="center"/>
          </w:tcPr>
          <w:p w14:paraId="495B4D5D" w14:textId="77777777" w:rsidR="00A80C3F" w:rsidRPr="00034886" w:rsidRDefault="00A80C3F" w:rsidP="00A80C3F">
            <w:pPr>
              <w:rPr>
                <w:rFonts w:ascii="Century Gothic" w:hAnsi="Century Gothic"/>
                <w:b/>
                <w:sz w:val="20"/>
                <w:szCs w:val="20"/>
                <w:highlight w:val="yellow"/>
              </w:rPr>
            </w:pPr>
          </w:p>
        </w:tc>
        <w:tc>
          <w:tcPr>
            <w:tcW w:w="1130" w:type="dxa"/>
          </w:tcPr>
          <w:p w14:paraId="4EB3C8D8" w14:textId="77777777" w:rsidR="00A80C3F" w:rsidRPr="00034886" w:rsidRDefault="00A80C3F" w:rsidP="00A80C3F">
            <w:pPr>
              <w:jc w:val="center"/>
              <w:rPr>
                <w:rFonts w:ascii="Century Gothic" w:hAnsi="Century Gothic"/>
                <w:b/>
                <w:sz w:val="20"/>
                <w:szCs w:val="20"/>
                <w:highlight w:val="yellow"/>
              </w:rPr>
            </w:pPr>
          </w:p>
        </w:tc>
        <w:tc>
          <w:tcPr>
            <w:tcW w:w="992" w:type="dxa"/>
          </w:tcPr>
          <w:p w14:paraId="622CDB10" w14:textId="77777777" w:rsidR="00A80C3F" w:rsidRPr="00034886" w:rsidRDefault="00A80C3F" w:rsidP="00A80C3F">
            <w:pPr>
              <w:jc w:val="center"/>
              <w:rPr>
                <w:rFonts w:ascii="Century Gothic" w:hAnsi="Century Gothic"/>
                <w:b/>
                <w:sz w:val="20"/>
                <w:szCs w:val="20"/>
                <w:highlight w:val="yellow"/>
              </w:rPr>
            </w:pPr>
          </w:p>
        </w:tc>
        <w:tc>
          <w:tcPr>
            <w:tcW w:w="850" w:type="dxa"/>
          </w:tcPr>
          <w:p w14:paraId="6DDCD16C" w14:textId="77777777" w:rsidR="00A80C3F" w:rsidRPr="00034886" w:rsidRDefault="00A80C3F" w:rsidP="00A80C3F">
            <w:pPr>
              <w:jc w:val="center"/>
              <w:rPr>
                <w:rFonts w:ascii="Century Gothic" w:hAnsi="Century Gothic"/>
                <w:b/>
                <w:szCs w:val="20"/>
                <w:highlight w:val="yellow"/>
              </w:rPr>
            </w:pPr>
          </w:p>
        </w:tc>
        <w:tc>
          <w:tcPr>
            <w:tcW w:w="1134" w:type="dxa"/>
          </w:tcPr>
          <w:p w14:paraId="4B5B098E" w14:textId="77777777" w:rsidR="00A80C3F" w:rsidRPr="00034886" w:rsidRDefault="00A80C3F" w:rsidP="00A80C3F">
            <w:pPr>
              <w:jc w:val="center"/>
              <w:rPr>
                <w:rFonts w:ascii="Century Gothic" w:hAnsi="Century Gothic"/>
                <w:b/>
                <w:szCs w:val="20"/>
                <w:highlight w:val="yellow"/>
              </w:rPr>
            </w:pPr>
          </w:p>
        </w:tc>
      </w:tr>
      <w:tr w:rsidR="00A80C3F" w:rsidRPr="000A1BEF" w14:paraId="43B5AC00" w14:textId="77777777" w:rsidTr="00A80C3F">
        <w:trPr>
          <w:cantSplit/>
          <w:trHeight w:val="441"/>
          <w:jc w:val="center"/>
        </w:trPr>
        <w:tc>
          <w:tcPr>
            <w:tcW w:w="563" w:type="dxa"/>
            <w:shd w:val="clear" w:color="auto" w:fill="auto"/>
            <w:tcMar>
              <w:top w:w="0" w:type="dxa"/>
              <w:left w:w="70" w:type="dxa"/>
              <w:bottom w:w="0" w:type="dxa"/>
              <w:right w:w="70" w:type="dxa"/>
            </w:tcMar>
            <w:vAlign w:val="center"/>
          </w:tcPr>
          <w:p w14:paraId="1E9F343D"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A3C0BB" w14:textId="77777777" w:rsidR="00A80C3F" w:rsidRPr="0089287D" w:rsidRDefault="00A80C3F" w:rsidP="00A80C3F">
            <w:pPr>
              <w:rPr>
                <w:rFonts w:ascii="Century Gothic" w:hAnsi="Century Gothic" w:cs="Calibri"/>
                <w:b/>
                <w:bCs/>
                <w:color w:val="000000"/>
                <w:sz w:val="18"/>
                <w:szCs w:val="18"/>
              </w:rPr>
            </w:pPr>
            <w:r w:rsidRPr="0089287D">
              <w:rPr>
                <w:rFonts w:ascii="Century Gothic" w:hAnsi="Century Gothic" w:cs="Calibri"/>
                <w:b/>
                <w:bCs/>
                <w:color w:val="000000"/>
                <w:sz w:val="18"/>
                <w:szCs w:val="18"/>
              </w:rPr>
              <w:t>Perceuse à colonne</w:t>
            </w:r>
          </w:p>
        </w:tc>
        <w:tc>
          <w:tcPr>
            <w:tcW w:w="709" w:type="dxa"/>
            <w:shd w:val="clear" w:color="auto" w:fill="auto"/>
            <w:tcMar>
              <w:top w:w="0" w:type="dxa"/>
              <w:left w:w="70" w:type="dxa"/>
              <w:bottom w:w="0" w:type="dxa"/>
              <w:right w:w="70" w:type="dxa"/>
            </w:tcMar>
            <w:vAlign w:val="center"/>
          </w:tcPr>
          <w:p w14:paraId="1125A519"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U</w:t>
            </w:r>
          </w:p>
        </w:tc>
        <w:tc>
          <w:tcPr>
            <w:tcW w:w="708" w:type="dxa"/>
            <w:vAlign w:val="center"/>
          </w:tcPr>
          <w:p w14:paraId="6C3B576B"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1</w:t>
            </w:r>
          </w:p>
        </w:tc>
        <w:tc>
          <w:tcPr>
            <w:tcW w:w="1136" w:type="dxa"/>
          </w:tcPr>
          <w:p w14:paraId="3B958B93" w14:textId="77777777" w:rsidR="00A80C3F" w:rsidRPr="00FE0EAA" w:rsidRDefault="00A80C3F" w:rsidP="00A80C3F">
            <w:pPr>
              <w:rPr>
                <w:rFonts w:ascii="Century Gothic" w:hAnsi="Century Gothic"/>
                <w:b/>
                <w:sz w:val="20"/>
                <w:szCs w:val="20"/>
                <w:highlight w:val="yellow"/>
              </w:rPr>
            </w:pPr>
          </w:p>
        </w:tc>
        <w:tc>
          <w:tcPr>
            <w:tcW w:w="1134" w:type="dxa"/>
            <w:vAlign w:val="center"/>
          </w:tcPr>
          <w:p w14:paraId="731848DC" w14:textId="77777777" w:rsidR="00A80C3F" w:rsidRPr="00FE0EAA" w:rsidRDefault="00A80C3F" w:rsidP="00A80C3F">
            <w:pPr>
              <w:rPr>
                <w:rFonts w:ascii="Century Gothic" w:hAnsi="Century Gothic"/>
                <w:b/>
                <w:sz w:val="20"/>
                <w:szCs w:val="20"/>
                <w:highlight w:val="yellow"/>
              </w:rPr>
            </w:pPr>
          </w:p>
        </w:tc>
        <w:tc>
          <w:tcPr>
            <w:tcW w:w="1130" w:type="dxa"/>
          </w:tcPr>
          <w:p w14:paraId="05B0248D" w14:textId="77777777" w:rsidR="00A80C3F" w:rsidRPr="00FE0EAA" w:rsidRDefault="00A80C3F" w:rsidP="00A80C3F">
            <w:pPr>
              <w:jc w:val="center"/>
              <w:rPr>
                <w:rFonts w:ascii="Century Gothic" w:hAnsi="Century Gothic"/>
                <w:b/>
                <w:sz w:val="20"/>
                <w:szCs w:val="20"/>
                <w:highlight w:val="yellow"/>
              </w:rPr>
            </w:pPr>
          </w:p>
        </w:tc>
        <w:tc>
          <w:tcPr>
            <w:tcW w:w="992" w:type="dxa"/>
          </w:tcPr>
          <w:p w14:paraId="5176D5D1" w14:textId="77777777" w:rsidR="00A80C3F" w:rsidRPr="00FE0EAA" w:rsidRDefault="00A80C3F" w:rsidP="00A80C3F">
            <w:pPr>
              <w:jc w:val="center"/>
              <w:rPr>
                <w:rFonts w:ascii="Century Gothic" w:hAnsi="Century Gothic"/>
                <w:b/>
                <w:sz w:val="20"/>
                <w:szCs w:val="20"/>
                <w:highlight w:val="yellow"/>
              </w:rPr>
            </w:pPr>
          </w:p>
        </w:tc>
        <w:tc>
          <w:tcPr>
            <w:tcW w:w="850" w:type="dxa"/>
          </w:tcPr>
          <w:p w14:paraId="56F58D4A" w14:textId="77777777" w:rsidR="00A80C3F" w:rsidRPr="00FE0EAA" w:rsidRDefault="00A80C3F" w:rsidP="00A80C3F">
            <w:pPr>
              <w:jc w:val="center"/>
              <w:rPr>
                <w:rFonts w:ascii="Century Gothic" w:hAnsi="Century Gothic"/>
                <w:b/>
                <w:szCs w:val="20"/>
                <w:highlight w:val="yellow"/>
              </w:rPr>
            </w:pPr>
          </w:p>
        </w:tc>
        <w:tc>
          <w:tcPr>
            <w:tcW w:w="1134" w:type="dxa"/>
          </w:tcPr>
          <w:p w14:paraId="253A2BF9" w14:textId="77777777" w:rsidR="00A80C3F" w:rsidRPr="00FE0EAA" w:rsidRDefault="00A80C3F" w:rsidP="00A80C3F">
            <w:pPr>
              <w:jc w:val="center"/>
              <w:rPr>
                <w:rFonts w:ascii="Century Gothic" w:hAnsi="Century Gothic"/>
                <w:b/>
                <w:szCs w:val="20"/>
                <w:highlight w:val="yellow"/>
              </w:rPr>
            </w:pPr>
          </w:p>
        </w:tc>
      </w:tr>
      <w:tr w:rsidR="00A80C3F" w:rsidRPr="000A1BEF" w14:paraId="1D9B8935" w14:textId="77777777" w:rsidTr="00A80C3F">
        <w:trPr>
          <w:cantSplit/>
          <w:trHeight w:val="441"/>
          <w:jc w:val="center"/>
        </w:trPr>
        <w:tc>
          <w:tcPr>
            <w:tcW w:w="563" w:type="dxa"/>
            <w:shd w:val="clear" w:color="auto" w:fill="auto"/>
            <w:tcMar>
              <w:top w:w="0" w:type="dxa"/>
              <w:left w:w="70" w:type="dxa"/>
              <w:bottom w:w="0" w:type="dxa"/>
              <w:right w:w="70" w:type="dxa"/>
            </w:tcMar>
            <w:vAlign w:val="center"/>
          </w:tcPr>
          <w:p w14:paraId="2B944CD9"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54FA4B" w14:textId="77777777" w:rsidR="00A80C3F" w:rsidRPr="0089287D" w:rsidRDefault="00A80C3F" w:rsidP="00A80C3F">
            <w:pPr>
              <w:rPr>
                <w:rFonts w:ascii="Century Gothic" w:hAnsi="Century Gothic" w:cs="Calibri"/>
                <w:b/>
                <w:bCs/>
                <w:color w:val="000000"/>
                <w:sz w:val="18"/>
                <w:szCs w:val="18"/>
              </w:rPr>
            </w:pPr>
            <w:r w:rsidRPr="0089287D">
              <w:rPr>
                <w:rFonts w:ascii="Century Gothic" w:hAnsi="Century Gothic" w:cs="Calibri"/>
                <w:b/>
                <w:bCs/>
                <w:color w:val="000000"/>
                <w:sz w:val="18"/>
                <w:szCs w:val="18"/>
              </w:rPr>
              <w:t>Scie mécanique à ruban horizontale</w:t>
            </w:r>
          </w:p>
        </w:tc>
        <w:tc>
          <w:tcPr>
            <w:tcW w:w="709" w:type="dxa"/>
            <w:shd w:val="clear" w:color="auto" w:fill="auto"/>
            <w:tcMar>
              <w:top w:w="0" w:type="dxa"/>
              <w:left w:w="70" w:type="dxa"/>
              <w:bottom w:w="0" w:type="dxa"/>
              <w:right w:w="70" w:type="dxa"/>
            </w:tcMar>
            <w:vAlign w:val="center"/>
          </w:tcPr>
          <w:p w14:paraId="1E130ACE"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U</w:t>
            </w:r>
          </w:p>
        </w:tc>
        <w:tc>
          <w:tcPr>
            <w:tcW w:w="708" w:type="dxa"/>
            <w:vAlign w:val="center"/>
          </w:tcPr>
          <w:p w14:paraId="5B92488A"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1</w:t>
            </w:r>
          </w:p>
        </w:tc>
        <w:tc>
          <w:tcPr>
            <w:tcW w:w="1136" w:type="dxa"/>
          </w:tcPr>
          <w:p w14:paraId="15F5CFD2" w14:textId="77777777" w:rsidR="00A80C3F" w:rsidRPr="00FE0EAA" w:rsidRDefault="00A80C3F" w:rsidP="00A80C3F">
            <w:pPr>
              <w:rPr>
                <w:rFonts w:ascii="Century Gothic" w:hAnsi="Century Gothic"/>
                <w:b/>
                <w:sz w:val="20"/>
                <w:szCs w:val="20"/>
                <w:highlight w:val="yellow"/>
              </w:rPr>
            </w:pPr>
          </w:p>
        </w:tc>
        <w:tc>
          <w:tcPr>
            <w:tcW w:w="1134" w:type="dxa"/>
            <w:vAlign w:val="center"/>
          </w:tcPr>
          <w:p w14:paraId="12325E2B" w14:textId="77777777" w:rsidR="00A80C3F" w:rsidRPr="00FE0EAA" w:rsidRDefault="00A80C3F" w:rsidP="00A80C3F">
            <w:pPr>
              <w:rPr>
                <w:rFonts w:ascii="Century Gothic" w:hAnsi="Century Gothic"/>
                <w:b/>
                <w:sz w:val="20"/>
                <w:szCs w:val="20"/>
                <w:highlight w:val="yellow"/>
              </w:rPr>
            </w:pPr>
          </w:p>
        </w:tc>
        <w:tc>
          <w:tcPr>
            <w:tcW w:w="1130" w:type="dxa"/>
          </w:tcPr>
          <w:p w14:paraId="315357E9" w14:textId="77777777" w:rsidR="00A80C3F" w:rsidRPr="00FE0EAA" w:rsidRDefault="00A80C3F" w:rsidP="00A80C3F">
            <w:pPr>
              <w:jc w:val="center"/>
              <w:rPr>
                <w:rFonts w:ascii="Century Gothic" w:hAnsi="Century Gothic"/>
                <w:b/>
                <w:sz w:val="20"/>
                <w:szCs w:val="20"/>
                <w:highlight w:val="yellow"/>
              </w:rPr>
            </w:pPr>
          </w:p>
        </w:tc>
        <w:tc>
          <w:tcPr>
            <w:tcW w:w="992" w:type="dxa"/>
          </w:tcPr>
          <w:p w14:paraId="656059A3" w14:textId="77777777" w:rsidR="00A80C3F" w:rsidRPr="00FE0EAA" w:rsidRDefault="00A80C3F" w:rsidP="00A80C3F">
            <w:pPr>
              <w:jc w:val="center"/>
              <w:rPr>
                <w:rFonts w:ascii="Century Gothic" w:hAnsi="Century Gothic"/>
                <w:b/>
                <w:sz w:val="20"/>
                <w:szCs w:val="20"/>
                <w:highlight w:val="yellow"/>
              </w:rPr>
            </w:pPr>
          </w:p>
        </w:tc>
        <w:tc>
          <w:tcPr>
            <w:tcW w:w="850" w:type="dxa"/>
          </w:tcPr>
          <w:p w14:paraId="3C5BB3CF" w14:textId="77777777" w:rsidR="00A80C3F" w:rsidRPr="00FE0EAA" w:rsidRDefault="00A80C3F" w:rsidP="00A80C3F">
            <w:pPr>
              <w:jc w:val="center"/>
              <w:rPr>
                <w:rFonts w:ascii="Century Gothic" w:hAnsi="Century Gothic"/>
                <w:b/>
                <w:szCs w:val="20"/>
                <w:highlight w:val="yellow"/>
              </w:rPr>
            </w:pPr>
          </w:p>
        </w:tc>
        <w:tc>
          <w:tcPr>
            <w:tcW w:w="1134" w:type="dxa"/>
          </w:tcPr>
          <w:p w14:paraId="250DCDC3" w14:textId="77777777" w:rsidR="00A80C3F" w:rsidRPr="00FE0EAA" w:rsidRDefault="00A80C3F" w:rsidP="00A80C3F">
            <w:pPr>
              <w:jc w:val="center"/>
              <w:rPr>
                <w:rFonts w:ascii="Century Gothic" w:hAnsi="Century Gothic"/>
                <w:b/>
                <w:szCs w:val="20"/>
                <w:highlight w:val="yellow"/>
              </w:rPr>
            </w:pPr>
          </w:p>
        </w:tc>
      </w:tr>
      <w:tr w:rsidR="00A80C3F" w:rsidRPr="000A1BEF" w14:paraId="14055208" w14:textId="77777777" w:rsidTr="00A80C3F">
        <w:trPr>
          <w:cantSplit/>
          <w:trHeight w:val="441"/>
          <w:jc w:val="center"/>
        </w:trPr>
        <w:tc>
          <w:tcPr>
            <w:tcW w:w="563" w:type="dxa"/>
            <w:shd w:val="clear" w:color="auto" w:fill="auto"/>
            <w:tcMar>
              <w:top w:w="0" w:type="dxa"/>
              <w:left w:w="70" w:type="dxa"/>
              <w:bottom w:w="0" w:type="dxa"/>
              <w:right w:w="70" w:type="dxa"/>
            </w:tcMar>
            <w:vAlign w:val="center"/>
          </w:tcPr>
          <w:p w14:paraId="72EB8826"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0D30819" w14:textId="77777777" w:rsidR="00A80C3F" w:rsidRPr="0089287D" w:rsidRDefault="00A80C3F" w:rsidP="00A80C3F">
            <w:pPr>
              <w:rPr>
                <w:rFonts w:ascii="Century Gothic" w:hAnsi="Century Gothic" w:cs="Calibri"/>
                <w:b/>
                <w:bCs/>
                <w:color w:val="000000"/>
                <w:sz w:val="18"/>
                <w:szCs w:val="18"/>
              </w:rPr>
            </w:pPr>
            <w:r w:rsidRPr="0089287D">
              <w:rPr>
                <w:rFonts w:ascii="Century Gothic" w:hAnsi="Century Gothic" w:cs="Calibri"/>
                <w:b/>
                <w:bCs/>
                <w:color w:val="000000"/>
                <w:sz w:val="18"/>
                <w:szCs w:val="18"/>
              </w:rPr>
              <w:t xml:space="preserve">Presse hydraulique manuelle  </w:t>
            </w:r>
          </w:p>
        </w:tc>
        <w:tc>
          <w:tcPr>
            <w:tcW w:w="709" w:type="dxa"/>
            <w:shd w:val="clear" w:color="auto" w:fill="auto"/>
            <w:tcMar>
              <w:top w:w="0" w:type="dxa"/>
              <w:left w:w="70" w:type="dxa"/>
              <w:bottom w:w="0" w:type="dxa"/>
              <w:right w:w="70" w:type="dxa"/>
            </w:tcMar>
            <w:vAlign w:val="center"/>
          </w:tcPr>
          <w:p w14:paraId="4AEA8F4F"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U</w:t>
            </w:r>
          </w:p>
        </w:tc>
        <w:tc>
          <w:tcPr>
            <w:tcW w:w="708" w:type="dxa"/>
            <w:vAlign w:val="center"/>
          </w:tcPr>
          <w:p w14:paraId="23889694"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1</w:t>
            </w:r>
          </w:p>
        </w:tc>
        <w:tc>
          <w:tcPr>
            <w:tcW w:w="1136" w:type="dxa"/>
          </w:tcPr>
          <w:p w14:paraId="4A056D2E" w14:textId="77777777" w:rsidR="00A80C3F" w:rsidRPr="00FE0EAA" w:rsidRDefault="00A80C3F" w:rsidP="00A80C3F">
            <w:pPr>
              <w:rPr>
                <w:rFonts w:ascii="Century Gothic" w:hAnsi="Century Gothic"/>
                <w:b/>
                <w:sz w:val="20"/>
                <w:szCs w:val="20"/>
                <w:highlight w:val="yellow"/>
              </w:rPr>
            </w:pPr>
          </w:p>
        </w:tc>
        <w:tc>
          <w:tcPr>
            <w:tcW w:w="1134" w:type="dxa"/>
            <w:vAlign w:val="center"/>
          </w:tcPr>
          <w:p w14:paraId="4D3A4724" w14:textId="77777777" w:rsidR="00A80C3F" w:rsidRPr="00FE0EAA" w:rsidRDefault="00A80C3F" w:rsidP="00A80C3F">
            <w:pPr>
              <w:rPr>
                <w:rFonts w:ascii="Century Gothic" w:hAnsi="Century Gothic"/>
                <w:b/>
                <w:sz w:val="20"/>
                <w:szCs w:val="20"/>
                <w:highlight w:val="yellow"/>
              </w:rPr>
            </w:pPr>
          </w:p>
        </w:tc>
        <w:tc>
          <w:tcPr>
            <w:tcW w:w="1130" w:type="dxa"/>
          </w:tcPr>
          <w:p w14:paraId="4FC80A37" w14:textId="77777777" w:rsidR="00A80C3F" w:rsidRPr="00FE0EAA" w:rsidRDefault="00A80C3F" w:rsidP="00A80C3F">
            <w:pPr>
              <w:jc w:val="center"/>
              <w:rPr>
                <w:rFonts w:ascii="Century Gothic" w:hAnsi="Century Gothic"/>
                <w:b/>
                <w:sz w:val="20"/>
                <w:szCs w:val="20"/>
                <w:highlight w:val="yellow"/>
              </w:rPr>
            </w:pPr>
          </w:p>
        </w:tc>
        <w:tc>
          <w:tcPr>
            <w:tcW w:w="992" w:type="dxa"/>
          </w:tcPr>
          <w:p w14:paraId="483CCD87" w14:textId="77777777" w:rsidR="00A80C3F" w:rsidRPr="00FE0EAA" w:rsidRDefault="00A80C3F" w:rsidP="00A80C3F">
            <w:pPr>
              <w:jc w:val="center"/>
              <w:rPr>
                <w:rFonts w:ascii="Century Gothic" w:hAnsi="Century Gothic"/>
                <w:b/>
                <w:sz w:val="20"/>
                <w:szCs w:val="20"/>
                <w:highlight w:val="yellow"/>
              </w:rPr>
            </w:pPr>
          </w:p>
        </w:tc>
        <w:tc>
          <w:tcPr>
            <w:tcW w:w="850" w:type="dxa"/>
          </w:tcPr>
          <w:p w14:paraId="5FA57CF2" w14:textId="77777777" w:rsidR="00A80C3F" w:rsidRPr="00FE0EAA" w:rsidRDefault="00A80C3F" w:rsidP="00A80C3F">
            <w:pPr>
              <w:jc w:val="center"/>
              <w:rPr>
                <w:rFonts w:ascii="Century Gothic" w:hAnsi="Century Gothic"/>
                <w:b/>
                <w:szCs w:val="20"/>
                <w:highlight w:val="yellow"/>
              </w:rPr>
            </w:pPr>
          </w:p>
        </w:tc>
        <w:tc>
          <w:tcPr>
            <w:tcW w:w="1134" w:type="dxa"/>
          </w:tcPr>
          <w:p w14:paraId="6AB74600" w14:textId="77777777" w:rsidR="00A80C3F" w:rsidRPr="00FE0EAA" w:rsidRDefault="00A80C3F" w:rsidP="00A80C3F">
            <w:pPr>
              <w:jc w:val="center"/>
              <w:rPr>
                <w:rFonts w:ascii="Century Gothic" w:hAnsi="Century Gothic"/>
                <w:b/>
                <w:szCs w:val="20"/>
                <w:highlight w:val="yellow"/>
              </w:rPr>
            </w:pPr>
          </w:p>
        </w:tc>
      </w:tr>
      <w:tr w:rsidR="00A80C3F" w:rsidRPr="000A1BEF" w14:paraId="674EAD63" w14:textId="77777777" w:rsidTr="00A80C3F">
        <w:trPr>
          <w:cantSplit/>
          <w:trHeight w:val="441"/>
          <w:jc w:val="center"/>
        </w:trPr>
        <w:tc>
          <w:tcPr>
            <w:tcW w:w="563" w:type="dxa"/>
            <w:shd w:val="clear" w:color="auto" w:fill="auto"/>
            <w:tcMar>
              <w:top w:w="0" w:type="dxa"/>
              <w:left w:w="70" w:type="dxa"/>
              <w:bottom w:w="0" w:type="dxa"/>
              <w:right w:w="70" w:type="dxa"/>
            </w:tcMar>
            <w:vAlign w:val="center"/>
          </w:tcPr>
          <w:p w14:paraId="2B28C331"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D4F0D0" w14:textId="77777777" w:rsidR="00A80C3F" w:rsidRPr="0089287D" w:rsidRDefault="00A80C3F" w:rsidP="00A80C3F">
            <w:pPr>
              <w:rPr>
                <w:rFonts w:ascii="Century Gothic" w:hAnsi="Century Gothic" w:cs="Calibri"/>
                <w:b/>
                <w:bCs/>
                <w:color w:val="000000"/>
                <w:sz w:val="18"/>
                <w:szCs w:val="18"/>
              </w:rPr>
            </w:pPr>
            <w:r w:rsidRPr="0089287D">
              <w:rPr>
                <w:rFonts w:ascii="Century Gothic" w:hAnsi="Century Gothic" w:cs="Calibri"/>
                <w:b/>
                <w:bCs/>
                <w:color w:val="000000"/>
                <w:sz w:val="18"/>
                <w:szCs w:val="18"/>
              </w:rPr>
              <w:t>Cisaille à levier</w:t>
            </w:r>
          </w:p>
        </w:tc>
        <w:tc>
          <w:tcPr>
            <w:tcW w:w="709" w:type="dxa"/>
            <w:shd w:val="clear" w:color="auto" w:fill="auto"/>
            <w:tcMar>
              <w:top w:w="0" w:type="dxa"/>
              <w:left w:w="70" w:type="dxa"/>
              <w:bottom w:w="0" w:type="dxa"/>
              <w:right w:w="70" w:type="dxa"/>
            </w:tcMar>
            <w:vAlign w:val="center"/>
          </w:tcPr>
          <w:p w14:paraId="65273660"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U</w:t>
            </w:r>
          </w:p>
        </w:tc>
        <w:tc>
          <w:tcPr>
            <w:tcW w:w="708" w:type="dxa"/>
            <w:vAlign w:val="center"/>
          </w:tcPr>
          <w:p w14:paraId="2C5DE069"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1</w:t>
            </w:r>
          </w:p>
        </w:tc>
        <w:tc>
          <w:tcPr>
            <w:tcW w:w="1136" w:type="dxa"/>
          </w:tcPr>
          <w:p w14:paraId="2876E653" w14:textId="77777777" w:rsidR="00A80C3F" w:rsidRPr="00FE0EAA" w:rsidRDefault="00A80C3F" w:rsidP="00A80C3F">
            <w:pPr>
              <w:rPr>
                <w:rFonts w:ascii="Century Gothic" w:hAnsi="Century Gothic"/>
                <w:b/>
                <w:sz w:val="20"/>
                <w:szCs w:val="20"/>
                <w:highlight w:val="yellow"/>
              </w:rPr>
            </w:pPr>
          </w:p>
        </w:tc>
        <w:tc>
          <w:tcPr>
            <w:tcW w:w="1134" w:type="dxa"/>
            <w:vAlign w:val="center"/>
          </w:tcPr>
          <w:p w14:paraId="746ED13F" w14:textId="77777777" w:rsidR="00A80C3F" w:rsidRPr="00FE0EAA" w:rsidRDefault="00A80C3F" w:rsidP="00A80C3F">
            <w:pPr>
              <w:rPr>
                <w:rFonts w:ascii="Century Gothic" w:hAnsi="Century Gothic"/>
                <w:b/>
                <w:sz w:val="20"/>
                <w:szCs w:val="20"/>
                <w:highlight w:val="yellow"/>
              </w:rPr>
            </w:pPr>
          </w:p>
        </w:tc>
        <w:tc>
          <w:tcPr>
            <w:tcW w:w="1130" w:type="dxa"/>
          </w:tcPr>
          <w:p w14:paraId="5A5E4895" w14:textId="77777777" w:rsidR="00A80C3F" w:rsidRPr="00FE0EAA" w:rsidRDefault="00A80C3F" w:rsidP="00A80C3F">
            <w:pPr>
              <w:jc w:val="center"/>
              <w:rPr>
                <w:rFonts w:ascii="Century Gothic" w:hAnsi="Century Gothic"/>
                <w:b/>
                <w:sz w:val="20"/>
                <w:szCs w:val="20"/>
                <w:highlight w:val="yellow"/>
              </w:rPr>
            </w:pPr>
          </w:p>
        </w:tc>
        <w:tc>
          <w:tcPr>
            <w:tcW w:w="992" w:type="dxa"/>
          </w:tcPr>
          <w:p w14:paraId="6E136F24" w14:textId="77777777" w:rsidR="00A80C3F" w:rsidRPr="00FE0EAA" w:rsidRDefault="00A80C3F" w:rsidP="00A80C3F">
            <w:pPr>
              <w:jc w:val="center"/>
              <w:rPr>
                <w:rFonts w:ascii="Century Gothic" w:hAnsi="Century Gothic"/>
                <w:b/>
                <w:sz w:val="20"/>
                <w:szCs w:val="20"/>
                <w:highlight w:val="yellow"/>
              </w:rPr>
            </w:pPr>
          </w:p>
        </w:tc>
        <w:tc>
          <w:tcPr>
            <w:tcW w:w="850" w:type="dxa"/>
          </w:tcPr>
          <w:p w14:paraId="7A9BB14F" w14:textId="77777777" w:rsidR="00A80C3F" w:rsidRPr="00FE0EAA" w:rsidRDefault="00A80C3F" w:rsidP="00A80C3F">
            <w:pPr>
              <w:jc w:val="center"/>
              <w:rPr>
                <w:rFonts w:ascii="Century Gothic" w:hAnsi="Century Gothic"/>
                <w:b/>
                <w:szCs w:val="20"/>
                <w:highlight w:val="yellow"/>
              </w:rPr>
            </w:pPr>
          </w:p>
        </w:tc>
        <w:tc>
          <w:tcPr>
            <w:tcW w:w="1134" w:type="dxa"/>
          </w:tcPr>
          <w:p w14:paraId="41EE2001" w14:textId="77777777" w:rsidR="00A80C3F" w:rsidRPr="00FE0EAA" w:rsidRDefault="00A80C3F" w:rsidP="00A80C3F">
            <w:pPr>
              <w:jc w:val="center"/>
              <w:rPr>
                <w:rFonts w:ascii="Century Gothic" w:hAnsi="Century Gothic"/>
                <w:b/>
                <w:szCs w:val="20"/>
                <w:highlight w:val="yellow"/>
              </w:rPr>
            </w:pPr>
          </w:p>
        </w:tc>
      </w:tr>
      <w:tr w:rsidR="00A80C3F" w:rsidRPr="000A1BEF" w14:paraId="4E3A3E72" w14:textId="77777777" w:rsidTr="00A80C3F">
        <w:trPr>
          <w:cantSplit/>
          <w:trHeight w:val="441"/>
          <w:jc w:val="center"/>
        </w:trPr>
        <w:tc>
          <w:tcPr>
            <w:tcW w:w="563" w:type="dxa"/>
            <w:shd w:val="clear" w:color="auto" w:fill="auto"/>
            <w:tcMar>
              <w:top w:w="0" w:type="dxa"/>
              <w:left w:w="70" w:type="dxa"/>
              <w:bottom w:w="0" w:type="dxa"/>
              <w:right w:w="70" w:type="dxa"/>
            </w:tcMar>
            <w:vAlign w:val="center"/>
          </w:tcPr>
          <w:p w14:paraId="505EA5CD"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0B8675" w14:textId="77777777" w:rsidR="00A80C3F" w:rsidRPr="0089287D" w:rsidRDefault="00A80C3F" w:rsidP="00A80C3F">
            <w:pPr>
              <w:rPr>
                <w:rFonts w:ascii="Century Gothic" w:hAnsi="Century Gothic" w:cs="Calibri"/>
                <w:b/>
                <w:bCs/>
                <w:color w:val="000000"/>
                <w:sz w:val="18"/>
                <w:szCs w:val="18"/>
              </w:rPr>
            </w:pPr>
            <w:r w:rsidRPr="0089287D">
              <w:rPr>
                <w:rFonts w:ascii="Century Gothic" w:hAnsi="Century Gothic" w:cs="Calibri"/>
                <w:b/>
                <w:bCs/>
                <w:color w:val="000000"/>
                <w:sz w:val="18"/>
                <w:szCs w:val="18"/>
              </w:rPr>
              <w:t>Etablis</w:t>
            </w:r>
          </w:p>
        </w:tc>
        <w:tc>
          <w:tcPr>
            <w:tcW w:w="709" w:type="dxa"/>
            <w:shd w:val="clear" w:color="auto" w:fill="auto"/>
            <w:tcMar>
              <w:top w:w="0" w:type="dxa"/>
              <w:left w:w="70" w:type="dxa"/>
              <w:bottom w:w="0" w:type="dxa"/>
              <w:right w:w="70" w:type="dxa"/>
            </w:tcMar>
            <w:vAlign w:val="center"/>
          </w:tcPr>
          <w:p w14:paraId="0732204E"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U</w:t>
            </w:r>
          </w:p>
        </w:tc>
        <w:tc>
          <w:tcPr>
            <w:tcW w:w="708" w:type="dxa"/>
            <w:vAlign w:val="center"/>
          </w:tcPr>
          <w:p w14:paraId="290E1619"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2</w:t>
            </w:r>
          </w:p>
        </w:tc>
        <w:tc>
          <w:tcPr>
            <w:tcW w:w="1136" w:type="dxa"/>
          </w:tcPr>
          <w:p w14:paraId="1C7274AE" w14:textId="77777777" w:rsidR="00A80C3F" w:rsidRPr="00FE0EAA" w:rsidRDefault="00A80C3F" w:rsidP="00A80C3F">
            <w:pPr>
              <w:rPr>
                <w:rFonts w:ascii="Century Gothic" w:hAnsi="Century Gothic"/>
                <w:b/>
                <w:sz w:val="20"/>
                <w:szCs w:val="20"/>
                <w:highlight w:val="yellow"/>
              </w:rPr>
            </w:pPr>
          </w:p>
        </w:tc>
        <w:tc>
          <w:tcPr>
            <w:tcW w:w="1134" w:type="dxa"/>
            <w:vAlign w:val="center"/>
          </w:tcPr>
          <w:p w14:paraId="6DF30881" w14:textId="77777777" w:rsidR="00A80C3F" w:rsidRPr="00FE0EAA" w:rsidRDefault="00A80C3F" w:rsidP="00A80C3F">
            <w:pPr>
              <w:rPr>
                <w:rFonts w:ascii="Century Gothic" w:hAnsi="Century Gothic"/>
                <w:b/>
                <w:sz w:val="20"/>
                <w:szCs w:val="20"/>
                <w:highlight w:val="yellow"/>
              </w:rPr>
            </w:pPr>
          </w:p>
        </w:tc>
        <w:tc>
          <w:tcPr>
            <w:tcW w:w="1130" w:type="dxa"/>
          </w:tcPr>
          <w:p w14:paraId="1F9A4024" w14:textId="77777777" w:rsidR="00A80C3F" w:rsidRPr="00FE0EAA" w:rsidRDefault="00A80C3F" w:rsidP="00A80C3F">
            <w:pPr>
              <w:jc w:val="center"/>
              <w:rPr>
                <w:rFonts w:ascii="Century Gothic" w:hAnsi="Century Gothic"/>
                <w:b/>
                <w:sz w:val="20"/>
                <w:szCs w:val="20"/>
                <w:highlight w:val="yellow"/>
              </w:rPr>
            </w:pPr>
          </w:p>
        </w:tc>
        <w:tc>
          <w:tcPr>
            <w:tcW w:w="992" w:type="dxa"/>
          </w:tcPr>
          <w:p w14:paraId="7B9B618B" w14:textId="77777777" w:rsidR="00A80C3F" w:rsidRPr="00FE0EAA" w:rsidRDefault="00A80C3F" w:rsidP="00A80C3F">
            <w:pPr>
              <w:jc w:val="center"/>
              <w:rPr>
                <w:rFonts w:ascii="Century Gothic" w:hAnsi="Century Gothic"/>
                <w:b/>
                <w:sz w:val="20"/>
                <w:szCs w:val="20"/>
                <w:highlight w:val="yellow"/>
              </w:rPr>
            </w:pPr>
          </w:p>
        </w:tc>
        <w:tc>
          <w:tcPr>
            <w:tcW w:w="850" w:type="dxa"/>
          </w:tcPr>
          <w:p w14:paraId="12FA01BE" w14:textId="77777777" w:rsidR="00A80C3F" w:rsidRPr="00FE0EAA" w:rsidRDefault="00A80C3F" w:rsidP="00A80C3F">
            <w:pPr>
              <w:jc w:val="center"/>
              <w:rPr>
                <w:rFonts w:ascii="Century Gothic" w:hAnsi="Century Gothic"/>
                <w:b/>
                <w:szCs w:val="20"/>
                <w:highlight w:val="yellow"/>
              </w:rPr>
            </w:pPr>
          </w:p>
        </w:tc>
        <w:tc>
          <w:tcPr>
            <w:tcW w:w="1134" w:type="dxa"/>
          </w:tcPr>
          <w:p w14:paraId="1C218D66" w14:textId="77777777" w:rsidR="00A80C3F" w:rsidRPr="00FE0EAA" w:rsidRDefault="00A80C3F" w:rsidP="00A80C3F">
            <w:pPr>
              <w:jc w:val="center"/>
              <w:rPr>
                <w:rFonts w:ascii="Century Gothic" w:hAnsi="Century Gothic"/>
                <w:b/>
                <w:szCs w:val="20"/>
                <w:highlight w:val="yellow"/>
              </w:rPr>
            </w:pPr>
          </w:p>
        </w:tc>
      </w:tr>
      <w:tr w:rsidR="00A80C3F" w:rsidRPr="000A1BEF" w14:paraId="2F4C32F1" w14:textId="77777777" w:rsidTr="00A80C3F">
        <w:trPr>
          <w:cantSplit/>
          <w:trHeight w:val="441"/>
          <w:jc w:val="center"/>
        </w:trPr>
        <w:tc>
          <w:tcPr>
            <w:tcW w:w="563" w:type="dxa"/>
            <w:shd w:val="clear" w:color="auto" w:fill="auto"/>
            <w:tcMar>
              <w:top w:w="0" w:type="dxa"/>
              <w:left w:w="70" w:type="dxa"/>
              <w:bottom w:w="0" w:type="dxa"/>
              <w:right w:w="70" w:type="dxa"/>
            </w:tcMar>
            <w:vAlign w:val="center"/>
          </w:tcPr>
          <w:p w14:paraId="2B7A84B1"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4135A6" w14:textId="77777777" w:rsidR="00A80C3F" w:rsidRPr="0089287D" w:rsidRDefault="00A80C3F" w:rsidP="00A80C3F">
            <w:pPr>
              <w:rPr>
                <w:rFonts w:ascii="Century Gothic" w:hAnsi="Century Gothic" w:cs="Calibri"/>
                <w:b/>
                <w:bCs/>
                <w:color w:val="000000"/>
                <w:sz w:val="18"/>
                <w:szCs w:val="18"/>
              </w:rPr>
            </w:pPr>
            <w:r w:rsidRPr="0089287D">
              <w:rPr>
                <w:rFonts w:ascii="Century Gothic" w:hAnsi="Century Gothic" w:cs="Calibri"/>
                <w:b/>
                <w:bCs/>
                <w:color w:val="000000"/>
                <w:sz w:val="18"/>
                <w:szCs w:val="18"/>
              </w:rPr>
              <w:t>Etau d'établi à mors parallèles tout acier trempé</w:t>
            </w:r>
          </w:p>
        </w:tc>
        <w:tc>
          <w:tcPr>
            <w:tcW w:w="709" w:type="dxa"/>
            <w:shd w:val="clear" w:color="auto" w:fill="auto"/>
            <w:tcMar>
              <w:top w:w="0" w:type="dxa"/>
              <w:left w:w="70" w:type="dxa"/>
              <w:bottom w:w="0" w:type="dxa"/>
              <w:right w:w="70" w:type="dxa"/>
            </w:tcMar>
            <w:vAlign w:val="center"/>
          </w:tcPr>
          <w:p w14:paraId="5EB3CF62"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U</w:t>
            </w:r>
          </w:p>
        </w:tc>
        <w:tc>
          <w:tcPr>
            <w:tcW w:w="708" w:type="dxa"/>
            <w:vAlign w:val="center"/>
          </w:tcPr>
          <w:p w14:paraId="3327D7A4" w14:textId="77777777" w:rsidR="00A80C3F" w:rsidRDefault="00A80C3F" w:rsidP="00A80C3F">
            <w:pPr>
              <w:jc w:val="center"/>
              <w:rPr>
                <w:rFonts w:ascii="Century Gothic" w:hAnsi="Century Gothic" w:cs="Calibri"/>
                <w:b/>
                <w:bCs/>
                <w:color w:val="000000"/>
                <w:sz w:val="20"/>
                <w:szCs w:val="20"/>
              </w:rPr>
            </w:pPr>
            <w:r>
              <w:rPr>
                <w:rFonts w:ascii="Century Gothic" w:hAnsi="Century Gothic" w:cs="Calibri"/>
                <w:b/>
                <w:bCs/>
                <w:color w:val="000000"/>
                <w:sz w:val="20"/>
                <w:szCs w:val="20"/>
              </w:rPr>
              <w:t>4</w:t>
            </w:r>
          </w:p>
        </w:tc>
        <w:tc>
          <w:tcPr>
            <w:tcW w:w="1136" w:type="dxa"/>
          </w:tcPr>
          <w:p w14:paraId="1A887DC8" w14:textId="77777777" w:rsidR="00A80C3F" w:rsidRPr="00FE0EAA" w:rsidRDefault="00A80C3F" w:rsidP="00A80C3F">
            <w:pPr>
              <w:rPr>
                <w:rFonts w:ascii="Century Gothic" w:hAnsi="Century Gothic"/>
                <w:b/>
                <w:sz w:val="20"/>
                <w:szCs w:val="20"/>
                <w:highlight w:val="yellow"/>
              </w:rPr>
            </w:pPr>
          </w:p>
        </w:tc>
        <w:tc>
          <w:tcPr>
            <w:tcW w:w="1134" w:type="dxa"/>
            <w:vAlign w:val="center"/>
          </w:tcPr>
          <w:p w14:paraId="014E14E9" w14:textId="77777777" w:rsidR="00A80C3F" w:rsidRPr="00FE0EAA" w:rsidRDefault="00A80C3F" w:rsidP="00A80C3F">
            <w:pPr>
              <w:rPr>
                <w:rFonts w:ascii="Century Gothic" w:hAnsi="Century Gothic"/>
                <w:b/>
                <w:sz w:val="20"/>
                <w:szCs w:val="20"/>
                <w:highlight w:val="yellow"/>
              </w:rPr>
            </w:pPr>
          </w:p>
        </w:tc>
        <w:tc>
          <w:tcPr>
            <w:tcW w:w="1130" w:type="dxa"/>
          </w:tcPr>
          <w:p w14:paraId="2B84EB6A" w14:textId="77777777" w:rsidR="00A80C3F" w:rsidRPr="00FE0EAA" w:rsidRDefault="00A80C3F" w:rsidP="00A80C3F">
            <w:pPr>
              <w:jc w:val="center"/>
              <w:rPr>
                <w:rFonts w:ascii="Century Gothic" w:hAnsi="Century Gothic"/>
                <w:b/>
                <w:sz w:val="20"/>
                <w:szCs w:val="20"/>
                <w:highlight w:val="yellow"/>
              </w:rPr>
            </w:pPr>
          </w:p>
        </w:tc>
        <w:tc>
          <w:tcPr>
            <w:tcW w:w="992" w:type="dxa"/>
          </w:tcPr>
          <w:p w14:paraId="254800E6" w14:textId="77777777" w:rsidR="00A80C3F" w:rsidRPr="00FE0EAA" w:rsidRDefault="00A80C3F" w:rsidP="00A80C3F">
            <w:pPr>
              <w:jc w:val="center"/>
              <w:rPr>
                <w:rFonts w:ascii="Century Gothic" w:hAnsi="Century Gothic"/>
                <w:b/>
                <w:sz w:val="20"/>
                <w:szCs w:val="20"/>
                <w:highlight w:val="yellow"/>
              </w:rPr>
            </w:pPr>
          </w:p>
        </w:tc>
        <w:tc>
          <w:tcPr>
            <w:tcW w:w="850" w:type="dxa"/>
          </w:tcPr>
          <w:p w14:paraId="56575028" w14:textId="77777777" w:rsidR="00A80C3F" w:rsidRPr="00FE0EAA" w:rsidRDefault="00A80C3F" w:rsidP="00A80C3F">
            <w:pPr>
              <w:jc w:val="center"/>
              <w:rPr>
                <w:rFonts w:ascii="Century Gothic" w:hAnsi="Century Gothic"/>
                <w:b/>
                <w:szCs w:val="20"/>
                <w:highlight w:val="yellow"/>
              </w:rPr>
            </w:pPr>
          </w:p>
        </w:tc>
        <w:tc>
          <w:tcPr>
            <w:tcW w:w="1134" w:type="dxa"/>
          </w:tcPr>
          <w:p w14:paraId="6EAAF37F" w14:textId="77777777" w:rsidR="00A80C3F" w:rsidRPr="00FE0EAA" w:rsidRDefault="00A80C3F" w:rsidP="00A80C3F">
            <w:pPr>
              <w:jc w:val="center"/>
              <w:rPr>
                <w:rFonts w:ascii="Century Gothic" w:hAnsi="Century Gothic"/>
                <w:b/>
                <w:szCs w:val="20"/>
                <w:highlight w:val="yellow"/>
              </w:rPr>
            </w:pPr>
          </w:p>
        </w:tc>
      </w:tr>
      <w:tr w:rsidR="00A80C3F" w:rsidRPr="000A1BEF" w14:paraId="338C40C8" w14:textId="77777777" w:rsidTr="00A80C3F">
        <w:trPr>
          <w:cantSplit/>
          <w:trHeight w:val="535"/>
          <w:jc w:val="center"/>
        </w:trPr>
        <w:tc>
          <w:tcPr>
            <w:tcW w:w="6377" w:type="dxa"/>
            <w:gridSpan w:val="5"/>
            <w:vAlign w:val="center"/>
          </w:tcPr>
          <w:p w14:paraId="194B1F4B" w14:textId="77777777" w:rsidR="00A80C3F" w:rsidRPr="000A1BEF" w:rsidRDefault="00A80C3F" w:rsidP="00A80C3F">
            <w:pPr>
              <w:rPr>
                <w:rFonts w:cs="Calibri"/>
                <w:color w:val="000000"/>
                <w:szCs w:val="18"/>
              </w:rPr>
            </w:pPr>
            <w:r w:rsidRPr="000A1BEF">
              <w:rPr>
                <w:rFonts w:ascii="Century Gothic" w:hAnsi="Century Gothic"/>
                <w:b/>
                <w:sz w:val="18"/>
                <w:szCs w:val="14"/>
              </w:rPr>
              <w:t xml:space="preserve"> MONTANT TOTAL =</w:t>
            </w:r>
          </w:p>
        </w:tc>
        <w:tc>
          <w:tcPr>
            <w:tcW w:w="1134" w:type="dxa"/>
            <w:vAlign w:val="center"/>
          </w:tcPr>
          <w:p w14:paraId="71FC4E9E" w14:textId="77777777" w:rsidR="00A80C3F" w:rsidRPr="000A1BEF" w:rsidRDefault="00A80C3F" w:rsidP="00A80C3F">
            <w:pPr>
              <w:rPr>
                <w:rFonts w:cs="Calibri"/>
                <w:color w:val="000000"/>
                <w:szCs w:val="18"/>
              </w:rPr>
            </w:pPr>
          </w:p>
        </w:tc>
        <w:tc>
          <w:tcPr>
            <w:tcW w:w="1130" w:type="dxa"/>
          </w:tcPr>
          <w:p w14:paraId="77610373" w14:textId="77777777" w:rsidR="00A80C3F" w:rsidRPr="000A1BEF" w:rsidRDefault="00A80C3F" w:rsidP="00A80C3F">
            <w:pPr>
              <w:jc w:val="center"/>
              <w:rPr>
                <w:rFonts w:ascii="Century Gothic" w:hAnsi="Century Gothic"/>
                <w:b/>
                <w:szCs w:val="20"/>
              </w:rPr>
            </w:pPr>
          </w:p>
        </w:tc>
        <w:tc>
          <w:tcPr>
            <w:tcW w:w="992" w:type="dxa"/>
          </w:tcPr>
          <w:p w14:paraId="5FCE3CF3" w14:textId="77777777" w:rsidR="00A80C3F" w:rsidRPr="000A1BEF" w:rsidRDefault="00A80C3F" w:rsidP="00A80C3F">
            <w:pPr>
              <w:jc w:val="center"/>
              <w:rPr>
                <w:rFonts w:ascii="Century Gothic" w:hAnsi="Century Gothic"/>
                <w:b/>
                <w:szCs w:val="20"/>
              </w:rPr>
            </w:pPr>
          </w:p>
        </w:tc>
        <w:tc>
          <w:tcPr>
            <w:tcW w:w="850" w:type="dxa"/>
          </w:tcPr>
          <w:p w14:paraId="06051EF5" w14:textId="77777777" w:rsidR="00A80C3F" w:rsidRPr="000A1BEF" w:rsidRDefault="00A80C3F" w:rsidP="00A80C3F">
            <w:pPr>
              <w:jc w:val="center"/>
              <w:rPr>
                <w:rFonts w:ascii="Century Gothic" w:hAnsi="Century Gothic"/>
                <w:b/>
                <w:szCs w:val="20"/>
              </w:rPr>
            </w:pPr>
          </w:p>
        </w:tc>
        <w:tc>
          <w:tcPr>
            <w:tcW w:w="1134" w:type="dxa"/>
          </w:tcPr>
          <w:p w14:paraId="0D8146F8" w14:textId="77777777" w:rsidR="00A80C3F" w:rsidRPr="000A1BEF" w:rsidRDefault="00A80C3F" w:rsidP="00A80C3F">
            <w:pPr>
              <w:jc w:val="center"/>
              <w:rPr>
                <w:rFonts w:ascii="Century Gothic" w:hAnsi="Century Gothic"/>
                <w:b/>
                <w:szCs w:val="20"/>
              </w:rPr>
            </w:pPr>
          </w:p>
        </w:tc>
      </w:tr>
    </w:tbl>
    <w:p w14:paraId="269E0456" w14:textId="77777777" w:rsidR="00A80C3F" w:rsidRPr="000A1BEF" w:rsidRDefault="00A80C3F" w:rsidP="00A80C3F">
      <w:pPr>
        <w:rPr>
          <w:rFonts w:ascii="Century Gothic" w:hAnsi="Century Gothic"/>
          <w:b/>
          <w:sz w:val="8"/>
          <w:szCs w:val="8"/>
        </w:rPr>
      </w:pPr>
    </w:p>
    <w:p w14:paraId="17191C41" w14:textId="77777777" w:rsidR="00A80C3F" w:rsidRPr="000A1BEF" w:rsidRDefault="00A80C3F" w:rsidP="00A80C3F">
      <w:pPr>
        <w:rPr>
          <w:rFonts w:ascii="Century Gothic" w:hAnsi="Century Gothic"/>
          <w:b/>
          <w:sz w:val="18"/>
          <w:szCs w:val="18"/>
        </w:rPr>
      </w:pPr>
      <w:r w:rsidRPr="000A1BEF">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395DA841" w14:textId="77777777" w:rsidR="00A80C3F" w:rsidRPr="000A1BEF" w:rsidRDefault="00A80C3F" w:rsidP="00A80C3F">
      <w:pPr>
        <w:rPr>
          <w:b/>
          <w:snapToGrid w:val="0"/>
          <w:sz w:val="18"/>
          <w:szCs w:val="18"/>
        </w:rPr>
      </w:pPr>
      <w:r w:rsidRPr="000A1BEF">
        <w:rPr>
          <w:b/>
          <w:snapToGrid w:val="0"/>
          <w:sz w:val="18"/>
          <w:szCs w:val="18"/>
        </w:rPr>
        <w:t xml:space="preserve">  </w:t>
      </w:r>
    </w:p>
    <w:p w14:paraId="590C99C2" w14:textId="77777777" w:rsidR="00A80C3F" w:rsidRPr="000A1BEF" w:rsidRDefault="00A80C3F" w:rsidP="00A80C3F">
      <w:pPr>
        <w:jc w:val="right"/>
        <w:rPr>
          <w:b/>
          <w:kern w:val="36"/>
          <w:sz w:val="18"/>
          <w:szCs w:val="18"/>
        </w:rPr>
      </w:pPr>
      <w:r w:rsidRPr="000A1BEF">
        <w:rPr>
          <w:b/>
          <w:snapToGrid w:val="0"/>
          <w:sz w:val="18"/>
          <w:szCs w:val="18"/>
        </w:rPr>
        <w:t xml:space="preserve">  </w:t>
      </w:r>
      <w:r w:rsidRPr="000A1BEF">
        <w:rPr>
          <w:rFonts w:ascii="Century Gothic" w:hAnsi="Century Gothic"/>
          <w:b/>
          <w:sz w:val="18"/>
          <w:szCs w:val="18"/>
        </w:rPr>
        <w:t>Fait  à ……………………… le ………………………</w:t>
      </w:r>
      <w:r w:rsidRPr="000A1BEF">
        <w:rPr>
          <w:b/>
          <w:kern w:val="36"/>
          <w:sz w:val="18"/>
          <w:szCs w:val="18"/>
        </w:rPr>
        <w:t xml:space="preserve">                                    </w:t>
      </w:r>
    </w:p>
    <w:p w14:paraId="537380A4" w14:textId="77777777" w:rsidR="00A80C3F" w:rsidRPr="000A1BEF" w:rsidRDefault="00A80C3F" w:rsidP="00A80C3F">
      <w:pPr>
        <w:jc w:val="center"/>
        <w:rPr>
          <w:b/>
          <w:kern w:val="36"/>
          <w:sz w:val="2"/>
          <w:szCs w:val="2"/>
        </w:rPr>
      </w:pPr>
    </w:p>
    <w:p w14:paraId="111AF344" w14:textId="77777777" w:rsidR="00A80C3F" w:rsidRPr="000A1BEF" w:rsidRDefault="00A80C3F" w:rsidP="00A80C3F">
      <w:pPr>
        <w:jc w:val="center"/>
        <w:rPr>
          <w:b/>
          <w:kern w:val="36"/>
          <w:sz w:val="18"/>
          <w:szCs w:val="18"/>
        </w:rPr>
      </w:pPr>
      <w:r w:rsidRPr="000A1BEF">
        <w:rPr>
          <w:b/>
          <w:kern w:val="36"/>
          <w:sz w:val="18"/>
          <w:szCs w:val="18"/>
        </w:rPr>
        <w:t xml:space="preserve">                                                                                                   </w:t>
      </w:r>
    </w:p>
    <w:p w14:paraId="51F32974" w14:textId="77777777" w:rsidR="00A80C3F" w:rsidRPr="000A1BEF" w:rsidRDefault="00A80C3F" w:rsidP="00A80C3F">
      <w:pPr>
        <w:jc w:val="center"/>
        <w:rPr>
          <w:b/>
          <w:kern w:val="36"/>
          <w:sz w:val="18"/>
          <w:szCs w:val="18"/>
        </w:rPr>
      </w:pPr>
    </w:p>
    <w:p w14:paraId="788A385B" w14:textId="77777777" w:rsidR="00A80C3F" w:rsidRPr="000A1BEF" w:rsidRDefault="00A80C3F" w:rsidP="00A80C3F">
      <w:pPr>
        <w:jc w:val="center"/>
        <w:rPr>
          <w:b/>
          <w:kern w:val="36"/>
          <w:sz w:val="18"/>
          <w:szCs w:val="18"/>
        </w:rPr>
      </w:pPr>
      <w:r w:rsidRPr="000A1BEF">
        <w:rPr>
          <w:b/>
          <w:kern w:val="36"/>
          <w:sz w:val="18"/>
          <w:szCs w:val="18"/>
        </w:rPr>
        <w:t xml:space="preserve">  </w:t>
      </w:r>
    </w:p>
    <w:p w14:paraId="69A0E681" w14:textId="77777777" w:rsidR="00A80C3F" w:rsidRDefault="00A80C3F" w:rsidP="00A80C3F">
      <w:r w:rsidRPr="000A1BEF">
        <w:rPr>
          <w:b/>
          <w:kern w:val="36"/>
          <w:sz w:val="18"/>
          <w:szCs w:val="18"/>
        </w:rPr>
        <w:t xml:space="preserve">                                                                                                                            </w:t>
      </w:r>
      <w:r w:rsidRPr="000A1BEF">
        <w:rPr>
          <w:rFonts w:ascii="Century Gothic" w:hAnsi="Century Gothic"/>
          <w:b/>
          <w:sz w:val="18"/>
          <w:szCs w:val="18"/>
        </w:rPr>
        <w:t>Signature et cachet du concurrent</w:t>
      </w:r>
    </w:p>
    <w:p w14:paraId="067684FA" w14:textId="77777777" w:rsidR="00A80C3F" w:rsidRPr="000A1BEF" w:rsidRDefault="00A80C3F" w:rsidP="00A80C3F">
      <w:pPr>
        <w:rPr>
          <w:rFonts w:ascii="Century Gothic" w:hAnsi="Century Gothic"/>
          <w:b/>
          <w:sz w:val="8"/>
          <w:szCs w:val="8"/>
        </w:rPr>
      </w:pPr>
    </w:p>
    <w:p w14:paraId="09B1EE28" w14:textId="77777777" w:rsidR="00A76A41" w:rsidRDefault="00A76A41" w:rsidP="00A80C3F">
      <w:pPr>
        <w:tabs>
          <w:tab w:val="left" w:pos="284"/>
        </w:tabs>
        <w:suppressAutoHyphens/>
        <w:autoSpaceDN w:val="0"/>
        <w:spacing w:after="240"/>
        <w:jc w:val="center"/>
        <w:textAlignment w:val="baseline"/>
        <w:rPr>
          <w:rFonts w:ascii="Century Gothic" w:hAnsi="Century Gothic"/>
          <w:b/>
          <w:u w:val="single"/>
        </w:rPr>
      </w:pPr>
    </w:p>
    <w:sectPr w:rsidR="00A76A41" w:rsidSect="003B5EB8">
      <w:pgSz w:w="11906" w:h="16838"/>
      <w:pgMar w:top="1134" w:right="851" w:bottom="1134" w:left="85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E50DD51" w16cid:durableId="1E50DD51"/>
  <w16cid:commentId w16cid:paraId="0F8452B8" w16cid:durableId="0F8452B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582CE" w14:textId="77777777" w:rsidR="007F1A14" w:rsidRDefault="007F1A14">
      <w:r>
        <w:separator/>
      </w:r>
    </w:p>
  </w:endnote>
  <w:endnote w:type="continuationSeparator" w:id="0">
    <w:p w14:paraId="715075B5" w14:textId="77777777" w:rsidR="007F1A14" w:rsidRDefault="007F1A14">
      <w:r>
        <w:continuationSeparator/>
      </w:r>
    </w:p>
  </w:endnote>
  <w:endnote w:type="continuationNotice" w:id="1">
    <w:p w14:paraId="169B2C60" w14:textId="77777777" w:rsidR="007F1A14" w:rsidRDefault="007F1A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160451"/>
      <w:docPartObj>
        <w:docPartGallery w:val="Page Numbers (Bottom of Page)"/>
        <w:docPartUnique/>
      </w:docPartObj>
    </w:sdtPr>
    <w:sdtEndPr/>
    <w:sdtContent>
      <w:p w14:paraId="6E3333F4" w14:textId="4CDB87C8" w:rsidR="00425CA2" w:rsidRDefault="00425CA2">
        <w:pPr>
          <w:pStyle w:val="Pieddepage"/>
          <w:jc w:val="center"/>
        </w:pPr>
        <w:r>
          <w:fldChar w:fldCharType="begin"/>
        </w:r>
        <w:r>
          <w:instrText>PAGE   \* MERGEFORMAT</w:instrText>
        </w:r>
        <w:r>
          <w:fldChar w:fldCharType="separate"/>
        </w:r>
        <w:r w:rsidR="003B5EB8">
          <w:rPr>
            <w:noProof/>
          </w:rPr>
          <w:t>14</w:t>
        </w:r>
        <w:r>
          <w:fldChar w:fldCharType="end"/>
        </w:r>
      </w:p>
    </w:sdtContent>
  </w:sdt>
  <w:p w14:paraId="3D5CF78D" w14:textId="77777777" w:rsidR="0069601C" w:rsidRDefault="0069601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13E6B" w14:textId="77777777" w:rsidR="007F1A14" w:rsidRDefault="007F1A14">
      <w:r>
        <w:separator/>
      </w:r>
    </w:p>
  </w:footnote>
  <w:footnote w:type="continuationSeparator" w:id="0">
    <w:p w14:paraId="27B28DD5" w14:textId="77777777" w:rsidR="007F1A14" w:rsidRDefault="007F1A14">
      <w:r>
        <w:continuationSeparator/>
      </w:r>
    </w:p>
  </w:footnote>
  <w:footnote w:type="continuationNotice" w:id="1">
    <w:p w14:paraId="4B73EEF8" w14:textId="77777777" w:rsidR="007F1A14" w:rsidRDefault="007F1A1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F55F8" w14:textId="77777777" w:rsidR="0069601C" w:rsidRPr="00EF5306" w:rsidRDefault="0069601C" w:rsidP="00E32CEC">
    <w:pP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4</w:t>
    </w:r>
  </w:p>
  <w:p w14:paraId="4691D174" w14:textId="77777777" w:rsidR="0069601C" w:rsidRDefault="0069601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3"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5" w15:restartNumberingAfterBreak="0">
    <w:nsid w:val="0DBD3345"/>
    <w:multiLevelType w:val="hybridMultilevel"/>
    <w:tmpl w:val="EA92ABA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2B37F8"/>
    <w:multiLevelType w:val="hybridMultilevel"/>
    <w:tmpl w:val="D4D0B1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7694D02"/>
    <w:multiLevelType w:val="hybridMultilevel"/>
    <w:tmpl w:val="F238D8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2"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FE3493"/>
    <w:multiLevelType w:val="hybridMultilevel"/>
    <w:tmpl w:val="3E2EE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5"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6" w15:restartNumberingAfterBreak="0">
    <w:nsid w:val="3F0E3F8A"/>
    <w:multiLevelType w:val="hybridMultilevel"/>
    <w:tmpl w:val="B5285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19" w15:restartNumberingAfterBreak="0">
    <w:nsid w:val="4DC124F6"/>
    <w:multiLevelType w:val="hybridMultilevel"/>
    <w:tmpl w:val="435A3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6"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7"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9" w15:restartNumberingAfterBreak="0">
    <w:nsid w:val="6BF31CCF"/>
    <w:multiLevelType w:val="hybridMultilevel"/>
    <w:tmpl w:val="E2FC7E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FA3F18"/>
    <w:multiLevelType w:val="hybridMultilevel"/>
    <w:tmpl w:val="65D05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0"/>
  </w:num>
  <w:num w:numId="2">
    <w:abstractNumId w:val="0"/>
  </w:num>
  <w:num w:numId="3">
    <w:abstractNumId w:val="1"/>
  </w:num>
  <w:num w:numId="4">
    <w:abstractNumId w:val="5"/>
  </w:num>
  <w:num w:numId="5">
    <w:abstractNumId w:val="31"/>
  </w:num>
  <w:num w:numId="6">
    <w:abstractNumId w:val="10"/>
  </w:num>
  <w:num w:numId="7">
    <w:abstractNumId w:val="3"/>
  </w:num>
  <w:num w:numId="8">
    <w:abstractNumId w:val="27"/>
  </w:num>
  <w:num w:numId="9">
    <w:abstractNumId w:val="28"/>
  </w:num>
  <w:num w:numId="10">
    <w:abstractNumId w:val="24"/>
  </w:num>
  <w:num w:numId="11">
    <w:abstractNumId w:val="13"/>
  </w:num>
  <w:num w:numId="12">
    <w:abstractNumId w:val="15"/>
  </w:num>
  <w:num w:numId="13">
    <w:abstractNumId w:val="26"/>
  </w:num>
  <w:num w:numId="14">
    <w:abstractNumId w:val="2"/>
  </w:num>
  <w:num w:numId="15">
    <w:abstractNumId w:val="4"/>
  </w:num>
  <w:num w:numId="16">
    <w:abstractNumId w:val="8"/>
  </w:num>
  <w:num w:numId="17">
    <w:abstractNumId w:val="6"/>
  </w:num>
  <w:num w:numId="18">
    <w:abstractNumId w:val="21"/>
  </w:num>
  <w:num w:numId="19">
    <w:abstractNumId w:val="18"/>
  </w:num>
  <w:num w:numId="20">
    <w:abstractNumId w:val="11"/>
  </w:num>
  <w:num w:numId="21">
    <w:abstractNumId w:val="17"/>
  </w:num>
  <w:num w:numId="22">
    <w:abstractNumId w:val="25"/>
  </w:num>
  <w:num w:numId="23">
    <w:abstractNumId w:val="23"/>
  </w:num>
  <w:num w:numId="24">
    <w:abstractNumId w:val="12"/>
  </w:num>
  <w:num w:numId="25">
    <w:abstractNumId w:val="14"/>
  </w:num>
  <w:num w:numId="26">
    <w:abstractNumId w:val="19"/>
  </w:num>
  <w:num w:numId="27">
    <w:abstractNumId w:val="22"/>
  </w:num>
  <w:num w:numId="28">
    <w:abstractNumId w:val="16"/>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9"/>
  </w:num>
  <w:num w:numId="32">
    <w:abstractNumId w:val="29"/>
  </w:num>
  <w:num w:numId="33">
    <w:abstractNumId w:val="30"/>
  </w:num>
  <w:numIdMacAtCleanup w:val="2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SMAA HSAINI">
    <w15:presenceInfo w15:providerId="AD" w15:userId="S-1-5-21-169771101-1199207871-299021959-214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407"/>
    <w:rsid w:val="00000E78"/>
    <w:rsid w:val="0000125D"/>
    <w:rsid w:val="00001491"/>
    <w:rsid w:val="000019FD"/>
    <w:rsid w:val="000021A8"/>
    <w:rsid w:val="00002653"/>
    <w:rsid w:val="00002B86"/>
    <w:rsid w:val="00003302"/>
    <w:rsid w:val="00003F59"/>
    <w:rsid w:val="00004B5B"/>
    <w:rsid w:val="0000509A"/>
    <w:rsid w:val="000053DB"/>
    <w:rsid w:val="0000582A"/>
    <w:rsid w:val="00005E10"/>
    <w:rsid w:val="00006330"/>
    <w:rsid w:val="00006438"/>
    <w:rsid w:val="00006551"/>
    <w:rsid w:val="000067A2"/>
    <w:rsid w:val="000067F1"/>
    <w:rsid w:val="00006A7E"/>
    <w:rsid w:val="00006B09"/>
    <w:rsid w:val="00006D19"/>
    <w:rsid w:val="00006E18"/>
    <w:rsid w:val="00007192"/>
    <w:rsid w:val="000071CE"/>
    <w:rsid w:val="00007C5B"/>
    <w:rsid w:val="00007C89"/>
    <w:rsid w:val="00007CB1"/>
    <w:rsid w:val="000101C4"/>
    <w:rsid w:val="00010CF7"/>
    <w:rsid w:val="000112D2"/>
    <w:rsid w:val="00011947"/>
    <w:rsid w:val="00011AC2"/>
    <w:rsid w:val="00011F50"/>
    <w:rsid w:val="00011FC7"/>
    <w:rsid w:val="00012482"/>
    <w:rsid w:val="000126B5"/>
    <w:rsid w:val="000129AE"/>
    <w:rsid w:val="000129B8"/>
    <w:rsid w:val="00012E7D"/>
    <w:rsid w:val="00012EE9"/>
    <w:rsid w:val="0001392F"/>
    <w:rsid w:val="0001479A"/>
    <w:rsid w:val="00014E2C"/>
    <w:rsid w:val="00015419"/>
    <w:rsid w:val="000155D0"/>
    <w:rsid w:val="00015969"/>
    <w:rsid w:val="000160A7"/>
    <w:rsid w:val="000162FB"/>
    <w:rsid w:val="00016313"/>
    <w:rsid w:val="00017281"/>
    <w:rsid w:val="00017850"/>
    <w:rsid w:val="00017966"/>
    <w:rsid w:val="00017F27"/>
    <w:rsid w:val="000207F8"/>
    <w:rsid w:val="00020870"/>
    <w:rsid w:val="0002107B"/>
    <w:rsid w:val="00021267"/>
    <w:rsid w:val="0002136F"/>
    <w:rsid w:val="00021450"/>
    <w:rsid w:val="000214A9"/>
    <w:rsid w:val="00021C52"/>
    <w:rsid w:val="000220D9"/>
    <w:rsid w:val="000222CD"/>
    <w:rsid w:val="00022E88"/>
    <w:rsid w:val="0002343C"/>
    <w:rsid w:val="0002398B"/>
    <w:rsid w:val="0002512E"/>
    <w:rsid w:val="00025ECB"/>
    <w:rsid w:val="00026376"/>
    <w:rsid w:val="000264C7"/>
    <w:rsid w:val="00026B7F"/>
    <w:rsid w:val="00026E0E"/>
    <w:rsid w:val="00026FCC"/>
    <w:rsid w:val="00027FA0"/>
    <w:rsid w:val="00030BDB"/>
    <w:rsid w:val="00031C55"/>
    <w:rsid w:val="00031E6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46E"/>
    <w:rsid w:val="00040A75"/>
    <w:rsid w:val="0004100C"/>
    <w:rsid w:val="00041690"/>
    <w:rsid w:val="00043096"/>
    <w:rsid w:val="00043CFE"/>
    <w:rsid w:val="00044200"/>
    <w:rsid w:val="00044AEE"/>
    <w:rsid w:val="00045609"/>
    <w:rsid w:val="00046F09"/>
    <w:rsid w:val="00047227"/>
    <w:rsid w:val="00047772"/>
    <w:rsid w:val="00047977"/>
    <w:rsid w:val="00047ACD"/>
    <w:rsid w:val="0005006B"/>
    <w:rsid w:val="00050623"/>
    <w:rsid w:val="00050636"/>
    <w:rsid w:val="00050AAC"/>
    <w:rsid w:val="00050FD9"/>
    <w:rsid w:val="00051249"/>
    <w:rsid w:val="000515C1"/>
    <w:rsid w:val="0005168A"/>
    <w:rsid w:val="00051B1B"/>
    <w:rsid w:val="00052D0C"/>
    <w:rsid w:val="0005302C"/>
    <w:rsid w:val="000532C4"/>
    <w:rsid w:val="00053346"/>
    <w:rsid w:val="000540B0"/>
    <w:rsid w:val="000540BC"/>
    <w:rsid w:val="0005412B"/>
    <w:rsid w:val="000546E4"/>
    <w:rsid w:val="0005470C"/>
    <w:rsid w:val="000548EC"/>
    <w:rsid w:val="000554F0"/>
    <w:rsid w:val="00055A59"/>
    <w:rsid w:val="0005633C"/>
    <w:rsid w:val="00056700"/>
    <w:rsid w:val="00056DC0"/>
    <w:rsid w:val="00057DE7"/>
    <w:rsid w:val="000604D6"/>
    <w:rsid w:val="0006106D"/>
    <w:rsid w:val="00061164"/>
    <w:rsid w:val="00061309"/>
    <w:rsid w:val="000614CD"/>
    <w:rsid w:val="00061786"/>
    <w:rsid w:val="00061B95"/>
    <w:rsid w:val="00062194"/>
    <w:rsid w:val="000621BD"/>
    <w:rsid w:val="00062521"/>
    <w:rsid w:val="00062581"/>
    <w:rsid w:val="00062DDD"/>
    <w:rsid w:val="00062E27"/>
    <w:rsid w:val="00063444"/>
    <w:rsid w:val="00063871"/>
    <w:rsid w:val="00063E1D"/>
    <w:rsid w:val="000640AC"/>
    <w:rsid w:val="000644B7"/>
    <w:rsid w:val="000644F6"/>
    <w:rsid w:val="00064A36"/>
    <w:rsid w:val="00064E1F"/>
    <w:rsid w:val="00064EB6"/>
    <w:rsid w:val="00065353"/>
    <w:rsid w:val="000658A7"/>
    <w:rsid w:val="00066420"/>
    <w:rsid w:val="0006681E"/>
    <w:rsid w:val="0006693C"/>
    <w:rsid w:val="00066FFB"/>
    <w:rsid w:val="000671E0"/>
    <w:rsid w:val="00067824"/>
    <w:rsid w:val="000704D6"/>
    <w:rsid w:val="0007066E"/>
    <w:rsid w:val="00071041"/>
    <w:rsid w:val="000711DB"/>
    <w:rsid w:val="000716D1"/>
    <w:rsid w:val="00071B77"/>
    <w:rsid w:val="00072691"/>
    <w:rsid w:val="00072AC7"/>
    <w:rsid w:val="00072D52"/>
    <w:rsid w:val="00073A51"/>
    <w:rsid w:val="00073E3F"/>
    <w:rsid w:val="000746B4"/>
    <w:rsid w:val="00074801"/>
    <w:rsid w:val="00075A36"/>
    <w:rsid w:val="00075C34"/>
    <w:rsid w:val="00076C22"/>
    <w:rsid w:val="00076C69"/>
    <w:rsid w:val="00076E76"/>
    <w:rsid w:val="0007751C"/>
    <w:rsid w:val="00077758"/>
    <w:rsid w:val="00077900"/>
    <w:rsid w:val="0007795B"/>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B8D"/>
    <w:rsid w:val="00086FB3"/>
    <w:rsid w:val="00087035"/>
    <w:rsid w:val="00087488"/>
    <w:rsid w:val="000874A8"/>
    <w:rsid w:val="0009063A"/>
    <w:rsid w:val="000909A1"/>
    <w:rsid w:val="00090C9D"/>
    <w:rsid w:val="000913EB"/>
    <w:rsid w:val="00091F78"/>
    <w:rsid w:val="00092369"/>
    <w:rsid w:val="000929CC"/>
    <w:rsid w:val="00093210"/>
    <w:rsid w:val="0009347A"/>
    <w:rsid w:val="000936BC"/>
    <w:rsid w:val="00094A2E"/>
    <w:rsid w:val="00094BD6"/>
    <w:rsid w:val="000952E6"/>
    <w:rsid w:val="000959BD"/>
    <w:rsid w:val="00095FA0"/>
    <w:rsid w:val="000961B6"/>
    <w:rsid w:val="000968BC"/>
    <w:rsid w:val="000A026E"/>
    <w:rsid w:val="000A0B86"/>
    <w:rsid w:val="000A16E9"/>
    <w:rsid w:val="000A1756"/>
    <w:rsid w:val="000A223F"/>
    <w:rsid w:val="000A3077"/>
    <w:rsid w:val="000A33A3"/>
    <w:rsid w:val="000A5719"/>
    <w:rsid w:val="000A597B"/>
    <w:rsid w:val="000A599B"/>
    <w:rsid w:val="000A5BC0"/>
    <w:rsid w:val="000A684D"/>
    <w:rsid w:val="000A6964"/>
    <w:rsid w:val="000B03F2"/>
    <w:rsid w:val="000B0E43"/>
    <w:rsid w:val="000B133B"/>
    <w:rsid w:val="000B142E"/>
    <w:rsid w:val="000B1847"/>
    <w:rsid w:val="000B1A9E"/>
    <w:rsid w:val="000B1AAC"/>
    <w:rsid w:val="000B1D8D"/>
    <w:rsid w:val="000B21BA"/>
    <w:rsid w:val="000B2980"/>
    <w:rsid w:val="000B29A2"/>
    <w:rsid w:val="000B2D04"/>
    <w:rsid w:val="000B303F"/>
    <w:rsid w:val="000B3724"/>
    <w:rsid w:val="000B397D"/>
    <w:rsid w:val="000B3B3E"/>
    <w:rsid w:val="000B3ED4"/>
    <w:rsid w:val="000B4438"/>
    <w:rsid w:val="000B4BCE"/>
    <w:rsid w:val="000B4CA8"/>
    <w:rsid w:val="000B4EC3"/>
    <w:rsid w:val="000B5316"/>
    <w:rsid w:val="000B5DDD"/>
    <w:rsid w:val="000B61FE"/>
    <w:rsid w:val="000B6305"/>
    <w:rsid w:val="000B6525"/>
    <w:rsid w:val="000B67DB"/>
    <w:rsid w:val="000B7667"/>
    <w:rsid w:val="000B7D90"/>
    <w:rsid w:val="000B7F1D"/>
    <w:rsid w:val="000C07BE"/>
    <w:rsid w:val="000C1759"/>
    <w:rsid w:val="000C209F"/>
    <w:rsid w:val="000C219A"/>
    <w:rsid w:val="000C221D"/>
    <w:rsid w:val="000C28FD"/>
    <w:rsid w:val="000C29DA"/>
    <w:rsid w:val="000C2FF3"/>
    <w:rsid w:val="000C301F"/>
    <w:rsid w:val="000C30AC"/>
    <w:rsid w:val="000C3233"/>
    <w:rsid w:val="000C38DB"/>
    <w:rsid w:val="000C390A"/>
    <w:rsid w:val="000C393F"/>
    <w:rsid w:val="000C45B6"/>
    <w:rsid w:val="000C466D"/>
    <w:rsid w:val="000C4715"/>
    <w:rsid w:val="000C4817"/>
    <w:rsid w:val="000C4AC7"/>
    <w:rsid w:val="000C54A4"/>
    <w:rsid w:val="000C6927"/>
    <w:rsid w:val="000D05F6"/>
    <w:rsid w:val="000D064B"/>
    <w:rsid w:val="000D0EAE"/>
    <w:rsid w:val="000D23A7"/>
    <w:rsid w:val="000D255C"/>
    <w:rsid w:val="000D26D7"/>
    <w:rsid w:val="000D28B5"/>
    <w:rsid w:val="000D299B"/>
    <w:rsid w:val="000D2B01"/>
    <w:rsid w:val="000D3453"/>
    <w:rsid w:val="000D3C3B"/>
    <w:rsid w:val="000D4291"/>
    <w:rsid w:val="000D4868"/>
    <w:rsid w:val="000D49CB"/>
    <w:rsid w:val="000D49DC"/>
    <w:rsid w:val="000D5197"/>
    <w:rsid w:val="000D5405"/>
    <w:rsid w:val="000D5DD9"/>
    <w:rsid w:val="000D6F67"/>
    <w:rsid w:val="000D77E3"/>
    <w:rsid w:val="000D797F"/>
    <w:rsid w:val="000E021D"/>
    <w:rsid w:val="000E0491"/>
    <w:rsid w:val="000E0629"/>
    <w:rsid w:val="000E1E85"/>
    <w:rsid w:val="000E2E43"/>
    <w:rsid w:val="000E32A0"/>
    <w:rsid w:val="000E4160"/>
    <w:rsid w:val="000E497D"/>
    <w:rsid w:val="000E4D02"/>
    <w:rsid w:val="000E4E8B"/>
    <w:rsid w:val="000E4EF7"/>
    <w:rsid w:val="000E507A"/>
    <w:rsid w:val="000E57E3"/>
    <w:rsid w:val="000E5D49"/>
    <w:rsid w:val="000E5E19"/>
    <w:rsid w:val="000E6507"/>
    <w:rsid w:val="000E6FD2"/>
    <w:rsid w:val="000E7C90"/>
    <w:rsid w:val="000E7F34"/>
    <w:rsid w:val="000F056D"/>
    <w:rsid w:val="000F0674"/>
    <w:rsid w:val="000F2678"/>
    <w:rsid w:val="000F2740"/>
    <w:rsid w:val="000F27D8"/>
    <w:rsid w:val="000F2B74"/>
    <w:rsid w:val="000F2CD4"/>
    <w:rsid w:val="000F332A"/>
    <w:rsid w:val="000F3836"/>
    <w:rsid w:val="000F4017"/>
    <w:rsid w:val="000F512C"/>
    <w:rsid w:val="000F5ADE"/>
    <w:rsid w:val="000F6421"/>
    <w:rsid w:val="000F6C5E"/>
    <w:rsid w:val="000F7470"/>
    <w:rsid w:val="000F758D"/>
    <w:rsid w:val="00100D0E"/>
    <w:rsid w:val="00100D1A"/>
    <w:rsid w:val="00101106"/>
    <w:rsid w:val="00101836"/>
    <w:rsid w:val="00101E07"/>
    <w:rsid w:val="00102934"/>
    <w:rsid w:val="00102A40"/>
    <w:rsid w:val="00102E72"/>
    <w:rsid w:val="00102E98"/>
    <w:rsid w:val="001031C3"/>
    <w:rsid w:val="0010356A"/>
    <w:rsid w:val="00103AD3"/>
    <w:rsid w:val="001042E7"/>
    <w:rsid w:val="0010436F"/>
    <w:rsid w:val="0010458B"/>
    <w:rsid w:val="00104A6E"/>
    <w:rsid w:val="00104D45"/>
    <w:rsid w:val="00104F9C"/>
    <w:rsid w:val="001053E4"/>
    <w:rsid w:val="001060EA"/>
    <w:rsid w:val="00106323"/>
    <w:rsid w:val="00106713"/>
    <w:rsid w:val="00106947"/>
    <w:rsid w:val="00106A4D"/>
    <w:rsid w:val="001072D4"/>
    <w:rsid w:val="001074F2"/>
    <w:rsid w:val="001077EC"/>
    <w:rsid w:val="00107F7F"/>
    <w:rsid w:val="00107FC0"/>
    <w:rsid w:val="00110508"/>
    <w:rsid w:val="00110652"/>
    <w:rsid w:val="0011076E"/>
    <w:rsid w:val="0011093A"/>
    <w:rsid w:val="00110B5D"/>
    <w:rsid w:val="00111AC4"/>
    <w:rsid w:val="001127E7"/>
    <w:rsid w:val="001128F8"/>
    <w:rsid w:val="00112F7F"/>
    <w:rsid w:val="0011366F"/>
    <w:rsid w:val="00113791"/>
    <w:rsid w:val="00113C1E"/>
    <w:rsid w:val="00113CDD"/>
    <w:rsid w:val="0011439F"/>
    <w:rsid w:val="0011451F"/>
    <w:rsid w:val="00115503"/>
    <w:rsid w:val="00115B2D"/>
    <w:rsid w:val="0011644A"/>
    <w:rsid w:val="001168DD"/>
    <w:rsid w:val="00116D9D"/>
    <w:rsid w:val="00116FDB"/>
    <w:rsid w:val="0011714B"/>
    <w:rsid w:val="00117481"/>
    <w:rsid w:val="00117550"/>
    <w:rsid w:val="00117D4D"/>
    <w:rsid w:val="00117EE7"/>
    <w:rsid w:val="001200C4"/>
    <w:rsid w:val="00121332"/>
    <w:rsid w:val="00121C5E"/>
    <w:rsid w:val="00121ED7"/>
    <w:rsid w:val="00121FA5"/>
    <w:rsid w:val="00122109"/>
    <w:rsid w:val="0012217C"/>
    <w:rsid w:val="001230F9"/>
    <w:rsid w:val="001235D1"/>
    <w:rsid w:val="00123A8C"/>
    <w:rsid w:val="00123EB8"/>
    <w:rsid w:val="00123F55"/>
    <w:rsid w:val="001245E6"/>
    <w:rsid w:val="00124711"/>
    <w:rsid w:val="00125283"/>
    <w:rsid w:val="001253E5"/>
    <w:rsid w:val="001257CC"/>
    <w:rsid w:val="0012585C"/>
    <w:rsid w:val="00125899"/>
    <w:rsid w:val="0012599D"/>
    <w:rsid w:val="00125FD2"/>
    <w:rsid w:val="00126905"/>
    <w:rsid w:val="00127173"/>
    <w:rsid w:val="001278AE"/>
    <w:rsid w:val="001302ED"/>
    <w:rsid w:val="00130638"/>
    <w:rsid w:val="001309C3"/>
    <w:rsid w:val="00130FE2"/>
    <w:rsid w:val="0013134C"/>
    <w:rsid w:val="001318AF"/>
    <w:rsid w:val="001320FF"/>
    <w:rsid w:val="00132BF7"/>
    <w:rsid w:val="00132D51"/>
    <w:rsid w:val="00133219"/>
    <w:rsid w:val="001334DE"/>
    <w:rsid w:val="00133DD4"/>
    <w:rsid w:val="0013424D"/>
    <w:rsid w:val="001343D7"/>
    <w:rsid w:val="00134863"/>
    <w:rsid w:val="00134FB7"/>
    <w:rsid w:val="0013507D"/>
    <w:rsid w:val="00135445"/>
    <w:rsid w:val="00135565"/>
    <w:rsid w:val="001355ED"/>
    <w:rsid w:val="00135C33"/>
    <w:rsid w:val="00135C86"/>
    <w:rsid w:val="001367C6"/>
    <w:rsid w:val="00136A45"/>
    <w:rsid w:val="00136C3C"/>
    <w:rsid w:val="00137F66"/>
    <w:rsid w:val="001400D3"/>
    <w:rsid w:val="00140578"/>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99A"/>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7D4"/>
    <w:rsid w:val="00171E53"/>
    <w:rsid w:val="001728DC"/>
    <w:rsid w:val="00172D5B"/>
    <w:rsid w:val="00173231"/>
    <w:rsid w:val="001734CC"/>
    <w:rsid w:val="001749FD"/>
    <w:rsid w:val="00174A5E"/>
    <w:rsid w:val="001761DE"/>
    <w:rsid w:val="00177A4E"/>
    <w:rsid w:val="00177B78"/>
    <w:rsid w:val="00177E03"/>
    <w:rsid w:val="0018027E"/>
    <w:rsid w:val="00180438"/>
    <w:rsid w:val="00180BCB"/>
    <w:rsid w:val="00180C09"/>
    <w:rsid w:val="00180EF5"/>
    <w:rsid w:val="0018130D"/>
    <w:rsid w:val="001818AC"/>
    <w:rsid w:val="001818FA"/>
    <w:rsid w:val="001819D0"/>
    <w:rsid w:val="00181A2F"/>
    <w:rsid w:val="00181D61"/>
    <w:rsid w:val="0018329E"/>
    <w:rsid w:val="0018347C"/>
    <w:rsid w:val="00183823"/>
    <w:rsid w:val="00183C5B"/>
    <w:rsid w:val="00183CCB"/>
    <w:rsid w:val="00183FA1"/>
    <w:rsid w:val="0018422B"/>
    <w:rsid w:val="0018439C"/>
    <w:rsid w:val="0018465B"/>
    <w:rsid w:val="00184912"/>
    <w:rsid w:val="00184FC6"/>
    <w:rsid w:val="0018594B"/>
    <w:rsid w:val="00185AA4"/>
    <w:rsid w:val="00185B67"/>
    <w:rsid w:val="00185ED5"/>
    <w:rsid w:val="001864AD"/>
    <w:rsid w:val="0018690C"/>
    <w:rsid w:val="0018690D"/>
    <w:rsid w:val="001869C3"/>
    <w:rsid w:val="00186F25"/>
    <w:rsid w:val="001872C2"/>
    <w:rsid w:val="00187923"/>
    <w:rsid w:val="001904E4"/>
    <w:rsid w:val="00190F8D"/>
    <w:rsid w:val="00191040"/>
    <w:rsid w:val="00191205"/>
    <w:rsid w:val="0019134C"/>
    <w:rsid w:val="00191695"/>
    <w:rsid w:val="00191871"/>
    <w:rsid w:val="00192285"/>
    <w:rsid w:val="00192C1C"/>
    <w:rsid w:val="00192C86"/>
    <w:rsid w:val="001930C1"/>
    <w:rsid w:val="00193150"/>
    <w:rsid w:val="001931A3"/>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18"/>
    <w:rsid w:val="001A353F"/>
    <w:rsid w:val="001A35F0"/>
    <w:rsid w:val="001A36BD"/>
    <w:rsid w:val="001A4987"/>
    <w:rsid w:val="001A4C33"/>
    <w:rsid w:val="001A4F84"/>
    <w:rsid w:val="001A4FD6"/>
    <w:rsid w:val="001A5DE9"/>
    <w:rsid w:val="001A5E3D"/>
    <w:rsid w:val="001A5F38"/>
    <w:rsid w:val="001A73E6"/>
    <w:rsid w:val="001A76BE"/>
    <w:rsid w:val="001A77D7"/>
    <w:rsid w:val="001A787A"/>
    <w:rsid w:val="001A7CA2"/>
    <w:rsid w:val="001A7FB5"/>
    <w:rsid w:val="001B01AE"/>
    <w:rsid w:val="001B04AC"/>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090D"/>
    <w:rsid w:val="001C0E8D"/>
    <w:rsid w:val="001C139C"/>
    <w:rsid w:val="001C17B0"/>
    <w:rsid w:val="001C1FCB"/>
    <w:rsid w:val="001C27F7"/>
    <w:rsid w:val="001C2B96"/>
    <w:rsid w:val="001C30BA"/>
    <w:rsid w:val="001C33B1"/>
    <w:rsid w:val="001C3423"/>
    <w:rsid w:val="001C3C46"/>
    <w:rsid w:val="001C3D2D"/>
    <w:rsid w:val="001C4039"/>
    <w:rsid w:val="001C4252"/>
    <w:rsid w:val="001C4C0D"/>
    <w:rsid w:val="001C4FA0"/>
    <w:rsid w:val="001C51CB"/>
    <w:rsid w:val="001C522C"/>
    <w:rsid w:val="001C6824"/>
    <w:rsid w:val="001C712E"/>
    <w:rsid w:val="001C7581"/>
    <w:rsid w:val="001C791C"/>
    <w:rsid w:val="001C7E20"/>
    <w:rsid w:val="001D0655"/>
    <w:rsid w:val="001D09EA"/>
    <w:rsid w:val="001D0B51"/>
    <w:rsid w:val="001D1054"/>
    <w:rsid w:val="001D1603"/>
    <w:rsid w:val="001D1653"/>
    <w:rsid w:val="001D1BFB"/>
    <w:rsid w:val="001D1D85"/>
    <w:rsid w:val="001D21BD"/>
    <w:rsid w:val="001D2B20"/>
    <w:rsid w:val="001D2CFB"/>
    <w:rsid w:val="001D2EDC"/>
    <w:rsid w:val="001D301B"/>
    <w:rsid w:val="001D3574"/>
    <w:rsid w:val="001D3734"/>
    <w:rsid w:val="001D39A0"/>
    <w:rsid w:val="001D4502"/>
    <w:rsid w:val="001D467B"/>
    <w:rsid w:val="001D4F73"/>
    <w:rsid w:val="001D6F42"/>
    <w:rsid w:val="001E010D"/>
    <w:rsid w:val="001E01CA"/>
    <w:rsid w:val="001E01EA"/>
    <w:rsid w:val="001E0325"/>
    <w:rsid w:val="001E0508"/>
    <w:rsid w:val="001E0985"/>
    <w:rsid w:val="001E1273"/>
    <w:rsid w:val="001E12E1"/>
    <w:rsid w:val="001E16A7"/>
    <w:rsid w:val="001E1733"/>
    <w:rsid w:val="001E1828"/>
    <w:rsid w:val="001E192E"/>
    <w:rsid w:val="001E1D87"/>
    <w:rsid w:val="001E1E7D"/>
    <w:rsid w:val="001E2001"/>
    <w:rsid w:val="001E21DD"/>
    <w:rsid w:val="001E2842"/>
    <w:rsid w:val="001E2F68"/>
    <w:rsid w:val="001E2FA0"/>
    <w:rsid w:val="001E3317"/>
    <w:rsid w:val="001E3618"/>
    <w:rsid w:val="001E37A7"/>
    <w:rsid w:val="001E3D58"/>
    <w:rsid w:val="001E3DEE"/>
    <w:rsid w:val="001E4664"/>
    <w:rsid w:val="001E4E34"/>
    <w:rsid w:val="001E58E1"/>
    <w:rsid w:val="001E5D0E"/>
    <w:rsid w:val="001E619F"/>
    <w:rsid w:val="001E6D8F"/>
    <w:rsid w:val="001E6FE8"/>
    <w:rsid w:val="001E7607"/>
    <w:rsid w:val="001F027A"/>
    <w:rsid w:val="001F1009"/>
    <w:rsid w:val="001F2730"/>
    <w:rsid w:val="001F2969"/>
    <w:rsid w:val="001F2A5E"/>
    <w:rsid w:val="001F2C59"/>
    <w:rsid w:val="001F2CC4"/>
    <w:rsid w:val="001F42A7"/>
    <w:rsid w:val="001F4706"/>
    <w:rsid w:val="001F49E9"/>
    <w:rsid w:val="001F63AA"/>
    <w:rsid w:val="001F66BC"/>
    <w:rsid w:val="001F6FC9"/>
    <w:rsid w:val="001F7876"/>
    <w:rsid w:val="0020000E"/>
    <w:rsid w:val="002004E3"/>
    <w:rsid w:val="002005C1"/>
    <w:rsid w:val="002009BB"/>
    <w:rsid w:val="00200C5A"/>
    <w:rsid w:val="00201F5F"/>
    <w:rsid w:val="00202E53"/>
    <w:rsid w:val="0020409E"/>
    <w:rsid w:val="00204D6F"/>
    <w:rsid w:val="002051F6"/>
    <w:rsid w:val="00206176"/>
    <w:rsid w:val="002062B2"/>
    <w:rsid w:val="00206431"/>
    <w:rsid w:val="00206601"/>
    <w:rsid w:val="00207304"/>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84"/>
    <w:rsid w:val="0021760C"/>
    <w:rsid w:val="00217913"/>
    <w:rsid w:val="0021799B"/>
    <w:rsid w:val="00220951"/>
    <w:rsid w:val="00220AC7"/>
    <w:rsid w:val="00220C5E"/>
    <w:rsid w:val="00221608"/>
    <w:rsid w:val="00221CD4"/>
    <w:rsid w:val="002227EB"/>
    <w:rsid w:val="00222DDE"/>
    <w:rsid w:val="00222EE0"/>
    <w:rsid w:val="002230DF"/>
    <w:rsid w:val="0022351F"/>
    <w:rsid w:val="00223CF1"/>
    <w:rsid w:val="0022413A"/>
    <w:rsid w:val="00224277"/>
    <w:rsid w:val="0022438D"/>
    <w:rsid w:val="002255EA"/>
    <w:rsid w:val="002257E8"/>
    <w:rsid w:val="00225F97"/>
    <w:rsid w:val="002266AC"/>
    <w:rsid w:val="00226854"/>
    <w:rsid w:val="002273B6"/>
    <w:rsid w:val="0022794D"/>
    <w:rsid w:val="002304DB"/>
    <w:rsid w:val="002306A9"/>
    <w:rsid w:val="00230A2E"/>
    <w:rsid w:val="00230D93"/>
    <w:rsid w:val="00231C29"/>
    <w:rsid w:val="00232BD0"/>
    <w:rsid w:val="00232CAA"/>
    <w:rsid w:val="00232DEF"/>
    <w:rsid w:val="0023302E"/>
    <w:rsid w:val="00233331"/>
    <w:rsid w:val="0023352B"/>
    <w:rsid w:val="0023374E"/>
    <w:rsid w:val="00233761"/>
    <w:rsid w:val="00233BDC"/>
    <w:rsid w:val="00233F30"/>
    <w:rsid w:val="00234487"/>
    <w:rsid w:val="002345F9"/>
    <w:rsid w:val="00234D20"/>
    <w:rsid w:val="00236107"/>
    <w:rsid w:val="00236CF0"/>
    <w:rsid w:val="00236E88"/>
    <w:rsid w:val="00237124"/>
    <w:rsid w:val="00240005"/>
    <w:rsid w:val="00240949"/>
    <w:rsid w:val="00240C8E"/>
    <w:rsid w:val="0024199C"/>
    <w:rsid w:val="00241ACB"/>
    <w:rsid w:val="00241AE2"/>
    <w:rsid w:val="00241CCE"/>
    <w:rsid w:val="00242B2A"/>
    <w:rsid w:val="00242F6C"/>
    <w:rsid w:val="002432C0"/>
    <w:rsid w:val="002443CC"/>
    <w:rsid w:val="00244980"/>
    <w:rsid w:val="00244CED"/>
    <w:rsid w:val="0024608B"/>
    <w:rsid w:val="002460A6"/>
    <w:rsid w:val="00246521"/>
    <w:rsid w:val="00246765"/>
    <w:rsid w:val="00246CB0"/>
    <w:rsid w:val="00247237"/>
    <w:rsid w:val="0024738C"/>
    <w:rsid w:val="0024760E"/>
    <w:rsid w:val="00247DB5"/>
    <w:rsid w:val="00250437"/>
    <w:rsid w:val="002504F9"/>
    <w:rsid w:val="00251912"/>
    <w:rsid w:val="00252300"/>
    <w:rsid w:val="002523F9"/>
    <w:rsid w:val="00252A94"/>
    <w:rsid w:val="002530D8"/>
    <w:rsid w:val="00253252"/>
    <w:rsid w:val="0025340D"/>
    <w:rsid w:val="00254213"/>
    <w:rsid w:val="00256346"/>
    <w:rsid w:val="002567E1"/>
    <w:rsid w:val="00256867"/>
    <w:rsid w:val="00256C15"/>
    <w:rsid w:val="0025734C"/>
    <w:rsid w:val="00257409"/>
    <w:rsid w:val="002575BC"/>
    <w:rsid w:val="002576AE"/>
    <w:rsid w:val="0025784A"/>
    <w:rsid w:val="00257B24"/>
    <w:rsid w:val="00257BA8"/>
    <w:rsid w:val="00257E01"/>
    <w:rsid w:val="00257F87"/>
    <w:rsid w:val="0026009A"/>
    <w:rsid w:val="002607FA"/>
    <w:rsid w:val="00260F86"/>
    <w:rsid w:val="00261542"/>
    <w:rsid w:val="00261C3C"/>
    <w:rsid w:val="00261DFA"/>
    <w:rsid w:val="00261E77"/>
    <w:rsid w:val="0026200A"/>
    <w:rsid w:val="00262147"/>
    <w:rsid w:val="0026254B"/>
    <w:rsid w:val="002628FD"/>
    <w:rsid w:val="00262D4E"/>
    <w:rsid w:val="0026370F"/>
    <w:rsid w:val="002638A8"/>
    <w:rsid w:val="002638CA"/>
    <w:rsid w:val="002644E2"/>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7B0"/>
    <w:rsid w:val="00271C07"/>
    <w:rsid w:val="002722FC"/>
    <w:rsid w:val="002727B6"/>
    <w:rsid w:val="002729E3"/>
    <w:rsid w:val="00273420"/>
    <w:rsid w:val="002734D2"/>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C94"/>
    <w:rsid w:val="00281D90"/>
    <w:rsid w:val="002820E5"/>
    <w:rsid w:val="00282436"/>
    <w:rsid w:val="00282712"/>
    <w:rsid w:val="00282ADF"/>
    <w:rsid w:val="00282C0D"/>
    <w:rsid w:val="00282C29"/>
    <w:rsid w:val="00282D7B"/>
    <w:rsid w:val="00283248"/>
    <w:rsid w:val="00283B71"/>
    <w:rsid w:val="002841C3"/>
    <w:rsid w:val="002841EB"/>
    <w:rsid w:val="00284BF4"/>
    <w:rsid w:val="00284EFF"/>
    <w:rsid w:val="00284FA0"/>
    <w:rsid w:val="00285A52"/>
    <w:rsid w:val="002863D8"/>
    <w:rsid w:val="00286637"/>
    <w:rsid w:val="0028685A"/>
    <w:rsid w:val="00286DB8"/>
    <w:rsid w:val="002872F4"/>
    <w:rsid w:val="00287A06"/>
    <w:rsid w:val="0029000A"/>
    <w:rsid w:val="00290074"/>
    <w:rsid w:val="00290B86"/>
    <w:rsid w:val="00291586"/>
    <w:rsid w:val="00291958"/>
    <w:rsid w:val="0029290F"/>
    <w:rsid w:val="00292949"/>
    <w:rsid w:val="002929F7"/>
    <w:rsid w:val="00292BD6"/>
    <w:rsid w:val="00293535"/>
    <w:rsid w:val="0029362E"/>
    <w:rsid w:val="002936FF"/>
    <w:rsid w:val="002938F7"/>
    <w:rsid w:val="00293AF0"/>
    <w:rsid w:val="002943BD"/>
    <w:rsid w:val="0029468F"/>
    <w:rsid w:val="002947DB"/>
    <w:rsid w:val="00294D70"/>
    <w:rsid w:val="00295D86"/>
    <w:rsid w:val="00295E4A"/>
    <w:rsid w:val="00296299"/>
    <w:rsid w:val="00296ED8"/>
    <w:rsid w:val="002970F9"/>
    <w:rsid w:val="002972DF"/>
    <w:rsid w:val="00297838"/>
    <w:rsid w:val="0029793D"/>
    <w:rsid w:val="00297BFD"/>
    <w:rsid w:val="00297F8D"/>
    <w:rsid w:val="002A011D"/>
    <w:rsid w:val="002A0AF5"/>
    <w:rsid w:val="002A0B1F"/>
    <w:rsid w:val="002A0F2F"/>
    <w:rsid w:val="002A105F"/>
    <w:rsid w:val="002A207D"/>
    <w:rsid w:val="002A2272"/>
    <w:rsid w:val="002A32E6"/>
    <w:rsid w:val="002A3785"/>
    <w:rsid w:val="002A4472"/>
    <w:rsid w:val="002A4B23"/>
    <w:rsid w:val="002A4F7E"/>
    <w:rsid w:val="002A5159"/>
    <w:rsid w:val="002A5663"/>
    <w:rsid w:val="002A61F2"/>
    <w:rsid w:val="002A6958"/>
    <w:rsid w:val="002A6EE7"/>
    <w:rsid w:val="002A76C4"/>
    <w:rsid w:val="002A77B9"/>
    <w:rsid w:val="002A793C"/>
    <w:rsid w:val="002B09D0"/>
    <w:rsid w:val="002B0FBB"/>
    <w:rsid w:val="002B1B7C"/>
    <w:rsid w:val="002B24C0"/>
    <w:rsid w:val="002B26FC"/>
    <w:rsid w:val="002B2BF6"/>
    <w:rsid w:val="002B2D40"/>
    <w:rsid w:val="002B401A"/>
    <w:rsid w:val="002B40EB"/>
    <w:rsid w:val="002B4338"/>
    <w:rsid w:val="002B4B55"/>
    <w:rsid w:val="002B5184"/>
    <w:rsid w:val="002B519A"/>
    <w:rsid w:val="002B52E6"/>
    <w:rsid w:val="002B5C04"/>
    <w:rsid w:val="002B660E"/>
    <w:rsid w:val="002B688A"/>
    <w:rsid w:val="002B722F"/>
    <w:rsid w:val="002C045F"/>
    <w:rsid w:val="002C04FD"/>
    <w:rsid w:val="002C0A56"/>
    <w:rsid w:val="002C0CB2"/>
    <w:rsid w:val="002C0DFF"/>
    <w:rsid w:val="002C18C3"/>
    <w:rsid w:val="002C1EC7"/>
    <w:rsid w:val="002C26C6"/>
    <w:rsid w:val="002C277C"/>
    <w:rsid w:val="002C306B"/>
    <w:rsid w:val="002C3077"/>
    <w:rsid w:val="002C3537"/>
    <w:rsid w:val="002C35FA"/>
    <w:rsid w:val="002C3F74"/>
    <w:rsid w:val="002C4574"/>
    <w:rsid w:val="002C5BF7"/>
    <w:rsid w:val="002C5D74"/>
    <w:rsid w:val="002C5D91"/>
    <w:rsid w:val="002C6211"/>
    <w:rsid w:val="002C7708"/>
    <w:rsid w:val="002C7868"/>
    <w:rsid w:val="002D0835"/>
    <w:rsid w:val="002D08E5"/>
    <w:rsid w:val="002D0C0E"/>
    <w:rsid w:val="002D0E36"/>
    <w:rsid w:val="002D127B"/>
    <w:rsid w:val="002D1500"/>
    <w:rsid w:val="002D1600"/>
    <w:rsid w:val="002D170E"/>
    <w:rsid w:val="002D2278"/>
    <w:rsid w:val="002D2345"/>
    <w:rsid w:val="002D238E"/>
    <w:rsid w:val="002D23C1"/>
    <w:rsid w:val="002D2CA5"/>
    <w:rsid w:val="002D36C3"/>
    <w:rsid w:val="002D3775"/>
    <w:rsid w:val="002D3FC8"/>
    <w:rsid w:val="002D45A9"/>
    <w:rsid w:val="002D4D48"/>
    <w:rsid w:val="002D59F0"/>
    <w:rsid w:val="002D65D0"/>
    <w:rsid w:val="002D6D19"/>
    <w:rsid w:val="002D70FD"/>
    <w:rsid w:val="002D7D6C"/>
    <w:rsid w:val="002D7E39"/>
    <w:rsid w:val="002E1A4D"/>
    <w:rsid w:val="002E1CD6"/>
    <w:rsid w:val="002E1FB6"/>
    <w:rsid w:val="002E2177"/>
    <w:rsid w:val="002E2F6C"/>
    <w:rsid w:val="002E3A11"/>
    <w:rsid w:val="002E4C12"/>
    <w:rsid w:val="002E4DF2"/>
    <w:rsid w:val="002E529C"/>
    <w:rsid w:val="002E533B"/>
    <w:rsid w:val="002E5373"/>
    <w:rsid w:val="002E62A2"/>
    <w:rsid w:val="002E6B14"/>
    <w:rsid w:val="002E6BCD"/>
    <w:rsid w:val="002E6E89"/>
    <w:rsid w:val="002E6F42"/>
    <w:rsid w:val="002E7864"/>
    <w:rsid w:val="002E7DE1"/>
    <w:rsid w:val="002F010A"/>
    <w:rsid w:val="002F03A1"/>
    <w:rsid w:val="002F0629"/>
    <w:rsid w:val="002F0702"/>
    <w:rsid w:val="002F07DF"/>
    <w:rsid w:val="002F0E17"/>
    <w:rsid w:val="002F0E41"/>
    <w:rsid w:val="002F1183"/>
    <w:rsid w:val="002F130C"/>
    <w:rsid w:val="002F1ACA"/>
    <w:rsid w:val="002F1C7A"/>
    <w:rsid w:val="002F244C"/>
    <w:rsid w:val="002F25F7"/>
    <w:rsid w:val="002F2714"/>
    <w:rsid w:val="002F29B0"/>
    <w:rsid w:val="002F3C79"/>
    <w:rsid w:val="002F3CFC"/>
    <w:rsid w:val="002F3D40"/>
    <w:rsid w:val="002F40DD"/>
    <w:rsid w:val="002F487E"/>
    <w:rsid w:val="002F4BD5"/>
    <w:rsid w:val="002F5272"/>
    <w:rsid w:val="002F6DA6"/>
    <w:rsid w:val="002F7B17"/>
    <w:rsid w:val="002F7CA0"/>
    <w:rsid w:val="003007BA"/>
    <w:rsid w:val="00300C09"/>
    <w:rsid w:val="00300DCB"/>
    <w:rsid w:val="0030163D"/>
    <w:rsid w:val="003019B4"/>
    <w:rsid w:val="00301F54"/>
    <w:rsid w:val="0030272D"/>
    <w:rsid w:val="00302841"/>
    <w:rsid w:val="00302971"/>
    <w:rsid w:val="00302CFF"/>
    <w:rsid w:val="00303158"/>
    <w:rsid w:val="00303BBF"/>
    <w:rsid w:val="00303C08"/>
    <w:rsid w:val="00303C81"/>
    <w:rsid w:val="00303DF3"/>
    <w:rsid w:val="00304791"/>
    <w:rsid w:val="00304D01"/>
    <w:rsid w:val="0030537E"/>
    <w:rsid w:val="003055C1"/>
    <w:rsid w:val="003059B5"/>
    <w:rsid w:val="00305CBB"/>
    <w:rsid w:val="0030626E"/>
    <w:rsid w:val="0030669F"/>
    <w:rsid w:val="00306952"/>
    <w:rsid w:val="00306CA2"/>
    <w:rsid w:val="00306E90"/>
    <w:rsid w:val="00306EAF"/>
    <w:rsid w:val="00306FC9"/>
    <w:rsid w:val="00307203"/>
    <w:rsid w:val="003074D1"/>
    <w:rsid w:val="00307D73"/>
    <w:rsid w:val="00310D50"/>
    <w:rsid w:val="00310E41"/>
    <w:rsid w:val="00310E8A"/>
    <w:rsid w:val="00310E99"/>
    <w:rsid w:val="00311062"/>
    <w:rsid w:val="00311529"/>
    <w:rsid w:val="0031163A"/>
    <w:rsid w:val="0031188C"/>
    <w:rsid w:val="00311E50"/>
    <w:rsid w:val="00312280"/>
    <w:rsid w:val="003132AB"/>
    <w:rsid w:val="00313487"/>
    <w:rsid w:val="00313EBE"/>
    <w:rsid w:val="0031462E"/>
    <w:rsid w:val="00315475"/>
    <w:rsid w:val="003155E8"/>
    <w:rsid w:val="00315783"/>
    <w:rsid w:val="00315BD6"/>
    <w:rsid w:val="003169D5"/>
    <w:rsid w:val="00316A9B"/>
    <w:rsid w:val="00316DB6"/>
    <w:rsid w:val="003176A9"/>
    <w:rsid w:val="00317C52"/>
    <w:rsid w:val="00317FBE"/>
    <w:rsid w:val="0032000E"/>
    <w:rsid w:val="0032017C"/>
    <w:rsid w:val="00320804"/>
    <w:rsid w:val="00320ED2"/>
    <w:rsid w:val="003212E1"/>
    <w:rsid w:val="003213DE"/>
    <w:rsid w:val="00321DCA"/>
    <w:rsid w:val="00322B1E"/>
    <w:rsid w:val="00324EF3"/>
    <w:rsid w:val="0032571B"/>
    <w:rsid w:val="00325CB1"/>
    <w:rsid w:val="0032605F"/>
    <w:rsid w:val="003264AD"/>
    <w:rsid w:val="00326787"/>
    <w:rsid w:val="003268D2"/>
    <w:rsid w:val="00326CDF"/>
    <w:rsid w:val="00326E8A"/>
    <w:rsid w:val="003276C7"/>
    <w:rsid w:val="00327B9B"/>
    <w:rsid w:val="00330033"/>
    <w:rsid w:val="003306A0"/>
    <w:rsid w:val="003319DB"/>
    <w:rsid w:val="00331BD7"/>
    <w:rsid w:val="00333D95"/>
    <w:rsid w:val="003346C8"/>
    <w:rsid w:val="00334942"/>
    <w:rsid w:val="00334C7A"/>
    <w:rsid w:val="00335487"/>
    <w:rsid w:val="003356F2"/>
    <w:rsid w:val="00335B54"/>
    <w:rsid w:val="00335C12"/>
    <w:rsid w:val="00335F43"/>
    <w:rsid w:val="0033639A"/>
    <w:rsid w:val="00337765"/>
    <w:rsid w:val="00337A13"/>
    <w:rsid w:val="00337BB1"/>
    <w:rsid w:val="00340CD4"/>
    <w:rsid w:val="003416DA"/>
    <w:rsid w:val="00341D9E"/>
    <w:rsid w:val="003421B6"/>
    <w:rsid w:val="003429BA"/>
    <w:rsid w:val="00342C9F"/>
    <w:rsid w:val="00343210"/>
    <w:rsid w:val="0034387B"/>
    <w:rsid w:val="00343B10"/>
    <w:rsid w:val="00343C3C"/>
    <w:rsid w:val="003440DA"/>
    <w:rsid w:val="003447E2"/>
    <w:rsid w:val="0034518A"/>
    <w:rsid w:val="00345229"/>
    <w:rsid w:val="003452EB"/>
    <w:rsid w:val="003456E5"/>
    <w:rsid w:val="00346A9F"/>
    <w:rsid w:val="00346B22"/>
    <w:rsid w:val="003474EA"/>
    <w:rsid w:val="003477D2"/>
    <w:rsid w:val="00347AD6"/>
    <w:rsid w:val="00347EE5"/>
    <w:rsid w:val="003507E3"/>
    <w:rsid w:val="003508BC"/>
    <w:rsid w:val="00351220"/>
    <w:rsid w:val="003512A7"/>
    <w:rsid w:val="00351494"/>
    <w:rsid w:val="003519AE"/>
    <w:rsid w:val="00351C06"/>
    <w:rsid w:val="00352112"/>
    <w:rsid w:val="00352351"/>
    <w:rsid w:val="00353194"/>
    <w:rsid w:val="0035329F"/>
    <w:rsid w:val="00353F8C"/>
    <w:rsid w:val="00354C59"/>
    <w:rsid w:val="0035542A"/>
    <w:rsid w:val="00356C0E"/>
    <w:rsid w:val="0035798C"/>
    <w:rsid w:val="00357A4F"/>
    <w:rsid w:val="00360A9E"/>
    <w:rsid w:val="00360D6B"/>
    <w:rsid w:val="00360E70"/>
    <w:rsid w:val="00361D49"/>
    <w:rsid w:val="00361F85"/>
    <w:rsid w:val="003631FD"/>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8E"/>
    <w:rsid w:val="003708FE"/>
    <w:rsid w:val="00370E99"/>
    <w:rsid w:val="003717D6"/>
    <w:rsid w:val="003718E1"/>
    <w:rsid w:val="003720B9"/>
    <w:rsid w:val="003726B7"/>
    <w:rsid w:val="00373100"/>
    <w:rsid w:val="00373620"/>
    <w:rsid w:val="00373FFB"/>
    <w:rsid w:val="0037479D"/>
    <w:rsid w:val="00375A86"/>
    <w:rsid w:val="003766AC"/>
    <w:rsid w:val="00376762"/>
    <w:rsid w:val="003767D8"/>
    <w:rsid w:val="003800D3"/>
    <w:rsid w:val="003804F1"/>
    <w:rsid w:val="00380812"/>
    <w:rsid w:val="003809B9"/>
    <w:rsid w:val="00380F7B"/>
    <w:rsid w:val="003813AD"/>
    <w:rsid w:val="003813D8"/>
    <w:rsid w:val="00381BD9"/>
    <w:rsid w:val="00381C8A"/>
    <w:rsid w:val="00382003"/>
    <w:rsid w:val="00382414"/>
    <w:rsid w:val="00383406"/>
    <w:rsid w:val="003841B6"/>
    <w:rsid w:val="00384446"/>
    <w:rsid w:val="003844C8"/>
    <w:rsid w:val="003845AF"/>
    <w:rsid w:val="003845D2"/>
    <w:rsid w:val="003849D8"/>
    <w:rsid w:val="003858AC"/>
    <w:rsid w:val="003858CE"/>
    <w:rsid w:val="0038630A"/>
    <w:rsid w:val="00386916"/>
    <w:rsid w:val="00386B5E"/>
    <w:rsid w:val="00386E5A"/>
    <w:rsid w:val="00386EBE"/>
    <w:rsid w:val="003878B3"/>
    <w:rsid w:val="00390277"/>
    <w:rsid w:val="0039080E"/>
    <w:rsid w:val="003908C4"/>
    <w:rsid w:val="00390903"/>
    <w:rsid w:val="00390BEC"/>
    <w:rsid w:val="003910F1"/>
    <w:rsid w:val="00391160"/>
    <w:rsid w:val="00391215"/>
    <w:rsid w:val="00391912"/>
    <w:rsid w:val="00391CE2"/>
    <w:rsid w:val="00391DEF"/>
    <w:rsid w:val="00392159"/>
    <w:rsid w:val="00392191"/>
    <w:rsid w:val="00393946"/>
    <w:rsid w:val="00393B0E"/>
    <w:rsid w:val="00394132"/>
    <w:rsid w:val="00394A91"/>
    <w:rsid w:val="00394BE1"/>
    <w:rsid w:val="00394CEA"/>
    <w:rsid w:val="00394CF0"/>
    <w:rsid w:val="00394F9E"/>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5195"/>
    <w:rsid w:val="003A55F6"/>
    <w:rsid w:val="003A583E"/>
    <w:rsid w:val="003A6004"/>
    <w:rsid w:val="003A6C2A"/>
    <w:rsid w:val="003A723E"/>
    <w:rsid w:val="003A733C"/>
    <w:rsid w:val="003A742C"/>
    <w:rsid w:val="003A78C7"/>
    <w:rsid w:val="003B0450"/>
    <w:rsid w:val="003B0A89"/>
    <w:rsid w:val="003B0CD8"/>
    <w:rsid w:val="003B0F70"/>
    <w:rsid w:val="003B0FA1"/>
    <w:rsid w:val="003B1A3C"/>
    <w:rsid w:val="003B2086"/>
    <w:rsid w:val="003B2E0D"/>
    <w:rsid w:val="003B2F0A"/>
    <w:rsid w:val="003B309B"/>
    <w:rsid w:val="003B34F4"/>
    <w:rsid w:val="003B3CBB"/>
    <w:rsid w:val="003B3F15"/>
    <w:rsid w:val="003B3F2E"/>
    <w:rsid w:val="003B4749"/>
    <w:rsid w:val="003B4BD2"/>
    <w:rsid w:val="003B515A"/>
    <w:rsid w:val="003B5186"/>
    <w:rsid w:val="003B5925"/>
    <w:rsid w:val="003B5C85"/>
    <w:rsid w:val="003B5EB8"/>
    <w:rsid w:val="003B5F03"/>
    <w:rsid w:val="003B5FEB"/>
    <w:rsid w:val="003B609B"/>
    <w:rsid w:val="003B6E9C"/>
    <w:rsid w:val="003B701B"/>
    <w:rsid w:val="003B7025"/>
    <w:rsid w:val="003B7161"/>
    <w:rsid w:val="003B7369"/>
    <w:rsid w:val="003C0323"/>
    <w:rsid w:val="003C111F"/>
    <w:rsid w:val="003C191D"/>
    <w:rsid w:val="003C1941"/>
    <w:rsid w:val="003C1A05"/>
    <w:rsid w:val="003C1CA5"/>
    <w:rsid w:val="003C3697"/>
    <w:rsid w:val="003C3CD9"/>
    <w:rsid w:val="003C4E69"/>
    <w:rsid w:val="003C5294"/>
    <w:rsid w:val="003C5336"/>
    <w:rsid w:val="003C5510"/>
    <w:rsid w:val="003C62AD"/>
    <w:rsid w:val="003C6AA1"/>
    <w:rsid w:val="003C6B89"/>
    <w:rsid w:val="003C6C80"/>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E3C"/>
    <w:rsid w:val="003D3FD3"/>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78F"/>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1EB"/>
    <w:rsid w:val="003F33A4"/>
    <w:rsid w:val="003F3E0B"/>
    <w:rsid w:val="003F4020"/>
    <w:rsid w:val="003F40E3"/>
    <w:rsid w:val="003F4137"/>
    <w:rsid w:val="003F4462"/>
    <w:rsid w:val="003F48C6"/>
    <w:rsid w:val="003F5D19"/>
    <w:rsid w:val="003F639A"/>
    <w:rsid w:val="003F72C3"/>
    <w:rsid w:val="003F77A7"/>
    <w:rsid w:val="003F7CB2"/>
    <w:rsid w:val="00400AB0"/>
    <w:rsid w:val="00400AF7"/>
    <w:rsid w:val="00401684"/>
    <w:rsid w:val="00401D11"/>
    <w:rsid w:val="00402585"/>
    <w:rsid w:val="004034E3"/>
    <w:rsid w:val="00403B6B"/>
    <w:rsid w:val="00403BF3"/>
    <w:rsid w:val="00403C38"/>
    <w:rsid w:val="00403E0C"/>
    <w:rsid w:val="00404504"/>
    <w:rsid w:val="00404C94"/>
    <w:rsid w:val="004056A3"/>
    <w:rsid w:val="004063A2"/>
    <w:rsid w:val="0040656F"/>
    <w:rsid w:val="00406661"/>
    <w:rsid w:val="00406919"/>
    <w:rsid w:val="0040752E"/>
    <w:rsid w:val="00407993"/>
    <w:rsid w:val="00407ABD"/>
    <w:rsid w:val="004101BA"/>
    <w:rsid w:val="0041246C"/>
    <w:rsid w:val="00412CB6"/>
    <w:rsid w:val="00412E82"/>
    <w:rsid w:val="0041343E"/>
    <w:rsid w:val="00413B19"/>
    <w:rsid w:val="00414081"/>
    <w:rsid w:val="0041482F"/>
    <w:rsid w:val="004148F9"/>
    <w:rsid w:val="0041590E"/>
    <w:rsid w:val="00415B41"/>
    <w:rsid w:val="00415BFB"/>
    <w:rsid w:val="0041612F"/>
    <w:rsid w:val="004165CF"/>
    <w:rsid w:val="004167CE"/>
    <w:rsid w:val="00416DB5"/>
    <w:rsid w:val="00417B5B"/>
    <w:rsid w:val="0042068D"/>
    <w:rsid w:val="00420E72"/>
    <w:rsid w:val="004212E5"/>
    <w:rsid w:val="0042147A"/>
    <w:rsid w:val="004219AF"/>
    <w:rsid w:val="004219EC"/>
    <w:rsid w:val="00421CD6"/>
    <w:rsid w:val="00421DBA"/>
    <w:rsid w:val="004229ED"/>
    <w:rsid w:val="00423017"/>
    <w:rsid w:val="004248E5"/>
    <w:rsid w:val="00424E3F"/>
    <w:rsid w:val="00424F65"/>
    <w:rsid w:val="00425391"/>
    <w:rsid w:val="00425469"/>
    <w:rsid w:val="004259F1"/>
    <w:rsid w:val="00425AD1"/>
    <w:rsid w:val="00425CA2"/>
    <w:rsid w:val="00426982"/>
    <w:rsid w:val="00426AFB"/>
    <w:rsid w:val="00426C55"/>
    <w:rsid w:val="00426EC5"/>
    <w:rsid w:val="00427313"/>
    <w:rsid w:val="00427968"/>
    <w:rsid w:val="00430177"/>
    <w:rsid w:val="00431257"/>
    <w:rsid w:val="00431941"/>
    <w:rsid w:val="0043229C"/>
    <w:rsid w:val="004327CD"/>
    <w:rsid w:val="00432A62"/>
    <w:rsid w:val="00432FC6"/>
    <w:rsid w:val="0043307D"/>
    <w:rsid w:val="0043334D"/>
    <w:rsid w:val="004344A4"/>
    <w:rsid w:val="00434D51"/>
    <w:rsid w:val="00435EFF"/>
    <w:rsid w:val="00436DFA"/>
    <w:rsid w:val="004374DD"/>
    <w:rsid w:val="004379D2"/>
    <w:rsid w:val="00437C7F"/>
    <w:rsid w:val="00440283"/>
    <w:rsid w:val="00440454"/>
    <w:rsid w:val="004404D1"/>
    <w:rsid w:val="0044060F"/>
    <w:rsid w:val="00440BA3"/>
    <w:rsid w:val="004410B9"/>
    <w:rsid w:val="0044124E"/>
    <w:rsid w:val="004414D1"/>
    <w:rsid w:val="00441558"/>
    <w:rsid w:val="00441AD0"/>
    <w:rsid w:val="00441D31"/>
    <w:rsid w:val="00442CB8"/>
    <w:rsid w:val="00442DE1"/>
    <w:rsid w:val="00444266"/>
    <w:rsid w:val="00444314"/>
    <w:rsid w:val="004445D1"/>
    <w:rsid w:val="004448D7"/>
    <w:rsid w:val="00444A48"/>
    <w:rsid w:val="00444B05"/>
    <w:rsid w:val="004454C9"/>
    <w:rsid w:val="00445557"/>
    <w:rsid w:val="00445AF1"/>
    <w:rsid w:val="0044741A"/>
    <w:rsid w:val="00447610"/>
    <w:rsid w:val="00447B96"/>
    <w:rsid w:val="00450A05"/>
    <w:rsid w:val="00450A08"/>
    <w:rsid w:val="00450C8F"/>
    <w:rsid w:val="004514B1"/>
    <w:rsid w:val="00451AD7"/>
    <w:rsid w:val="00451B39"/>
    <w:rsid w:val="00451DB8"/>
    <w:rsid w:val="004524D8"/>
    <w:rsid w:val="00452B37"/>
    <w:rsid w:val="00453344"/>
    <w:rsid w:val="004543D4"/>
    <w:rsid w:val="004544B3"/>
    <w:rsid w:val="004552CA"/>
    <w:rsid w:val="0045558C"/>
    <w:rsid w:val="004569D0"/>
    <w:rsid w:val="0045739E"/>
    <w:rsid w:val="004574C0"/>
    <w:rsid w:val="00460D7C"/>
    <w:rsid w:val="00462841"/>
    <w:rsid w:val="00462942"/>
    <w:rsid w:val="00463B30"/>
    <w:rsid w:val="004640F8"/>
    <w:rsid w:val="0046430F"/>
    <w:rsid w:val="004647C6"/>
    <w:rsid w:val="0046483E"/>
    <w:rsid w:val="0046490A"/>
    <w:rsid w:val="00465CFD"/>
    <w:rsid w:val="00467722"/>
    <w:rsid w:val="00467B95"/>
    <w:rsid w:val="00470301"/>
    <w:rsid w:val="0047032F"/>
    <w:rsid w:val="004718E5"/>
    <w:rsid w:val="00471C8B"/>
    <w:rsid w:val="00471FE3"/>
    <w:rsid w:val="004725C3"/>
    <w:rsid w:val="004725C5"/>
    <w:rsid w:val="00472725"/>
    <w:rsid w:val="00472C1E"/>
    <w:rsid w:val="00472D04"/>
    <w:rsid w:val="00472DB6"/>
    <w:rsid w:val="00472DC5"/>
    <w:rsid w:val="00472FE6"/>
    <w:rsid w:val="00473A9E"/>
    <w:rsid w:val="00473D71"/>
    <w:rsid w:val="0047440B"/>
    <w:rsid w:val="00474439"/>
    <w:rsid w:val="00475305"/>
    <w:rsid w:val="004758A4"/>
    <w:rsid w:val="00475BB0"/>
    <w:rsid w:val="00475C54"/>
    <w:rsid w:val="00475FC4"/>
    <w:rsid w:val="004765EE"/>
    <w:rsid w:val="0047671F"/>
    <w:rsid w:val="004767E7"/>
    <w:rsid w:val="004768F4"/>
    <w:rsid w:val="00476BD8"/>
    <w:rsid w:val="00476C99"/>
    <w:rsid w:val="00477F28"/>
    <w:rsid w:val="00481914"/>
    <w:rsid w:val="00482311"/>
    <w:rsid w:val="004829F4"/>
    <w:rsid w:val="0048427C"/>
    <w:rsid w:val="004844D8"/>
    <w:rsid w:val="00484AAE"/>
    <w:rsid w:val="00484E1F"/>
    <w:rsid w:val="00485537"/>
    <w:rsid w:val="00486B86"/>
    <w:rsid w:val="00487098"/>
    <w:rsid w:val="0048715D"/>
    <w:rsid w:val="00487207"/>
    <w:rsid w:val="004876E9"/>
    <w:rsid w:val="00487BB9"/>
    <w:rsid w:val="0049013F"/>
    <w:rsid w:val="00490905"/>
    <w:rsid w:val="00490CA6"/>
    <w:rsid w:val="004916C4"/>
    <w:rsid w:val="004918A2"/>
    <w:rsid w:val="00491B41"/>
    <w:rsid w:val="00492535"/>
    <w:rsid w:val="004928DE"/>
    <w:rsid w:val="004930C5"/>
    <w:rsid w:val="0049467C"/>
    <w:rsid w:val="00494C6B"/>
    <w:rsid w:val="00494DB1"/>
    <w:rsid w:val="004954A2"/>
    <w:rsid w:val="00495A2A"/>
    <w:rsid w:val="00496F35"/>
    <w:rsid w:val="0049790F"/>
    <w:rsid w:val="00497937"/>
    <w:rsid w:val="004979AD"/>
    <w:rsid w:val="004A04F3"/>
    <w:rsid w:val="004A131A"/>
    <w:rsid w:val="004A1A5B"/>
    <w:rsid w:val="004A1BAC"/>
    <w:rsid w:val="004A1ECF"/>
    <w:rsid w:val="004A1FE6"/>
    <w:rsid w:val="004A25CB"/>
    <w:rsid w:val="004A2A6F"/>
    <w:rsid w:val="004A2F31"/>
    <w:rsid w:val="004A3198"/>
    <w:rsid w:val="004A34A7"/>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3EB8"/>
    <w:rsid w:val="004B4140"/>
    <w:rsid w:val="004B5A53"/>
    <w:rsid w:val="004B5C0C"/>
    <w:rsid w:val="004B5F28"/>
    <w:rsid w:val="004B606F"/>
    <w:rsid w:val="004B6193"/>
    <w:rsid w:val="004B65FF"/>
    <w:rsid w:val="004B6870"/>
    <w:rsid w:val="004B69E6"/>
    <w:rsid w:val="004B7387"/>
    <w:rsid w:val="004B776A"/>
    <w:rsid w:val="004B7C55"/>
    <w:rsid w:val="004C0E32"/>
    <w:rsid w:val="004C104F"/>
    <w:rsid w:val="004C10EE"/>
    <w:rsid w:val="004C11E3"/>
    <w:rsid w:val="004C1862"/>
    <w:rsid w:val="004C1CB9"/>
    <w:rsid w:val="004C1D03"/>
    <w:rsid w:val="004C214A"/>
    <w:rsid w:val="004C235A"/>
    <w:rsid w:val="004C27DE"/>
    <w:rsid w:val="004C2AB7"/>
    <w:rsid w:val="004C313A"/>
    <w:rsid w:val="004C3476"/>
    <w:rsid w:val="004C35B8"/>
    <w:rsid w:val="004C3C49"/>
    <w:rsid w:val="004C41C7"/>
    <w:rsid w:val="004C4D12"/>
    <w:rsid w:val="004C523C"/>
    <w:rsid w:val="004C52C2"/>
    <w:rsid w:val="004C5495"/>
    <w:rsid w:val="004C5566"/>
    <w:rsid w:val="004C6B48"/>
    <w:rsid w:val="004C7349"/>
    <w:rsid w:val="004C73F2"/>
    <w:rsid w:val="004C7E9C"/>
    <w:rsid w:val="004D0028"/>
    <w:rsid w:val="004D0119"/>
    <w:rsid w:val="004D06E1"/>
    <w:rsid w:val="004D0E8A"/>
    <w:rsid w:val="004D0F6D"/>
    <w:rsid w:val="004D24B5"/>
    <w:rsid w:val="004D261E"/>
    <w:rsid w:val="004D3065"/>
    <w:rsid w:val="004D35FC"/>
    <w:rsid w:val="004D373F"/>
    <w:rsid w:val="004D3823"/>
    <w:rsid w:val="004D3C6A"/>
    <w:rsid w:val="004D4144"/>
    <w:rsid w:val="004D4267"/>
    <w:rsid w:val="004D4A18"/>
    <w:rsid w:val="004D6944"/>
    <w:rsid w:val="004D6E43"/>
    <w:rsid w:val="004D6EFC"/>
    <w:rsid w:val="004D7306"/>
    <w:rsid w:val="004D799E"/>
    <w:rsid w:val="004D7E3B"/>
    <w:rsid w:val="004E0038"/>
    <w:rsid w:val="004E0D14"/>
    <w:rsid w:val="004E1002"/>
    <w:rsid w:val="004E1194"/>
    <w:rsid w:val="004E128E"/>
    <w:rsid w:val="004E14F6"/>
    <w:rsid w:val="004E18BD"/>
    <w:rsid w:val="004E20D6"/>
    <w:rsid w:val="004E22FC"/>
    <w:rsid w:val="004E235C"/>
    <w:rsid w:val="004E2B83"/>
    <w:rsid w:val="004E3144"/>
    <w:rsid w:val="004E3697"/>
    <w:rsid w:val="004E3849"/>
    <w:rsid w:val="004E50E4"/>
    <w:rsid w:val="004E61E2"/>
    <w:rsid w:val="004E6478"/>
    <w:rsid w:val="004E7178"/>
    <w:rsid w:val="004F020E"/>
    <w:rsid w:val="004F04B5"/>
    <w:rsid w:val="004F0F90"/>
    <w:rsid w:val="004F19AC"/>
    <w:rsid w:val="004F2089"/>
    <w:rsid w:val="004F2400"/>
    <w:rsid w:val="004F2558"/>
    <w:rsid w:val="004F295E"/>
    <w:rsid w:val="004F29D0"/>
    <w:rsid w:val="004F2F75"/>
    <w:rsid w:val="004F30A2"/>
    <w:rsid w:val="004F32A1"/>
    <w:rsid w:val="004F34FA"/>
    <w:rsid w:val="004F3791"/>
    <w:rsid w:val="004F3930"/>
    <w:rsid w:val="004F3D62"/>
    <w:rsid w:val="004F3D9F"/>
    <w:rsid w:val="004F3DA3"/>
    <w:rsid w:val="004F454E"/>
    <w:rsid w:val="004F516B"/>
    <w:rsid w:val="004F547C"/>
    <w:rsid w:val="004F585E"/>
    <w:rsid w:val="004F586E"/>
    <w:rsid w:val="004F5926"/>
    <w:rsid w:val="004F5C22"/>
    <w:rsid w:val="004F5C3D"/>
    <w:rsid w:val="004F70D8"/>
    <w:rsid w:val="004F738F"/>
    <w:rsid w:val="004F74A1"/>
    <w:rsid w:val="004F7565"/>
    <w:rsid w:val="004F7656"/>
    <w:rsid w:val="004F767E"/>
    <w:rsid w:val="00500603"/>
    <w:rsid w:val="00500FD8"/>
    <w:rsid w:val="005017EE"/>
    <w:rsid w:val="00501F33"/>
    <w:rsid w:val="00502436"/>
    <w:rsid w:val="00502E74"/>
    <w:rsid w:val="00503171"/>
    <w:rsid w:val="00503446"/>
    <w:rsid w:val="00503A37"/>
    <w:rsid w:val="00503A70"/>
    <w:rsid w:val="00503C90"/>
    <w:rsid w:val="00503F18"/>
    <w:rsid w:val="005040EE"/>
    <w:rsid w:val="005044C1"/>
    <w:rsid w:val="00504551"/>
    <w:rsid w:val="00504F5C"/>
    <w:rsid w:val="00505668"/>
    <w:rsid w:val="0050568C"/>
    <w:rsid w:val="005069F1"/>
    <w:rsid w:val="00506B0E"/>
    <w:rsid w:val="00510EFE"/>
    <w:rsid w:val="00511161"/>
    <w:rsid w:val="005118D5"/>
    <w:rsid w:val="00511908"/>
    <w:rsid w:val="00511B4C"/>
    <w:rsid w:val="005120FB"/>
    <w:rsid w:val="00512132"/>
    <w:rsid w:val="005121D5"/>
    <w:rsid w:val="00512BF5"/>
    <w:rsid w:val="00512DB4"/>
    <w:rsid w:val="00513929"/>
    <w:rsid w:val="00513B58"/>
    <w:rsid w:val="00513F79"/>
    <w:rsid w:val="00515EDD"/>
    <w:rsid w:val="0051602B"/>
    <w:rsid w:val="0051651A"/>
    <w:rsid w:val="00517C5B"/>
    <w:rsid w:val="00517FEF"/>
    <w:rsid w:val="00520B1D"/>
    <w:rsid w:val="00520B8F"/>
    <w:rsid w:val="00520CF9"/>
    <w:rsid w:val="00521067"/>
    <w:rsid w:val="0052164A"/>
    <w:rsid w:val="005219A5"/>
    <w:rsid w:val="00521C8C"/>
    <w:rsid w:val="00522642"/>
    <w:rsid w:val="00522DFB"/>
    <w:rsid w:val="00523788"/>
    <w:rsid w:val="00524859"/>
    <w:rsid w:val="005249FA"/>
    <w:rsid w:val="00524E12"/>
    <w:rsid w:val="005254C1"/>
    <w:rsid w:val="00525A6C"/>
    <w:rsid w:val="00526D78"/>
    <w:rsid w:val="005271CB"/>
    <w:rsid w:val="00527CD8"/>
    <w:rsid w:val="00527F1B"/>
    <w:rsid w:val="005301A9"/>
    <w:rsid w:val="00530A56"/>
    <w:rsid w:val="00530B7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0874"/>
    <w:rsid w:val="0054125C"/>
    <w:rsid w:val="00541A29"/>
    <w:rsid w:val="00541F6D"/>
    <w:rsid w:val="00543924"/>
    <w:rsid w:val="00543C80"/>
    <w:rsid w:val="00543F9F"/>
    <w:rsid w:val="00544261"/>
    <w:rsid w:val="005444B9"/>
    <w:rsid w:val="005444FE"/>
    <w:rsid w:val="00544A1B"/>
    <w:rsid w:val="00545235"/>
    <w:rsid w:val="00545CA3"/>
    <w:rsid w:val="0054600E"/>
    <w:rsid w:val="005462A2"/>
    <w:rsid w:val="0054640F"/>
    <w:rsid w:val="0054669B"/>
    <w:rsid w:val="005467A2"/>
    <w:rsid w:val="005468A7"/>
    <w:rsid w:val="00547476"/>
    <w:rsid w:val="0054747F"/>
    <w:rsid w:val="0054774B"/>
    <w:rsid w:val="0054782B"/>
    <w:rsid w:val="0055011C"/>
    <w:rsid w:val="00550448"/>
    <w:rsid w:val="005506BB"/>
    <w:rsid w:val="00550FF9"/>
    <w:rsid w:val="0055171F"/>
    <w:rsid w:val="0055199E"/>
    <w:rsid w:val="00551B3E"/>
    <w:rsid w:val="00551CCB"/>
    <w:rsid w:val="00551DC8"/>
    <w:rsid w:val="00552A44"/>
    <w:rsid w:val="00552B33"/>
    <w:rsid w:val="0055315C"/>
    <w:rsid w:val="005537BC"/>
    <w:rsid w:val="005540D9"/>
    <w:rsid w:val="0055410B"/>
    <w:rsid w:val="005543B4"/>
    <w:rsid w:val="00554B73"/>
    <w:rsid w:val="00554C09"/>
    <w:rsid w:val="00554FD5"/>
    <w:rsid w:val="0055527B"/>
    <w:rsid w:val="0055578A"/>
    <w:rsid w:val="00556379"/>
    <w:rsid w:val="00556951"/>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5FED"/>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037"/>
    <w:rsid w:val="005721EB"/>
    <w:rsid w:val="00572A76"/>
    <w:rsid w:val="00572ADF"/>
    <w:rsid w:val="005737A1"/>
    <w:rsid w:val="00574386"/>
    <w:rsid w:val="00574F8F"/>
    <w:rsid w:val="00575114"/>
    <w:rsid w:val="0057526A"/>
    <w:rsid w:val="00576486"/>
    <w:rsid w:val="0057663B"/>
    <w:rsid w:val="00577176"/>
    <w:rsid w:val="005772B7"/>
    <w:rsid w:val="0057785E"/>
    <w:rsid w:val="00577F7B"/>
    <w:rsid w:val="00581051"/>
    <w:rsid w:val="00581203"/>
    <w:rsid w:val="005813BC"/>
    <w:rsid w:val="00581482"/>
    <w:rsid w:val="005815F5"/>
    <w:rsid w:val="0058168E"/>
    <w:rsid w:val="00581DC8"/>
    <w:rsid w:val="00581F76"/>
    <w:rsid w:val="0058211B"/>
    <w:rsid w:val="00583C69"/>
    <w:rsid w:val="00583CE3"/>
    <w:rsid w:val="00583F04"/>
    <w:rsid w:val="00584CC7"/>
    <w:rsid w:val="00585160"/>
    <w:rsid w:val="005853F3"/>
    <w:rsid w:val="00585BFF"/>
    <w:rsid w:val="00586AB5"/>
    <w:rsid w:val="0058718F"/>
    <w:rsid w:val="00587605"/>
    <w:rsid w:val="00587808"/>
    <w:rsid w:val="00587989"/>
    <w:rsid w:val="00587A1C"/>
    <w:rsid w:val="005900C9"/>
    <w:rsid w:val="005901DA"/>
    <w:rsid w:val="005902FB"/>
    <w:rsid w:val="0059092D"/>
    <w:rsid w:val="00590AA1"/>
    <w:rsid w:val="00590B6E"/>
    <w:rsid w:val="00590DC9"/>
    <w:rsid w:val="00591948"/>
    <w:rsid w:val="0059235E"/>
    <w:rsid w:val="005924A0"/>
    <w:rsid w:val="00592842"/>
    <w:rsid w:val="00592AEE"/>
    <w:rsid w:val="00592B05"/>
    <w:rsid w:val="00592FD9"/>
    <w:rsid w:val="0059339C"/>
    <w:rsid w:val="00593B00"/>
    <w:rsid w:val="00593C4B"/>
    <w:rsid w:val="00593CD2"/>
    <w:rsid w:val="00593D44"/>
    <w:rsid w:val="00593DD8"/>
    <w:rsid w:val="00593DF3"/>
    <w:rsid w:val="00594164"/>
    <w:rsid w:val="00594219"/>
    <w:rsid w:val="0059438C"/>
    <w:rsid w:val="005944CA"/>
    <w:rsid w:val="00594F37"/>
    <w:rsid w:val="005952F7"/>
    <w:rsid w:val="00595488"/>
    <w:rsid w:val="0059583A"/>
    <w:rsid w:val="00595EC6"/>
    <w:rsid w:val="00596091"/>
    <w:rsid w:val="0059617E"/>
    <w:rsid w:val="005967F1"/>
    <w:rsid w:val="00596B43"/>
    <w:rsid w:val="00596B83"/>
    <w:rsid w:val="00596FCE"/>
    <w:rsid w:val="00597010"/>
    <w:rsid w:val="0059715F"/>
    <w:rsid w:val="00597592"/>
    <w:rsid w:val="005976F3"/>
    <w:rsid w:val="00597E8A"/>
    <w:rsid w:val="005A058E"/>
    <w:rsid w:val="005A06C1"/>
    <w:rsid w:val="005A0CF9"/>
    <w:rsid w:val="005A0F8A"/>
    <w:rsid w:val="005A10F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2EEC"/>
    <w:rsid w:val="005B3439"/>
    <w:rsid w:val="005B464B"/>
    <w:rsid w:val="005B487C"/>
    <w:rsid w:val="005B550C"/>
    <w:rsid w:val="005B5B86"/>
    <w:rsid w:val="005B5EC3"/>
    <w:rsid w:val="005B66B9"/>
    <w:rsid w:val="005C04D5"/>
    <w:rsid w:val="005C0722"/>
    <w:rsid w:val="005C145B"/>
    <w:rsid w:val="005C1959"/>
    <w:rsid w:val="005C2442"/>
    <w:rsid w:val="005C2786"/>
    <w:rsid w:val="005C2A5B"/>
    <w:rsid w:val="005C2AA7"/>
    <w:rsid w:val="005C2B0E"/>
    <w:rsid w:val="005C346A"/>
    <w:rsid w:val="005C3A05"/>
    <w:rsid w:val="005C3CD8"/>
    <w:rsid w:val="005C45A1"/>
    <w:rsid w:val="005C4A08"/>
    <w:rsid w:val="005C4DC4"/>
    <w:rsid w:val="005C66F7"/>
    <w:rsid w:val="005C68C7"/>
    <w:rsid w:val="005C6D7D"/>
    <w:rsid w:val="005C74B7"/>
    <w:rsid w:val="005C7B75"/>
    <w:rsid w:val="005D0076"/>
    <w:rsid w:val="005D0682"/>
    <w:rsid w:val="005D0BC5"/>
    <w:rsid w:val="005D0F8E"/>
    <w:rsid w:val="005D1558"/>
    <w:rsid w:val="005D1675"/>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1F2"/>
    <w:rsid w:val="005E0662"/>
    <w:rsid w:val="005E074B"/>
    <w:rsid w:val="005E089E"/>
    <w:rsid w:val="005E0CCC"/>
    <w:rsid w:val="005E1BB5"/>
    <w:rsid w:val="005E23EB"/>
    <w:rsid w:val="005E2412"/>
    <w:rsid w:val="005E338A"/>
    <w:rsid w:val="005E3482"/>
    <w:rsid w:val="005E3568"/>
    <w:rsid w:val="005E39D2"/>
    <w:rsid w:val="005E3AF9"/>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3A0"/>
    <w:rsid w:val="005F764F"/>
    <w:rsid w:val="005F7851"/>
    <w:rsid w:val="005F7B23"/>
    <w:rsid w:val="005F7C77"/>
    <w:rsid w:val="0060003A"/>
    <w:rsid w:val="006000CF"/>
    <w:rsid w:val="00600210"/>
    <w:rsid w:val="006003B4"/>
    <w:rsid w:val="00600A88"/>
    <w:rsid w:val="00600D0B"/>
    <w:rsid w:val="00601B76"/>
    <w:rsid w:val="00601D0E"/>
    <w:rsid w:val="00601F6E"/>
    <w:rsid w:val="00602608"/>
    <w:rsid w:val="00603F2A"/>
    <w:rsid w:val="0060459A"/>
    <w:rsid w:val="006049F7"/>
    <w:rsid w:val="00604B7A"/>
    <w:rsid w:val="00605419"/>
    <w:rsid w:val="006058E2"/>
    <w:rsid w:val="00605B93"/>
    <w:rsid w:val="00605C80"/>
    <w:rsid w:val="006063EB"/>
    <w:rsid w:val="006068C8"/>
    <w:rsid w:val="00607130"/>
    <w:rsid w:val="00607194"/>
    <w:rsid w:val="006071F9"/>
    <w:rsid w:val="00607430"/>
    <w:rsid w:val="00610B5B"/>
    <w:rsid w:val="00610B81"/>
    <w:rsid w:val="00611615"/>
    <w:rsid w:val="00611A99"/>
    <w:rsid w:val="006120AA"/>
    <w:rsid w:val="006130EE"/>
    <w:rsid w:val="00613336"/>
    <w:rsid w:val="00613C5F"/>
    <w:rsid w:val="00613EDE"/>
    <w:rsid w:val="00614520"/>
    <w:rsid w:val="00614609"/>
    <w:rsid w:val="0061464F"/>
    <w:rsid w:val="0061512A"/>
    <w:rsid w:val="00616002"/>
    <w:rsid w:val="0061649A"/>
    <w:rsid w:val="006178CF"/>
    <w:rsid w:val="00617B34"/>
    <w:rsid w:val="0062077F"/>
    <w:rsid w:val="00620B58"/>
    <w:rsid w:val="00621447"/>
    <w:rsid w:val="006215EA"/>
    <w:rsid w:val="006216FF"/>
    <w:rsid w:val="006218F3"/>
    <w:rsid w:val="006223B8"/>
    <w:rsid w:val="006227C4"/>
    <w:rsid w:val="006230FD"/>
    <w:rsid w:val="00623868"/>
    <w:rsid w:val="00623919"/>
    <w:rsid w:val="00623C99"/>
    <w:rsid w:val="006242DD"/>
    <w:rsid w:val="00624611"/>
    <w:rsid w:val="00624B64"/>
    <w:rsid w:val="00624C13"/>
    <w:rsid w:val="00625198"/>
    <w:rsid w:val="00625217"/>
    <w:rsid w:val="00625725"/>
    <w:rsid w:val="00625FEE"/>
    <w:rsid w:val="0062686E"/>
    <w:rsid w:val="006269B2"/>
    <w:rsid w:val="00626D4F"/>
    <w:rsid w:val="006273EA"/>
    <w:rsid w:val="006278CC"/>
    <w:rsid w:val="00627EF3"/>
    <w:rsid w:val="00630053"/>
    <w:rsid w:val="00630C23"/>
    <w:rsid w:val="00630DE0"/>
    <w:rsid w:val="00630F8A"/>
    <w:rsid w:val="0063178A"/>
    <w:rsid w:val="00631FB0"/>
    <w:rsid w:val="00632361"/>
    <w:rsid w:val="0063236E"/>
    <w:rsid w:val="0063284F"/>
    <w:rsid w:val="00632D72"/>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343"/>
    <w:rsid w:val="006435DF"/>
    <w:rsid w:val="006436CA"/>
    <w:rsid w:val="006437C3"/>
    <w:rsid w:val="00643C1E"/>
    <w:rsid w:val="00643E28"/>
    <w:rsid w:val="00643E75"/>
    <w:rsid w:val="00643FD2"/>
    <w:rsid w:val="0064402A"/>
    <w:rsid w:val="00644064"/>
    <w:rsid w:val="006442BD"/>
    <w:rsid w:val="006447CB"/>
    <w:rsid w:val="00644F2A"/>
    <w:rsid w:val="00645797"/>
    <w:rsid w:val="006461F4"/>
    <w:rsid w:val="00646285"/>
    <w:rsid w:val="00646698"/>
    <w:rsid w:val="00646905"/>
    <w:rsid w:val="00646981"/>
    <w:rsid w:val="00646E58"/>
    <w:rsid w:val="006500F9"/>
    <w:rsid w:val="00650E01"/>
    <w:rsid w:val="006515D3"/>
    <w:rsid w:val="00651AAF"/>
    <w:rsid w:val="00651BE0"/>
    <w:rsid w:val="00651DED"/>
    <w:rsid w:val="00652005"/>
    <w:rsid w:val="00652206"/>
    <w:rsid w:val="0065290A"/>
    <w:rsid w:val="00652DFA"/>
    <w:rsid w:val="00653727"/>
    <w:rsid w:val="006539EB"/>
    <w:rsid w:val="00654611"/>
    <w:rsid w:val="00654EAD"/>
    <w:rsid w:val="00654EEE"/>
    <w:rsid w:val="006552A6"/>
    <w:rsid w:val="0065531F"/>
    <w:rsid w:val="00655AE4"/>
    <w:rsid w:val="00655B95"/>
    <w:rsid w:val="00656229"/>
    <w:rsid w:val="0065625C"/>
    <w:rsid w:val="00656310"/>
    <w:rsid w:val="00657B7A"/>
    <w:rsid w:val="006604CC"/>
    <w:rsid w:val="00660627"/>
    <w:rsid w:val="00660695"/>
    <w:rsid w:val="00660C09"/>
    <w:rsid w:val="00660D45"/>
    <w:rsid w:val="006610A4"/>
    <w:rsid w:val="00661384"/>
    <w:rsid w:val="006614F8"/>
    <w:rsid w:val="00661A93"/>
    <w:rsid w:val="00661C23"/>
    <w:rsid w:val="00662CBC"/>
    <w:rsid w:val="00663676"/>
    <w:rsid w:val="00663AE7"/>
    <w:rsid w:val="006643A5"/>
    <w:rsid w:val="00664AE4"/>
    <w:rsid w:val="00664E32"/>
    <w:rsid w:val="00664ED4"/>
    <w:rsid w:val="00665076"/>
    <w:rsid w:val="00665392"/>
    <w:rsid w:val="00665545"/>
    <w:rsid w:val="00666315"/>
    <w:rsid w:val="00666958"/>
    <w:rsid w:val="0066745C"/>
    <w:rsid w:val="006674AF"/>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223"/>
    <w:rsid w:val="0067564C"/>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2C24"/>
    <w:rsid w:val="006831F6"/>
    <w:rsid w:val="0068339C"/>
    <w:rsid w:val="0068356A"/>
    <w:rsid w:val="00683BC5"/>
    <w:rsid w:val="00683CC8"/>
    <w:rsid w:val="00683E28"/>
    <w:rsid w:val="00683F4D"/>
    <w:rsid w:val="0068490E"/>
    <w:rsid w:val="00684956"/>
    <w:rsid w:val="00685181"/>
    <w:rsid w:val="006851EC"/>
    <w:rsid w:val="0068597A"/>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819"/>
    <w:rsid w:val="00693C23"/>
    <w:rsid w:val="00694A51"/>
    <w:rsid w:val="00694CD4"/>
    <w:rsid w:val="00695621"/>
    <w:rsid w:val="0069601C"/>
    <w:rsid w:val="0069624D"/>
    <w:rsid w:val="00696739"/>
    <w:rsid w:val="006968AB"/>
    <w:rsid w:val="00696A36"/>
    <w:rsid w:val="00697202"/>
    <w:rsid w:val="00697D54"/>
    <w:rsid w:val="00697EA4"/>
    <w:rsid w:val="006A003F"/>
    <w:rsid w:val="006A023C"/>
    <w:rsid w:val="006A05E0"/>
    <w:rsid w:val="006A08DF"/>
    <w:rsid w:val="006A0EBA"/>
    <w:rsid w:val="006A1768"/>
    <w:rsid w:val="006A26B7"/>
    <w:rsid w:val="006A2CEC"/>
    <w:rsid w:val="006A3D21"/>
    <w:rsid w:val="006A4000"/>
    <w:rsid w:val="006A51F7"/>
    <w:rsid w:val="006A58E3"/>
    <w:rsid w:val="006A5CFF"/>
    <w:rsid w:val="006A60D8"/>
    <w:rsid w:val="006A663D"/>
    <w:rsid w:val="006A6EA9"/>
    <w:rsid w:val="006A7284"/>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065"/>
    <w:rsid w:val="006C2284"/>
    <w:rsid w:val="006C264A"/>
    <w:rsid w:val="006C2ABE"/>
    <w:rsid w:val="006C326C"/>
    <w:rsid w:val="006C3750"/>
    <w:rsid w:val="006C3F4B"/>
    <w:rsid w:val="006C4A63"/>
    <w:rsid w:val="006C50D1"/>
    <w:rsid w:val="006C5492"/>
    <w:rsid w:val="006C57AF"/>
    <w:rsid w:val="006C587F"/>
    <w:rsid w:val="006C5D7F"/>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52C"/>
    <w:rsid w:val="006D28DD"/>
    <w:rsid w:val="006D2B9B"/>
    <w:rsid w:val="006D35F7"/>
    <w:rsid w:val="006D39C8"/>
    <w:rsid w:val="006D40AE"/>
    <w:rsid w:val="006D49AE"/>
    <w:rsid w:val="006D4D09"/>
    <w:rsid w:val="006D4ECC"/>
    <w:rsid w:val="006D5195"/>
    <w:rsid w:val="006D6312"/>
    <w:rsid w:val="006D6495"/>
    <w:rsid w:val="006D6667"/>
    <w:rsid w:val="006D7F91"/>
    <w:rsid w:val="006E01A4"/>
    <w:rsid w:val="006E0276"/>
    <w:rsid w:val="006E076F"/>
    <w:rsid w:val="006E0CCA"/>
    <w:rsid w:val="006E1E1A"/>
    <w:rsid w:val="006E234E"/>
    <w:rsid w:val="006E28EA"/>
    <w:rsid w:val="006E2A8B"/>
    <w:rsid w:val="006E2FD1"/>
    <w:rsid w:val="006E329A"/>
    <w:rsid w:val="006E32A5"/>
    <w:rsid w:val="006E3356"/>
    <w:rsid w:val="006E36A7"/>
    <w:rsid w:val="006E38CC"/>
    <w:rsid w:val="006E53E7"/>
    <w:rsid w:val="006E53F5"/>
    <w:rsid w:val="006E5583"/>
    <w:rsid w:val="006E62BB"/>
    <w:rsid w:val="006E64DA"/>
    <w:rsid w:val="006E7C0A"/>
    <w:rsid w:val="006F00EB"/>
    <w:rsid w:val="006F0371"/>
    <w:rsid w:val="006F090A"/>
    <w:rsid w:val="006F0FAD"/>
    <w:rsid w:val="006F1A17"/>
    <w:rsid w:val="006F1AD2"/>
    <w:rsid w:val="006F22EF"/>
    <w:rsid w:val="006F2682"/>
    <w:rsid w:val="006F2B10"/>
    <w:rsid w:val="006F2CE6"/>
    <w:rsid w:val="006F344E"/>
    <w:rsid w:val="006F359D"/>
    <w:rsid w:val="006F422C"/>
    <w:rsid w:val="006F479D"/>
    <w:rsid w:val="006F4A85"/>
    <w:rsid w:val="006F4CAE"/>
    <w:rsid w:val="006F5056"/>
    <w:rsid w:val="006F50AE"/>
    <w:rsid w:val="006F532F"/>
    <w:rsid w:val="006F53E9"/>
    <w:rsid w:val="006F5C58"/>
    <w:rsid w:val="006F6855"/>
    <w:rsid w:val="006F7D09"/>
    <w:rsid w:val="006F7E67"/>
    <w:rsid w:val="007005D3"/>
    <w:rsid w:val="0070166F"/>
    <w:rsid w:val="00701CB5"/>
    <w:rsid w:val="0070284D"/>
    <w:rsid w:val="00702EA3"/>
    <w:rsid w:val="007030C7"/>
    <w:rsid w:val="007038D3"/>
    <w:rsid w:val="00703B00"/>
    <w:rsid w:val="00703FE6"/>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31E"/>
    <w:rsid w:val="0072292E"/>
    <w:rsid w:val="007231E5"/>
    <w:rsid w:val="007236B5"/>
    <w:rsid w:val="0072434B"/>
    <w:rsid w:val="0072468F"/>
    <w:rsid w:val="007251BF"/>
    <w:rsid w:val="00725384"/>
    <w:rsid w:val="00725ADB"/>
    <w:rsid w:val="0072638D"/>
    <w:rsid w:val="007266A0"/>
    <w:rsid w:val="00726909"/>
    <w:rsid w:val="0072690F"/>
    <w:rsid w:val="00726A04"/>
    <w:rsid w:val="00727264"/>
    <w:rsid w:val="007277BF"/>
    <w:rsid w:val="00727F82"/>
    <w:rsid w:val="0073010F"/>
    <w:rsid w:val="00730471"/>
    <w:rsid w:val="00731326"/>
    <w:rsid w:val="00731815"/>
    <w:rsid w:val="00732368"/>
    <w:rsid w:val="007335D3"/>
    <w:rsid w:val="007338B2"/>
    <w:rsid w:val="0073395F"/>
    <w:rsid w:val="00733F92"/>
    <w:rsid w:val="00734836"/>
    <w:rsid w:val="00735630"/>
    <w:rsid w:val="00735ACC"/>
    <w:rsid w:val="00735C08"/>
    <w:rsid w:val="007361F4"/>
    <w:rsid w:val="00736200"/>
    <w:rsid w:val="00736388"/>
    <w:rsid w:val="007369D1"/>
    <w:rsid w:val="007377CD"/>
    <w:rsid w:val="00740079"/>
    <w:rsid w:val="00740F79"/>
    <w:rsid w:val="0074248D"/>
    <w:rsid w:val="007427C3"/>
    <w:rsid w:val="00742B8F"/>
    <w:rsid w:val="00742FC6"/>
    <w:rsid w:val="00743230"/>
    <w:rsid w:val="00743863"/>
    <w:rsid w:val="00743BEC"/>
    <w:rsid w:val="00743E92"/>
    <w:rsid w:val="007444AB"/>
    <w:rsid w:val="00744E63"/>
    <w:rsid w:val="00745A57"/>
    <w:rsid w:val="00745CED"/>
    <w:rsid w:val="007461E2"/>
    <w:rsid w:val="00746703"/>
    <w:rsid w:val="007468AC"/>
    <w:rsid w:val="00746A1E"/>
    <w:rsid w:val="00746FB6"/>
    <w:rsid w:val="0074784C"/>
    <w:rsid w:val="00750923"/>
    <w:rsid w:val="0075193D"/>
    <w:rsid w:val="00751AA6"/>
    <w:rsid w:val="00751E36"/>
    <w:rsid w:val="00751EC9"/>
    <w:rsid w:val="00752086"/>
    <w:rsid w:val="00752F82"/>
    <w:rsid w:val="00753B9A"/>
    <w:rsid w:val="00753D65"/>
    <w:rsid w:val="00754895"/>
    <w:rsid w:val="00754B76"/>
    <w:rsid w:val="00754C98"/>
    <w:rsid w:val="00754F94"/>
    <w:rsid w:val="007559AB"/>
    <w:rsid w:val="007559C0"/>
    <w:rsid w:val="00755A43"/>
    <w:rsid w:val="00755B63"/>
    <w:rsid w:val="00756D59"/>
    <w:rsid w:val="007572D8"/>
    <w:rsid w:val="00757772"/>
    <w:rsid w:val="007604FD"/>
    <w:rsid w:val="00760B36"/>
    <w:rsid w:val="00761772"/>
    <w:rsid w:val="00761CDF"/>
    <w:rsid w:val="00762B93"/>
    <w:rsid w:val="00762D80"/>
    <w:rsid w:val="00762DEE"/>
    <w:rsid w:val="00762DF6"/>
    <w:rsid w:val="0076386F"/>
    <w:rsid w:val="00763F6F"/>
    <w:rsid w:val="00764256"/>
    <w:rsid w:val="007647C4"/>
    <w:rsid w:val="00764B83"/>
    <w:rsid w:val="00764B8A"/>
    <w:rsid w:val="00764C86"/>
    <w:rsid w:val="00764CA7"/>
    <w:rsid w:val="00764DFD"/>
    <w:rsid w:val="00765464"/>
    <w:rsid w:val="00766C22"/>
    <w:rsid w:val="0076726D"/>
    <w:rsid w:val="00767FF6"/>
    <w:rsid w:val="00770775"/>
    <w:rsid w:val="00771235"/>
    <w:rsid w:val="0077156F"/>
    <w:rsid w:val="007716C9"/>
    <w:rsid w:val="007721B4"/>
    <w:rsid w:val="00772263"/>
    <w:rsid w:val="00772337"/>
    <w:rsid w:val="0077252F"/>
    <w:rsid w:val="00772C9C"/>
    <w:rsid w:val="00773009"/>
    <w:rsid w:val="00773100"/>
    <w:rsid w:val="00773230"/>
    <w:rsid w:val="007735E0"/>
    <w:rsid w:val="0077369B"/>
    <w:rsid w:val="007740A2"/>
    <w:rsid w:val="00774CB6"/>
    <w:rsid w:val="00774ED2"/>
    <w:rsid w:val="0077523B"/>
    <w:rsid w:val="00775545"/>
    <w:rsid w:val="00775567"/>
    <w:rsid w:val="00775DA4"/>
    <w:rsid w:val="00776681"/>
    <w:rsid w:val="007812A9"/>
    <w:rsid w:val="007816B3"/>
    <w:rsid w:val="00781EAD"/>
    <w:rsid w:val="00781F54"/>
    <w:rsid w:val="00782240"/>
    <w:rsid w:val="00782B23"/>
    <w:rsid w:val="00783B3B"/>
    <w:rsid w:val="00783CCC"/>
    <w:rsid w:val="0078421E"/>
    <w:rsid w:val="007845F2"/>
    <w:rsid w:val="007846ED"/>
    <w:rsid w:val="00784A97"/>
    <w:rsid w:val="00784FCE"/>
    <w:rsid w:val="00785CDF"/>
    <w:rsid w:val="00785EFA"/>
    <w:rsid w:val="00785FDA"/>
    <w:rsid w:val="00786AE9"/>
    <w:rsid w:val="00786BB3"/>
    <w:rsid w:val="00786E3B"/>
    <w:rsid w:val="00786F6D"/>
    <w:rsid w:val="00787142"/>
    <w:rsid w:val="00787D04"/>
    <w:rsid w:val="00787DF2"/>
    <w:rsid w:val="007915E1"/>
    <w:rsid w:val="00791B57"/>
    <w:rsid w:val="00792377"/>
    <w:rsid w:val="00792F1C"/>
    <w:rsid w:val="00793547"/>
    <w:rsid w:val="0079395B"/>
    <w:rsid w:val="00793EF0"/>
    <w:rsid w:val="007942BE"/>
    <w:rsid w:val="0079499F"/>
    <w:rsid w:val="00794C59"/>
    <w:rsid w:val="00794F40"/>
    <w:rsid w:val="00795C96"/>
    <w:rsid w:val="007960F3"/>
    <w:rsid w:val="00796359"/>
    <w:rsid w:val="00796396"/>
    <w:rsid w:val="0079695A"/>
    <w:rsid w:val="00796EB8"/>
    <w:rsid w:val="00797305"/>
    <w:rsid w:val="00797E6A"/>
    <w:rsid w:val="00797FEF"/>
    <w:rsid w:val="007A04FD"/>
    <w:rsid w:val="007A1309"/>
    <w:rsid w:val="007A18AF"/>
    <w:rsid w:val="007A1CF4"/>
    <w:rsid w:val="007A1E97"/>
    <w:rsid w:val="007A1EBF"/>
    <w:rsid w:val="007A2B6B"/>
    <w:rsid w:val="007A38A4"/>
    <w:rsid w:val="007A3FB1"/>
    <w:rsid w:val="007A4198"/>
    <w:rsid w:val="007A4B6D"/>
    <w:rsid w:val="007A4F90"/>
    <w:rsid w:val="007A5119"/>
    <w:rsid w:val="007A5BD9"/>
    <w:rsid w:val="007A5F34"/>
    <w:rsid w:val="007A5FD4"/>
    <w:rsid w:val="007A658D"/>
    <w:rsid w:val="007A714A"/>
    <w:rsid w:val="007A7AC3"/>
    <w:rsid w:val="007A7D65"/>
    <w:rsid w:val="007B0405"/>
    <w:rsid w:val="007B05AF"/>
    <w:rsid w:val="007B11B9"/>
    <w:rsid w:val="007B1ADC"/>
    <w:rsid w:val="007B2C44"/>
    <w:rsid w:val="007B2CAA"/>
    <w:rsid w:val="007B2DE9"/>
    <w:rsid w:val="007B2DF6"/>
    <w:rsid w:val="007B312E"/>
    <w:rsid w:val="007B3253"/>
    <w:rsid w:val="007B3D66"/>
    <w:rsid w:val="007B4806"/>
    <w:rsid w:val="007B4851"/>
    <w:rsid w:val="007B546F"/>
    <w:rsid w:val="007B63A6"/>
    <w:rsid w:val="007B6416"/>
    <w:rsid w:val="007B6966"/>
    <w:rsid w:val="007B6BE3"/>
    <w:rsid w:val="007B76E8"/>
    <w:rsid w:val="007C03E3"/>
    <w:rsid w:val="007C10A3"/>
    <w:rsid w:val="007C133D"/>
    <w:rsid w:val="007C1657"/>
    <w:rsid w:val="007C1FE0"/>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2F63"/>
    <w:rsid w:val="007D3524"/>
    <w:rsid w:val="007D385E"/>
    <w:rsid w:val="007D40E6"/>
    <w:rsid w:val="007D49F6"/>
    <w:rsid w:val="007D4FF8"/>
    <w:rsid w:val="007D58D6"/>
    <w:rsid w:val="007D5A64"/>
    <w:rsid w:val="007D5B94"/>
    <w:rsid w:val="007E001F"/>
    <w:rsid w:val="007E0147"/>
    <w:rsid w:val="007E032B"/>
    <w:rsid w:val="007E0820"/>
    <w:rsid w:val="007E082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342"/>
    <w:rsid w:val="007E6512"/>
    <w:rsid w:val="007E681E"/>
    <w:rsid w:val="007E7A25"/>
    <w:rsid w:val="007E7E0E"/>
    <w:rsid w:val="007F0095"/>
    <w:rsid w:val="007F0237"/>
    <w:rsid w:val="007F0BC0"/>
    <w:rsid w:val="007F19A2"/>
    <w:rsid w:val="007F1A14"/>
    <w:rsid w:val="007F1C57"/>
    <w:rsid w:val="007F2150"/>
    <w:rsid w:val="007F254F"/>
    <w:rsid w:val="007F2E01"/>
    <w:rsid w:val="007F3C43"/>
    <w:rsid w:val="007F4279"/>
    <w:rsid w:val="007F4555"/>
    <w:rsid w:val="007F4959"/>
    <w:rsid w:val="007F4A82"/>
    <w:rsid w:val="007F4D96"/>
    <w:rsid w:val="007F4E99"/>
    <w:rsid w:val="007F5D55"/>
    <w:rsid w:val="007F5DBF"/>
    <w:rsid w:val="007F6221"/>
    <w:rsid w:val="007F6351"/>
    <w:rsid w:val="007F6AE4"/>
    <w:rsid w:val="007F7512"/>
    <w:rsid w:val="007F7A96"/>
    <w:rsid w:val="007F7B65"/>
    <w:rsid w:val="00800186"/>
    <w:rsid w:val="0080043E"/>
    <w:rsid w:val="008005C4"/>
    <w:rsid w:val="00800A90"/>
    <w:rsid w:val="00801238"/>
    <w:rsid w:val="008018F7"/>
    <w:rsid w:val="00801921"/>
    <w:rsid w:val="00801C61"/>
    <w:rsid w:val="00801ED5"/>
    <w:rsid w:val="00802163"/>
    <w:rsid w:val="00802485"/>
    <w:rsid w:val="00802A74"/>
    <w:rsid w:val="00802FB2"/>
    <w:rsid w:val="00803007"/>
    <w:rsid w:val="00803B8D"/>
    <w:rsid w:val="00804C0A"/>
    <w:rsid w:val="00804EC0"/>
    <w:rsid w:val="00805B68"/>
    <w:rsid w:val="00805E48"/>
    <w:rsid w:val="008061ED"/>
    <w:rsid w:val="00806312"/>
    <w:rsid w:val="0080664C"/>
    <w:rsid w:val="00810572"/>
    <w:rsid w:val="008114C9"/>
    <w:rsid w:val="008119CD"/>
    <w:rsid w:val="00812138"/>
    <w:rsid w:val="008124F1"/>
    <w:rsid w:val="008125FD"/>
    <w:rsid w:val="00812AFC"/>
    <w:rsid w:val="00812F63"/>
    <w:rsid w:val="00813014"/>
    <w:rsid w:val="00813175"/>
    <w:rsid w:val="00814098"/>
    <w:rsid w:val="00814225"/>
    <w:rsid w:val="008145EF"/>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A4E"/>
    <w:rsid w:val="00822C2A"/>
    <w:rsid w:val="00822DC9"/>
    <w:rsid w:val="00822E64"/>
    <w:rsid w:val="00822F03"/>
    <w:rsid w:val="00823479"/>
    <w:rsid w:val="0082356E"/>
    <w:rsid w:val="00823BCC"/>
    <w:rsid w:val="00823EF0"/>
    <w:rsid w:val="00824352"/>
    <w:rsid w:val="0082451A"/>
    <w:rsid w:val="008245F8"/>
    <w:rsid w:val="00824813"/>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8FD"/>
    <w:rsid w:val="00835F1C"/>
    <w:rsid w:val="00835F4E"/>
    <w:rsid w:val="00837727"/>
    <w:rsid w:val="00837846"/>
    <w:rsid w:val="0084009A"/>
    <w:rsid w:val="00840196"/>
    <w:rsid w:val="00840216"/>
    <w:rsid w:val="00840501"/>
    <w:rsid w:val="00840630"/>
    <w:rsid w:val="00840879"/>
    <w:rsid w:val="008408C5"/>
    <w:rsid w:val="00840B8E"/>
    <w:rsid w:val="00841025"/>
    <w:rsid w:val="00841123"/>
    <w:rsid w:val="008417EA"/>
    <w:rsid w:val="00841979"/>
    <w:rsid w:val="00841CC3"/>
    <w:rsid w:val="00841E35"/>
    <w:rsid w:val="00842671"/>
    <w:rsid w:val="00842E57"/>
    <w:rsid w:val="0084347D"/>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4F5B"/>
    <w:rsid w:val="00855330"/>
    <w:rsid w:val="00855750"/>
    <w:rsid w:val="008558B8"/>
    <w:rsid w:val="00855A90"/>
    <w:rsid w:val="00855CFF"/>
    <w:rsid w:val="0085619C"/>
    <w:rsid w:val="008562EC"/>
    <w:rsid w:val="00856A58"/>
    <w:rsid w:val="00856A7D"/>
    <w:rsid w:val="00856E26"/>
    <w:rsid w:val="00856F21"/>
    <w:rsid w:val="00857499"/>
    <w:rsid w:val="00857560"/>
    <w:rsid w:val="00857B3A"/>
    <w:rsid w:val="00860271"/>
    <w:rsid w:val="0086085D"/>
    <w:rsid w:val="00861252"/>
    <w:rsid w:val="00861F8E"/>
    <w:rsid w:val="00862AA9"/>
    <w:rsid w:val="00862F40"/>
    <w:rsid w:val="00863674"/>
    <w:rsid w:val="00863C09"/>
    <w:rsid w:val="00863F2A"/>
    <w:rsid w:val="008647D9"/>
    <w:rsid w:val="0086490D"/>
    <w:rsid w:val="0086503F"/>
    <w:rsid w:val="00865509"/>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4DD8"/>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338"/>
    <w:rsid w:val="008827D2"/>
    <w:rsid w:val="008839AC"/>
    <w:rsid w:val="008839E2"/>
    <w:rsid w:val="00884F8C"/>
    <w:rsid w:val="008851AB"/>
    <w:rsid w:val="00885B72"/>
    <w:rsid w:val="008863E8"/>
    <w:rsid w:val="00887187"/>
    <w:rsid w:val="008874DF"/>
    <w:rsid w:val="00887D6C"/>
    <w:rsid w:val="00887DE0"/>
    <w:rsid w:val="0089040F"/>
    <w:rsid w:val="00890C2C"/>
    <w:rsid w:val="00890C60"/>
    <w:rsid w:val="00891227"/>
    <w:rsid w:val="008913FB"/>
    <w:rsid w:val="008918A9"/>
    <w:rsid w:val="008923AF"/>
    <w:rsid w:val="008925D5"/>
    <w:rsid w:val="00892FD7"/>
    <w:rsid w:val="00893098"/>
    <w:rsid w:val="008935A1"/>
    <w:rsid w:val="008936D7"/>
    <w:rsid w:val="00893862"/>
    <w:rsid w:val="00893BE6"/>
    <w:rsid w:val="00894774"/>
    <w:rsid w:val="008947D5"/>
    <w:rsid w:val="00894946"/>
    <w:rsid w:val="00894AEC"/>
    <w:rsid w:val="00894C73"/>
    <w:rsid w:val="008953C8"/>
    <w:rsid w:val="0089550A"/>
    <w:rsid w:val="00895E07"/>
    <w:rsid w:val="00895E68"/>
    <w:rsid w:val="008965E1"/>
    <w:rsid w:val="0089691D"/>
    <w:rsid w:val="00897263"/>
    <w:rsid w:val="008974B1"/>
    <w:rsid w:val="00897770"/>
    <w:rsid w:val="00897F8F"/>
    <w:rsid w:val="008A00E8"/>
    <w:rsid w:val="008A09E5"/>
    <w:rsid w:val="008A25EE"/>
    <w:rsid w:val="008A2C32"/>
    <w:rsid w:val="008A2ED4"/>
    <w:rsid w:val="008A369A"/>
    <w:rsid w:val="008A3A31"/>
    <w:rsid w:val="008A3B8B"/>
    <w:rsid w:val="008A3F4F"/>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A66"/>
    <w:rsid w:val="008B3E3A"/>
    <w:rsid w:val="008B463A"/>
    <w:rsid w:val="008B4A25"/>
    <w:rsid w:val="008B4B13"/>
    <w:rsid w:val="008B4F8E"/>
    <w:rsid w:val="008B52EA"/>
    <w:rsid w:val="008B55EF"/>
    <w:rsid w:val="008B57AF"/>
    <w:rsid w:val="008B5DA3"/>
    <w:rsid w:val="008B645C"/>
    <w:rsid w:val="008C0763"/>
    <w:rsid w:val="008C155B"/>
    <w:rsid w:val="008C1715"/>
    <w:rsid w:val="008C17DB"/>
    <w:rsid w:val="008C1C58"/>
    <w:rsid w:val="008C2A09"/>
    <w:rsid w:val="008C35F5"/>
    <w:rsid w:val="008C3C35"/>
    <w:rsid w:val="008C4149"/>
    <w:rsid w:val="008C5A8A"/>
    <w:rsid w:val="008C6282"/>
    <w:rsid w:val="008C62CD"/>
    <w:rsid w:val="008C6E07"/>
    <w:rsid w:val="008C7001"/>
    <w:rsid w:val="008C7052"/>
    <w:rsid w:val="008C7986"/>
    <w:rsid w:val="008D002D"/>
    <w:rsid w:val="008D0128"/>
    <w:rsid w:val="008D02AC"/>
    <w:rsid w:val="008D0CF4"/>
    <w:rsid w:val="008D0F88"/>
    <w:rsid w:val="008D0F99"/>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12E"/>
    <w:rsid w:val="008D764D"/>
    <w:rsid w:val="008D7660"/>
    <w:rsid w:val="008E009E"/>
    <w:rsid w:val="008E07DA"/>
    <w:rsid w:val="008E0A67"/>
    <w:rsid w:val="008E0C81"/>
    <w:rsid w:val="008E0CF3"/>
    <w:rsid w:val="008E1E32"/>
    <w:rsid w:val="008E23CC"/>
    <w:rsid w:val="008E2D95"/>
    <w:rsid w:val="008E375A"/>
    <w:rsid w:val="008E3862"/>
    <w:rsid w:val="008E3BD6"/>
    <w:rsid w:val="008E3BFD"/>
    <w:rsid w:val="008E3E82"/>
    <w:rsid w:val="008E3F8C"/>
    <w:rsid w:val="008E4128"/>
    <w:rsid w:val="008E4AC5"/>
    <w:rsid w:val="008E4D1C"/>
    <w:rsid w:val="008E52B8"/>
    <w:rsid w:val="008E59D0"/>
    <w:rsid w:val="008E5A23"/>
    <w:rsid w:val="008E6251"/>
    <w:rsid w:val="008E62D1"/>
    <w:rsid w:val="008E6668"/>
    <w:rsid w:val="008E67F9"/>
    <w:rsid w:val="008E6A45"/>
    <w:rsid w:val="008E6BC8"/>
    <w:rsid w:val="008E6F04"/>
    <w:rsid w:val="008E7185"/>
    <w:rsid w:val="008E751C"/>
    <w:rsid w:val="008E7C9F"/>
    <w:rsid w:val="008E7D16"/>
    <w:rsid w:val="008E7DD5"/>
    <w:rsid w:val="008F01C7"/>
    <w:rsid w:val="008F0279"/>
    <w:rsid w:val="008F080D"/>
    <w:rsid w:val="008F0BD1"/>
    <w:rsid w:val="008F0CD2"/>
    <w:rsid w:val="008F103A"/>
    <w:rsid w:val="008F109A"/>
    <w:rsid w:val="008F11E9"/>
    <w:rsid w:val="008F1663"/>
    <w:rsid w:val="008F1832"/>
    <w:rsid w:val="008F1C95"/>
    <w:rsid w:val="008F210F"/>
    <w:rsid w:val="008F2A14"/>
    <w:rsid w:val="008F2A89"/>
    <w:rsid w:val="008F2ABE"/>
    <w:rsid w:val="008F2CE9"/>
    <w:rsid w:val="008F2DDE"/>
    <w:rsid w:val="008F36C6"/>
    <w:rsid w:val="008F3CF4"/>
    <w:rsid w:val="008F40B0"/>
    <w:rsid w:val="008F4BC9"/>
    <w:rsid w:val="008F4E67"/>
    <w:rsid w:val="008F526E"/>
    <w:rsid w:val="008F5728"/>
    <w:rsid w:val="008F5982"/>
    <w:rsid w:val="008F5C38"/>
    <w:rsid w:val="008F5D81"/>
    <w:rsid w:val="008F6A19"/>
    <w:rsid w:val="008F6E77"/>
    <w:rsid w:val="008F72F6"/>
    <w:rsid w:val="008F786F"/>
    <w:rsid w:val="008F7BA8"/>
    <w:rsid w:val="008F7D55"/>
    <w:rsid w:val="008F7F20"/>
    <w:rsid w:val="0090035A"/>
    <w:rsid w:val="00901426"/>
    <w:rsid w:val="0090153F"/>
    <w:rsid w:val="00902205"/>
    <w:rsid w:val="0090223E"/>
    <w:rsid w:val="0090314D"/>
    <w:rsid w:val="009033A1"/>
    <w:rsid w:val="00903616"/>
    <w:rsid w:val="00903DE8"/>
    <w:rsid w:val="009040E6"/>
    <w:rsid w:val="00904B9B"/>
    <w:rsid w:val="00905B3E"/>
    <w:rsid w:val="00905F42"/>
    <w:rsid w:val="00905F8D"/>
    <w:rsid w:val="00906237"/>
    <w:rsid w:val="0090628F"/>
    <w:rsid w:val="009066C2"/>
    <w:rsid w:val="009066EB"/>
    <w:rsid w:val="00906FE0"/>
    <w:rsid w:val="00907045"/>
    <w:rsid w:val="00907463"/>
    <w:rsid w:val="0090767D"/>
    <w:rsid w:val="00907C6F"/>
    <w:rsid w:val="00907D76"/>
    <w:rsid w:val="00910167"/>
    <w:rsid w:val="009101C8"/>
    <w:rsid w:val="00910AEC"/>
    <w:rsid w:val="00910D1B"/>
    <w:rsid w:val="0091184B"/>
    <w:rsid w:val="00911C6F"/>
    <w:rsid w:val="00912146"/>
    <w:rsid w:val="00912594"/>
    <w:rsid w:val="00912AFF"/>
    <w:rsid w:val="00912CFE"/>
    <w:rsid w:val="00913753"/>
    <w:rsid w:val="00913F7D"/>
    <w:rsid w:val="0091431A"/>
    <w:rsid w:val="00914517"/>
    <w:rsid w:val="00914A38"/>
    <w:rsid w:val="00915CE6"/>
    <w:rsid w:val="00915FE2"/>
    <w:rsid w:val="00916777"/>
    <w:rsid w:val="00916A9B"/>
    <w:rsid w:val="00916DB9"/>
    <w:rsid w:val="00917371"/>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27F3D"/>
    <w:rsid w:val="009303B3"/>
    <w:rsid w:val="009308B6"/>
    <w:rsid w:val="009308C2"/>
    <w:rsid w:val="00930FAA"/>
    <w:rsid w:val="00931288"/>
    <w:rsid w:val="00931921"/>
    <w:rsid w:val="00931E84"/>
    <w:rsid w:val="00931EE2"/>
    <w:rsid w:val="00932C48"/>
    <w:rsid w:val="00932CAA"/>
    <w:rsid w:val="0093336A"/>
    <w:rsid w:val="00933B9C"/>
    <w:rsid w:val="00933D98"/>
    <w:rsid w:val="009347D2"/>
    <w:rsid w:val="00934875"/>
    <w:rsid w:val="009348C3"/>
    <w:rsid w:val="00934FD0"/>
    <w:rsid w:val="00935213"/>
    <w:rsid w:val="00935465"/>
    <w:rsid w:val="00935673"/>
    <w:rsid w:val="00935753"/>
    <w:rsid w:val="00936420"/>
    <w:rsid w:val="0093677A"/>
    <w:rsid w:val="0093690F"/>
    <w:rsid w:val="00936ACD"/>
    <w:rsid w:val="00937941"/>
    <w:rsid w:val="00940C92"/>
    <w:rsid w:val="00940F07"/>
    <w:rsid w:val="00941CFA"/>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1FC"/>
    <w:rsid w:val="009503E5"/>
    <w:rsid w:val="0095052B"/>
    <w:rsid w:val="00950F3F"/>
    <w:rsid w:val="00951410"/>
    <w:rsid w:val="00951526"/>
    <w:rsid w:val="00952133"/>
    <w:rsid w:val="009521B7"/>
    <w:rsid w:val="009526A6"/>
    <w:rsid w:val="00952EC7"/>
    <w:rsid w:val="00953A8F"/>
    <w:rsid w:val="00953DAB"/>
    <w:rsid w:val="00954117"/>
    <w:rsid w:val="009546AC"/>
    <w:rsid w:val="009546AE"/>
    <w:rsid w:val="00954DBF"/>
    <w:rsid w:val="00954E73"/>
    <w:rsid w:val="0095536E"/>
    <w:rsid w:val="00955E94"/>
    <w:rsid w:val="00955EC1"/>
    <w:rsid w:val="00956222"/>
    <w:rsid w:val="00956256"/>
    <w:rsid w:val="0095669A"/>
    <w:rsid w:val="009569F1"/>
    <w:rsid w:val="00956F85"/>
    <w:rsid w:val="00957A90"/>
    <w:rsid w:val="00957FF4"/>
    <w:rsid w:val="0096048A"/>
    <w:rsid w:val="009606A5"/>
    <w:rsid w:val="009608C5"/>
    <w:rsid w:val="00962104"/>
    <w:rsid w:val="0096262F"/>
    <w:rsid w:val="00962A4D"/>
    <w:rsid w:val="00962B5C"/>
    <w:rsid w:val="00962E20"/>
    <w:rsid w:val="00962EFA"/>
    <w:rsid w:val="00963AC3"/>
    <w:rsid w:val="00963B43"/>
    <w:rsid w:val="00963F14"/>
    <w:rsid w:val="009646A4"/>
    <w:rsid w:val="00965261"/>
    <w:rsid w:val="009655AD"/>
    <w:rsid w:val="00965BF1"/>
    <w:rsid w:val="00965C23"/>
    <w:rsid w:val="0096618E"/>
    <w:rsid w:val="009661DC"/>
    <w:rsid w:val="00966236"/>
    <w:rsid w:val="00966246"/>
    <w:rsid w:val="00966D8C"/>
    <w:rsid w:val="00966DAC"/>
    <w:rsid w:val="00967048"/>
    <w:rsid w:val="009671ED"/>
    <w:rsid w:val="009675AC"/>
    <w:rsid w:val="00967859"/>
    <w:rsid w:val="00970722"/>
    <w:rsid w:val="009707B0"/>
    <w:rsid w:val="0097087E"/>
    <w:rsid w:val="00970C00"/>
    <w:rsid w:val="00970E62"/>
    <w:rsid w:val="00970EF7"/>
    <w:rsid w:val="00971980"/>
    <w:rsid w:val="00972312"/>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175"/>
    <w:rsid w:val="00977390"/>
    <w:rsid w:val="009773BE"/>
    <w:rsid w:val="00977900"/>
    <w:rsid w:val="0098009A"/>
    <w:rsid w:val="009800BB"/>
    <w:rsid w:val="009818CA"/>
    <w:rsid w:val="00982667"/>
    <w:rsid w:val="009830AE"/>
    <w:rsid w:val="009838D7"/>
    <w:rsid w:val="00983B6E"/>
    <w:rsid w:val="009844F5"/>
    <w:rsid w:val="009849C5"/>
    <w:rsid w:val="009854C3"/>
    <w:rsid w:val="00985BBA"/>
    <w:rsid w:val="00985FA1"/>
    <w:rsid w:val="009867A6"/>
    <w:rsid w:val="009870D2"/>
    <w:rsid w:val="00987636"/>
    <w:rsid w:val="00987F41"/>
    <w:rsid w:val="009906FF"/>
    <w:rsid w:val="0099078A"/>
    <w:rsid w:val="009908B7"/>
    <w:rsid w:val="00990FA6"/>
    <w:rsid w:val="009911BA"/>
    <w:rsid w:val="00991FF0"/>
    <w:rsid w:val="00992213"/>
    <w:rsid w:val="00992B73"/>
    <w:rsid w:val="00992E59"/>
    <w:rsid w:val="009934DD"/>
    <w:rsid w:val="00993CC4"/>
    <w:rsid w:val="009941C4"/>
    <w:rsid w:val="009943C7"/>
    <w:rsid w:val="00995039"/>
    <w:rsid w:val="00995216"/>
    <w:rsid w:val="009956F0"/>
    <w:rsid w:val="00995BEE"/>
    <w:rsid w:val="00995F6D"/>
    <w:rsid w:val="00996923"/>
    <w:rsid w:val="00996DAF"/>
    <w:rsid w:val="0099717B"/>
    <w:rsid w:val="00997670"/>
    <w:rsid w:val="00997B78"/>
    <w:rsid w:val="009A0EED"/>
    <w:rsid w:val="009A195E"/>
    <w:rsid w:val="009A19B0"/>
    <w:rsid w:val="009A1BD0"/>
    <w:rsid w:val="009A1E30"/>
    <w:rsid w:val="009A2571"/>
    <w:rsid w:val="009A25FA"/>
    <w:rsid w:val="009A28C3"/>
    <w:rsid w:val="009A2B00"/>
    <w:rsid w:val="009A3B97"/>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1D1B"/>
    <w:rsid w:val="009B2997"/>
    <w:rsid w:val="009B2E59"/>
    <w:rsid w:val="009B3E3A"/>
    <w:rsid w:val="009B3F1E"/>
    <w:rsid w:val="009B4046"/>
    <w:rsid w:val="009B4EE0"/>
    <w:rsid w:val="009B506F"/>
    <w:rsid w:val="009B5D38"/>
    <w:rsid w:val="009B619D"/>
    <w:rsid w:val="009B6476"/>
    <w:rsid w:val="009B6F83"/>
    <w:rsid w:val="009B7037"/>
    <w:rsid w:val="009B7835"/>
    <w:rsid w:val="009B7D0F"/>
    <w:rsid w:val="009C0021"/>
    <w:rsid w:val="009C04E9"/>
    <w:rsid w:val="009C088B"/>
    <w:rsid w:val="009C0CE8"/>
    <w:rsid w:val="009C12C7"/>
    <w:rsid w:val="009C16A1"/>
    <w:rsid w:val="009C1C1A"/>
    <w:rsid w:val="009C1C3B"/>
    <w:rsid w:val="009C2493"/>
    <w:rsid w:val="009C2A43"/>
    <w:rsid w:val="009C3939"/>
    <w:rsid w:val="009C3F37"/>
    <w:rsid w:val="009C40FA"/>
    <w:rsid w:val="009C42E0"/>
    <w:rsid w:val="009C4312"/>
    <w:rsid w:val="009C452D"/>
    <w:rsid w:val="009C4E31"/>
    <w:rsid w:val="009C501D"/>
    <w:rsid w:val="009C5B6D"/>
    <w:rsid w:val="009C68F4"/>
    <w:rsid w:val="009C6A7A"/>
    <w:rsid w:val="009C6E01"/>
    <w:rsid w:val="009C7099"/>
    <w:rsid w:val="009C71FB"/>
    <w:rsid w:val="009C744F"/>
    <w:rsid w:val="009D03EB"/>
    <w:rsid w:val="009D0922"/>
    <w:rsid w:val="009D0D48"/>
    <w:rsid w:val="009D15D4"/>
    <w:rsid w:val="009D1A70"/>
    <w:rsid w:val="009D24D3"/>
    <w:rsid w:val="009D2667"/>
    <w:rsid w:val="009D278E"/>
    <w:rsid w:val="009D36C6"/>
    <w:rsid w:val="009D3A19"/>
    <w:rsid w:val="009D3E06"/>
    <w:rsid w:val="009D5580"/>
    <w:rsid w:val="009D5640"/>
    <w:rsid w:val="009D5799"/>
    <w:rsid w:val="009D5971"/>
    <w:rsid w:val="009D602C"/>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C91"/>
    <w:rsid w:val="009E4D55"/>
    <w:rsid w:val="009E4E14"/>
    <w:rsid w:val="009E518A"/>
    <w:rsid w:val="009E51B1"/>
    <w:rsid w:val="009E5376"/>
    <w:rsid w:val="009E5573"/>
    <w:rsid w:val="009E5AF9"/>
    <w:rsid w:val="009E6524"/>
    <w:rsid w:val="009E6EAD"/>
    <w:rsid w:val="009E751D"/>
    <w:rsid w:val="009E756D"/>
    <w:rsid w:val="009E77C7"/>
    <w:rsid w:val="009F0018"/>
    <w:rsid w:val="009F00D9"/>
    <w:rsid w:val="009F0368"/>
    <w:rsid w:val="009F047C"/>
    <w:rsid w:val="009F0B29"/>
    <w:rsid w:val="009F0E7C"/>
    <w:rsid w:val="009F21B0"/>
    <w:rsid w:val="009F2476"/>
    <w:rsid w:val="009F2D03"/>
    <w:rsid w:val="009F42B4"/>
    <w:rsid w:val="009F4596"/>
    <w:rsid w:val="009F4B9F"/>
    <w:rsid w:val="009F546F"/>
    <w:rsid w:val="009F5D98"/>
    <w:rsid w:val="009F5F13"/>
    <w:rsid w:val="009F6578"/>
    <w:rsid w:val="009F6A4C"/>
    <w:rsid w:val="009F6DA7"/>
    <w:rsid w:val="009F6DB6"/>
    <w:rsid w:val="009F7886"/>
    <w:rsid w:val="009F7AF4"/>
    <w:rsid w:val="00A00061"/>
    <w:rsid w:val="00A00131"/>
    <w:rsid w:val="00A003EB"/>
    <w:rsid w:val="00A0090C"/>
    <w:rsid w:val="00A0130E"/>
    <w:rsid w:val="00A0198A"/>
    <w:rsid w:val="00A01A49"/>
    <w:rsid w:val="00A01AD5"/>
    <w:rsid w:val="00A021DF"/>
    <w:rsid w:val="00A0239A"/>
    <w:rsid w:val="00A034FD"/>
    <w:rsid w:val="00A037A3"/>
    <w:rsid w:val="00A037A9"/>
    <w:rsid w:val="00A03949"/>
    <w:rsid w:val="00A04938"/>
    <w:rsid w:val="00A05F5A"/>
    <w:rsid w:val="00A06AE1"/>
    <w:rsid w:val="00A06FEE"/>
    <w:rsid w:val="00A074C7"/>
    <w:rsid w:val="00A07BAF"/>
    <w:rsid w:val="00A07BC1"/>
    <w:rsid w:val="00A07E3F"/>
    <w:rsid w:val="00A10202"/>
    <w:rsid w:val="00A103C9"/>
    <w:rsid w:val="00A1061E"/>
    <w:rsid w:val="00A10996"/>
    <w:rsid w:val="00A10DC0"/>
    <w:rsid w:val="00A11550"/>
    <w:rsid w:val="00A11C3B"/>
    <w:rsid w:val="00A11D7B"/>
    <w:rsid w:val="00A123BE"/>
    <w:rsid w:val="00A12613"/>
    <w:rsid w:val="00A12A66"/>
    <w:rsid w:val="00A12D3C"/>
    <w:rsid w:val="00A132BA"/>
    <w:rsid w:val="00A1396C"/>
    <w:rsid w:val="00A13AE6"/>
    <w:rsid w:val="00A13BB0"/>
    <w:rsid w:val="00A13F04"/>
    <w:rsid w:val="00A13FC8"/>
    <w:rsid w:val="00A14057"/>
    <w:rsid w:val="00A157AE"/>
    <w:rsid w:val="00A15838"/>
    <w:rsid w:val="00A15907"/>
    <w:rsid w:val="00A15FDD"/>
    <w:rsid w:val="00A16239"/>
    <w:rsid w:val="00A16A76"/>
    <w:rsid w:val="00A16FB3"/>
    <w:rsid w:val="00A17205"/>
    <w:rsid w:val="00A173BD"/>
    <w:rsid w:val="00A175ED"/>
    <w:rsid w:val="00A17963"/>
    <w:rsid w:val="00A17ADC"/>
    <w:rsid w:val="00A17BC3"/>
    <w:rsid w:val="00A17E25"/>
    <w:rsid w:val="00A2049F"/>
    <w:rsid w:val="00A208E6"/>
    <w:rsid w:val="00A2145C"/>
    <w:rsid w:val="00A218E6"/>
    <w:rsid w:val="00A21A64"/>
    <w:rsid w:val="00A21D0B"/>
    <w:rsid w:val="00A24015"/>
    <w:rsid w:val="00A24056"/>
    <w:rsid w:val="00A24733"/>
    <w:rsid w:val="00A250A4"/>
    <w:rsid w:val="00A253BD"/>
    <w:rsid w:val="00A2586C"/>
    <w:rsid w:val="00A26AAE"/>
    <w:rsid w:val="00A26CB8"/>
    <w:rsid w:val="00A26DE6"/>
    <w:rsid w:val="00A2710D"/>
    <w:rsid w:val="00A27370"/>
    <w:rsid w:val="00A303E1"/>
    <w:rsid w:val="00A30DCD"/>
    <w:rsid w:val="00A30F6D"/>
    <w:rsid w:val="00A3295B"/>
    <w:rsid w:val="00A333F3"/>
    <w:rsid w:val="00A33493"/>
    <w:rsid w:val="00A3364F"/>
    <w:rsid w:val="00A337E0"/>
    <w:rsid w:val="00A33993"/>
    <w:rsid w:val="00A33D84"/>
    <w:rsid w:val="00A33ECE"/>
    <w:rsid w:val="00A343C7"/>
    <w:rsid w:val="00A34482"/>
    <w:rsid w:val="00A3460B"/>
    <w:rsid w:val="00A34989"/>
    <w:rsid w:val="00A35045"/>
    <w:rsid w:val="00A35925"/>
    <w:rsid w:val="00A35DED"/>
    <w:rsid w:val="00A35F5D"/>
    <w:rsid w:val="00A363F8"/>
    <w:rsid w:val="00A367BD"/>
    <w:rsid w:val="00A369F9"/>
    <w:rsid w:val="00A36C3C"/>
    <w:rsid w:val="00A3722B"/>
    <w:rsid w:val="00A37C18"/>
    <w:rsid w:val="00A402F1"/>
    <w:rsid w:val="00A407D1"/>
    <w:rsid w:val="00A40A8B"/>
    <w:rsid w:val="00A40AE2"/>
    <w:rsid w:val="00A40CA6"/>
    <w:rsid w:val="00A40E64"/>
    <w:rsid w:val="00A40E8B"/>
    <w:rsid w:val="00A41560"/>
    <w:rsid w:val="00A419E4"/>
    <w:rsid w:val="00A41AC3"/>
    <w:rsid w:val="00A428A6"/>
    <w:rsid w:val="00A42CD2"/>
    <w:rsid w:val="00A42D5A"/>
    <w:rsid w:val="00A431C1"/>
    <w:rsid w:val="00A43298"/>
    <w:rsid w:val="00A433D0"/>
    <w:rsid w:val="00A43CCC"/>
    <w:rsid w:val="00A440BC"/>
    <w:rsid w:val="00A442CD"/>
    <w:rsid w:val="00A445F0"/>
    <w:rsid w:val="00A448B8"/>
    <w:rsid w:val="00A44E6A"/>
    <w:rsid w:val="00A45C01"/>
    <w:rsid w:val="00A461AD"/>
    <w:rsid w:val="00A46374"/>
    <w:rsid w:val="00A468A4"/>
    <w:rsid w:val="00A473B0"/>
    <w:rsid w:val="00A47686"/>
    <w:rsid w:val="00A47843"/>
    <w:rsid w:val="00A47AF3"/>
    <w:rsid w:val="00A47BFF"/>
    <w:rsid w:val="00A47F2E"/>
    <w:rsid w:val="00A50FB6"/>
    <w:rsid w:val="00A52730"/>
    <w:rsid w:val="00A529BB"/>
    <w:rsid w:val="00A52EFB"/>
    <w:rsid w:val="00A538B1"/>
    <w:rsid w:val="00A54DAB"/>
    <w:rsid w:val="00A550CC"/>
    <w:rsid w:val="00A555E7"/>
    <w:rsid w:val="00A55D81"/>
    <w:rsid w:val="00A55F9A"/>
    <w:rsid w:val="00A56640"/>
    <w:rsid w:val="00A5670C"/>
    <w:rsid w:val="00A567F5"/>
    <w:rsid w:val="00A5712F"/>
    <w:rsid w:val="00A57927"/>
    <w:rsid w:val="00A57D4E"/>
    <w:rsid w:val="00A602B3"/>
    <w:rsid w:val="00A60366"/>
    <w:rsid w:val="00A6092F"/>
    <w:rsid w:val="00A60E00"/>
    <w:rsid w:val="00A610C5"/>
    <w:rsid w:val="00A61441"/>
    <w:rsid w:val="00A61870"/>
    <w:rsid w:val="00A61F44"/>
    <w:rsid w:val="00A6256B"/>
    <w:rsid w:val="00A62768"/>
    <w:rsid w:val="00A62902"/>
    <w:rsid w:val="00A62A85"/>
    <w:rsid w:val="00A62DCC"/>
    <w:rsid w:val="00A62EE5"/>
    <w:rsid w:val="00A62F8A"/>
    <w:rsid w:val="00A63567"/>
    <w:rsid w:val="00A6390C"/>
    <w:rsid w:val="00A63EFD"/>
    <w:rsid w:val="00A6432B"/>
    <w:rsid w:val="00A64A87"/>
    <w:rsid w:val="00A65E86"/>
    <w:rsid w:val="00A663A9"/>
    <w:rsid w:val="00A66D9F"/>
    <w:rsid w:val="00A66EEE"/>
    <w:rsid w:val="00A6751B"/>
    <w:rsid w:val="00A67A00"/>
    <w:rsid w:val="00A67C49"/>
    <w:rsid w:val="00A67FCE"/>
    <w:rsid w:val="00A7001F"/>
    <w:rsid w:val="00A70B2E"/>
    <w:rsid w:val="00A70C43"/>
    <w:rsid w:val="00A70D90"/>
    <w:rsid w:val="00A71111"/>
    <w:rsid w:val="00A71965"/>
    <w:rsid w:val="00A72586"/>
    <w:rsid w:val="00A7307F"/>
    <w:rsid w:val="00A737BE"/>
    <w:rsid w:val="00A73D24"/>
    <w:rsid w:val="00A73D39"/>
    <w:rsid w:val="00A73E7F"/>
    <w:rsid w:val="00A73EE3"/>
    <w:rsid w:val="00A746F4"/>
    <w:rsid w:val="00A74D94"/>
    <w:rsid w:val="00A7550B"/>
    <w:rsid w:val="00A75E04"/>
    <w:rsid w:val="00A75E41"/>
    <w:rsid w:val="00A7624F"/>
    <w:rsid w:val="00A76358"/>
    <w:rsid w:val="00A76938"/>
    <w:rsid w:val="00A76A41"/>
    <w:rsid w:val="00A76EF2"/>
    <w:rsid w:val="00A772F9"/>
    <w:rsid w:val="00A77553"/>
    <w:rsid w:val="00A77AE3"/>
    <w:rsid w:val="00A77B15"/>
    <w:rsid w:val="00A77CDB"/>
    <w:rsid w:val="00A8028C"/>
    <w:rsid w:val="00A806C6"/>
    <w:rsid w:val="00A80C3F"/>
    <w:rsid w:val="00A8111B"/>
    <w:rsid w:val="00A81DE1"/>
    <w:rsid w:val="00A821CC"/>
    <w:rsid w:val="00A83B5D"/>
    <w:rsid w:val="00A84CF9"/>
    <w:rsid w:val="00A85602"/>
    <w:rsid w:val="00A85B4B"/>
    <w:rsid w:val="00A860B6"/>
    <w:rsid w:val="00A874EF"/>
    <w:rsid w:val="00A8768C"/>
    <w:rsid w:val="00A87E94"/>
    <w:rsid w:val="00A9018A"/>
    <w:rsid w:val="00A904B6"/>
    <w:rsid w:val="00A91076"/>
    <w:rsid w:val="00A9164A"/>
    <w:rsid w:val="00A917D8"/>
    <w:rsid w:val="00A9193A"/>
    <w:rsid w:val="00A91D6B"/>
    <w:rsid w:val="00A920AC"/>
    <w:rsid w:val="00A92DAB"/>
    <w:rsid w:val="00A932FF"/>
    <w:rsid w:val="00A93AA3"/>
    <w:rsid w:val="00A93AE6"/>
    <w:rsid w:val="00A93B29"/>
    <w:rsid w:val="00A94FF7"/>
    <w:rsid w:val="00A9621A"/>
    <w:rsid w:val="00A962A5"/>
    <w:rsid w:val="00A96515"/>
    <w:rsid w:val="00A96AF0"/>
    <w:rsid w:val="00A978AA"/>
    <w:rsid w:val="00A978BC"/>
    <w:rsid w:val="00A97B2E"/>
    <w:rsid w:val="00A97D73"/>
    <w:rsid w:val="00AA00E1"/>
    <w:rsid w:val="00AA01E1"/>
    <w:rsid w:val="00AA0EDC"/>
    <w:rsid w:val="00AA203B"/>
    <w:rsid w:val="00AA23A0"/>
    <w:rsid w:val="00AA2430"/>
    <w:rsid w:val="00AA2670"/>
    <w:rsid w:val="00AA26E5"/>
    <w:rsid w:val="00AA3720"/>
    <w:rsid w:val="00AA43A1"/>
    <w:rsid w:val="00AA45EA"/>
    <w:rsid w:val="00AA5154"/>
    <w:rsid w:val="00AA5240"/>
    <w:rsid w:val="00AA594E"/>
    <w:rsid w:val="00AA6062"/>
    <w:rsid w:val="00AA6357"/>
    <w:rsid w:val="00AA6DFD"/>
    <w:rsid w:val="00AA738A"/>
    <w:rsid w:val="00AB0120"/>
    <w:rsid w:val="00AB08A8"/>
    <w:rsid w:val="00AB1780"/>
    <w:rsid w:val="00AB1B61"/>
    <w:rsid w:val="00AB1C28"/>
    <w:rsid w:val="00AB1EC2"/>
    <w:rsid w:val="00AB2B28"/>
    <w:rsid w:val="00AB3155"/>
    <w:rsid w:val="00AB4552"/>
    <w:rsid w:val="00AB491D"/>
    <w:rsid w:val="00AB58A3"/>
    <w:rsid w:val="00AB63EA"/>
    <w:rsid w:val="00AB67DB"/>
    <w:rsid w:val="00AB6C21"/>
    <w:rsid w:val="00AB7873"/>
    <w:rsid w:val="00AB78EE"/>
    <w:rsid w:val="00AB7BBF"/>
    <w:rsid w:val="00AB7C39"/>
    <w:rsid w:val="00AB7E09"/>
    <w:rsid w:val="00AB7E27"/>
    <w:rsid w:val="00AC0387"/>
    <w:rsid w:val="00AC0533"/>
    <w:rsid w:val="00AC0750"/>
    <w:rsid w:val="00AC0E71"/>
    <w:rsid w:val="00AC1391"/>
    <w:rsid w:val="00AC220E"/>
    <w:rsid w:val="00AC344F"/>
    <w:rsid w:val="00AC3CFD"/>
    <w:rsid w:val="00AC3FE2"/>
    <w:rsid w:val="00AC4057"/>
    <w:rsid w:val="00AC4712"/>
    <w:rsid w:val="00AC4CA9"/>
    <w:rsid w:val="00AC54EE"/>
    <w:rsid w:val="00AC5E49"/>
    <w:rsid w:val="00AC67BF"/>
    <w:rsid w:val="00AC7685"/>
    <w:rsid w:val="00AC7D5C"/>
    <w:rsid w:val="00AD01E9"/>
    <w:rsid w:val="00AD05C9"/>
    <w:rsid w:val="00AD085E"/>
    <w:rsid w:val="00AD0A45"/>
    <w:rsid w:val="00AD135D"/>
    <w:rsid w:val="00AD1908"/>
    <w:rsid w:val="00AD1D74"/>
    <w:rsid w:val="00AD2B47"/>
    <w:rsid w:val="00AD2DE5"/>
    <w:rsid w:val="00AD35D7"/>
    <w:rsid w:val="00AD3ADA"/>
    <w:rsid w:val="00AD3B77"/>
    <w:rsid w:val="00AD3DBC"/>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32"/>
    <w:rsid w:val="00AE47EE"/>
    <w:rsid w:val="00AE501F"/>
    <w:rsid w:val="00AE53F1"/>
    <w:rsid w:val="00AE584B"/>
    <w:rsid w:val="00AE58A7"/>
    <w:rsid w:val="00AE5914"/>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6FB"/>
    <w:rsid w:val="00AF5794"/>
    <w:rsid w:val="00AF5A82"/>
    <w:rsid w:val="00AF62FA"/>
    <w:rsid w:val="00AF65E4"/>
    <w:rsid w:val="00AF6745"/>
    <w:rsid w:val="00B00231"/>
    <w:rsid w:val="00B0142C"/>
    <w:rsid w:val="00B0146B"/>
    <w:rsid w:val="00B02635"/>
    <w:rsid w:val="00B02AFA"/>
    <w:rsid w:val="00B036ED"/>
    <w:rsid w:val="00B036F9"/>
    <w:rsid w:val="00B03D0A"/>
    <w:rsid w:val="00B0430F"/>
    <w:rsid w:val="00B052CF"/>
    <w:rsid w:val="00B054C2"/>
    <w:rsid w:val="00B055A6"/>
    <w:rsid w:val="00B05B69"/>
    <w:rsid w:val="00B05C99"/>
    <w:rsid w:val="00B067D5"/>
    <w:rsid w:val="00B06A33"/>
    <w:rsid w:val="00B06E1A"/>
    <w:rsid w:val="00B07269"/>
    <w:rsid w:val="00B072CD"/>
    <w:rsid w:val="00B073EA"/>
    <w:rsid w:val="00B07D86"/>
    <w:rsid w:val="00B104D7"/>
    <w:rsid w:val="00B1089E"/>
    <w:rsid w:val="00B10A60"/>
    <w:rsid w:val="00B10AA9"/>
    <w:rsid w:val="00B113AE"/>
    <w:rsid w:val="00B114A6"/>
    <w:rsid w:val="00B11A47"/>
    <w:rsid w:val="00B120EB"/>
    <w:rsid w:val="00B121A3"/>
    <w:rsid w:val="00B12626"/>
    <w:rsid w:val="00B1283F"/>
    <w:rsid w:val="00B12D41"/>
    <w:rsid w:val="00B1352D"/>
    <w:rsid w:val="00B15358"/>
    <w:rsid w:val="00B160DD"/>
    <w:rsid w:val="00B16A9A"/>
    <w:rsid w:val="00B16C5C"/>
    <w:rsid w:val="00B16F8A"/>
    <w:rsid w:val="00B173EC"/>
    <w:rsid w:val="00B17800"/>
    <w:rsid w:val="00B17A76"/>
    <w:rsid w:val="00B17BB3"/>
    <w:rsid w:val="00B204FD"/>
    <w:rsid w:val="00B21A79"/>
    <w:rsid w:val="00B21BBC"/>
    <w:rsid w:val="00B22191"/>
    <w:rsid w:val="00B22FCD"/>
    <w:rsid w:val="00B241BC"/>
    <w:rsid w:val="00B2442E"/>
    <w:rsid w:val="00B251EF"/>
    <w:rsid w:val="00B2609B"/>
    <w:rsid w:val="00B265D3"/>
    <w:rsid w:val="00B267D5"/>
    <w:rsid w:val="00B26BB8"/>
    <w:rsid w:val="00B26C8F"/>
    <w:rsid w:val="00B27044"/>
    <w:rsid w:val="00B30659"/>
    <w:rsid w:val="00B308E3"/>
    <w:rsid w:val="00B30929"/>
    <w:rsid w:val="00B30EC0"/>
    <w:rsid w:val="00B314D7"/>
    <w:rsid w:val="00B318D2"/>
    <w:rsid w:val="00B31E6D"/>
    <w:rsid w:val="00B31E71"/>
    <w:rsid w:val="00B3370A"/>
    <w:rsid w:val="00B340D6"/>
    <w:rsid w:val="00B349A8"/>
    <w:rsid w:val="00B34A52"/>
    <w:rsid w:val="00B35083"/>
    <w:rsid w:val="00B35102"/>
    <w:rsid w:val="00B35837"/>
    <w:rsid w:val="00B3599E"/>
    <w:rsid w:val="00B35E3B"/>
    <w:rsid w:val="00B364DF"/>
    <w:rsid w:val="00B36DD2"/>
    <w:rsid w:val="00B36E5C"/>
    <w:rsid w:val="00B37222"/>
    <w:rsid w:val="00B37AB2"/>
    <w:rsid w:val="00B37C50"/>
    <w:rsid w:val="00B40C1A"/>
    <w:rsid w:val="00B41414"/>
    <w:rsid w:val="00B41536"/>
    <w:rsid w:val="00B41616"/>
    <w:rsid w:val="00B4178F"/>
    <w:rsid w:val="00B417D7"/>
    <w:rsid w:val="00B419FC"/>
    <w:rsid w:val="00B41BBA"/>
    <w:rsid w:val="00B42505"/>
    <w:rsid w:val="00B42D5F"/>
    <w:rsid w:val="00B42DA7"/>
    <w:rsid w:val="00B437A3"/>
    <w:rsid w:val="00B43D2F"/>
    <w:rsid w:val="00B43DF1"/>
    <w:rsid w:val="00B4498B"/>
    <w:rsid w:val="00B44A60"/>
    <w:rsid w:val="00B4501C"/>
    <w:rsid w:val="00B45055"/>
    <w:rsid w:val="00B45060"/>
    <w:rsid w:val="00B4541A"/>
    <w:rsid w:val="00B46247"/>
    <w:rsid w:val="00B46E8A"/>
    <w:rsid w:val="00B470BA"/>
    <w:rsid w:val="00B47ACE"/>
    <w:rsid w:val="00B47B0F"/>
    <w:rsid w:val="00B47C88"/>
    <w:rsid w:val="00B47D4F"/>
    <w:rsid w:val="00B50984"/>
    <w:rsid w:val="00B50CEF"/>
    <w:rsid w:val="00B51211"/>
    <w:rsid w:val="00B51866"/>
    <w:rsid w:val="00B525DB"/>
    <w:rsid w:val="00B52766"/>
    <w:rsid w:val="00B52FFB"/>
    <w:rsid w:val="00B53A5F"/>
    <w:rsid w:val="00B53F52"/>
    <w:rsid w:val="00B53FB4"/>
    <w:rsid w:val="00B540B3"/>
    <w:rsid w:val="00B5422D"/>
    <w:rsid w:val="00B549C0"/>
    <w:rsid w:val="00B54A2F"/>
    <w:rsid w:val="00B54C0D"/>
    <w:rsid w:val="00B54F6A"/>
    <w:rsid w:val="00B55430"/>
    <w:rsid w:val="00B55C37"/>
    <w:rsid w:val="00B562FC"/>
    <w:rsid w:val="00B564A9"/>
    <w:rsid w:val="00B56883"/>
    <w:rsid w:val="00B56FD0"/>
    <w:rsid w:val="00B57076"/>
    <w:rsid w:val="00B57418"/>
    <w:rsid w:val="00B577B3"/>
    <w:rsid w:val="00B5788A"/>
    <w:rsid w:val="00B57C24"/>
    <w:rsid w:val="00B57F2A"/>
    <w:rsid w:val="00B57F8D"/>
    <w:rsid w:val="00B60206"/>
    <w:rsid w:val="00B604C4"/>
    <w:rsid w:val="00B60D04"/>
    <w:rsid w:val="00B60E7F"/>
    <w:rsid w:val="00B61D40"/>
    <w:rsid w:val="00B62006"/>
    <w:rsid w:val="00B620B1"/>
    <w:rsid w:val="00B62D1F"/>
    <w:rsid w:val="00B62FDF"/>
    <w:rsid w:val="00B643C5"/>
    <w:rsid w:val="00B655F3"/>
    <w:rsid w:val="00B658EB"/>
    <w:rsid w:val="00B65C39"/>
    <w:rsid w:val="00B65CFB"/>
    <w:rsid w:val="00B6671E"/>
    <w:rsid w:val="00B6686D"/>
    <w:rsid w:val="00B66E33"/>
    <w:rsid w:val="00B67651"/>
    <w:rsid w:val="00B67FD0"/>
    <w:rsid w:val="00B70010"/>
    <w:rsid w:val="00B7065C"/>
    <w:rsid w:val="00B7075B"/>
    <w:rsid w:val="00B708D3"/>
    <w:rsid w:val="00B70A58"/>
    <w:rsid w:val="00B70CA1"/>
    <w:rsid w:val="00B70F7C"/>
    <w:rsid w:val="00B7110B"/>
    <w:rsid w:val="00B711C3"/>
    <w:rsid w:val="00B712E4"/>
    <w:rsid w:val="00B7133C"/>
    <w:rsid w:val="00B71396"/>
    <w:rsid w:val="00B715B5"/>
    <w:rsid w:val="00B71656"/>
    <w:rsid w:val="00B72182"/>
    <w:rsid w:val="00B721A4"/>
    <w:rsid w:val="00B7226D"/>
    <w:rsid w:val="00B7236B"/>
    <w:rsid w:val="00B72450"/>
    <w:rsid w:val="00B72955"/>
    <w:rsid w:val="00B729E7"/>
    <w:rsid w:val="00B72B26"/>
    <w:rsid w:val="00B72B81"/>
    <w:rsid w:val="00B73914"/>
    <w:rsid w:val="00B73991"/>
    <w:rsid w:val="00B73F6B"/>
    <w:rsid w:val="00B74730"/>
    <w:rsid w:val="00B747EE"/>
    <w:rsid w:val="00B74D79"/>
    <w:rsid w:val="00B74ED5"/>
    <w:rsid w:val="00B7508A"/>
    <w:rsid w:val="00B75262"/>
    <w:rsid w:val="00B7577A"/>
    <w:rsid w:val="00B7639C"/>
    <w:rsid w:val="00B76A20"/>
    <w:rsid w:val="00B77451"/>
    <w:rsid w:val="00B7746D"/>
    <w:rsid w:val="00B77C78"/>
    <w:rsid w:val="00B8058E"/>
    <w:rsid w:val="00B80EB8"/>
    <w:rsid w:val="00B8102A"/>
    <w:rsid w:val="00B8354D"/>
    <w:rsid w:val="00B8358E"/>
    <w:rsid w:val="00B83C46"/>
    <w:rsid w:val="00B83D60"/>
    <w:rsid w:val="00B840BC"/>
    <w:rsid w:val="00B843EF"/>
    <w:rsid w:val="00B84829"/>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940"/>
    <w:rsid w:val="00B94A30"/>
    <w:rsid w:val="00B94DC0"/>
    <w:rsid w:val="00B95061"/>
    <w:rsid w:val="00B95737"/>
    <w:rsid w:val="00B95E5A"/>
    <w:rsid w:val="00B95EB4"/>
    <w:rsid w:val="00B96482"/>
    <w:rsid w:val="00B974A8"/>
    <w:rsid w:val="00B97A2E"/>
    <w:rsid w:val="00B97A72"/>
    <w:rsid w:val="00BA04A9"/>
    <w:rsid w:val="00BA0845"/>
    <w:rsid w:val="00BA08F9"/>
    <w:rsid w:val="00BA09B4"/>
    <w:rsid w:val="00BA0B02"/>
    <w:rsid w:val="00BA0D38"/>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2FE"/>
    <w:rsid w:val="00BB246C"/>
    <w:rsid w:val="00BB29E1"/>
    <w:rsid w:val="00BB300F"/>
    <w:rsid w:val="00BB315D"/>
    <w:rsid w:val="00BB3895"/>
    <w:rsid w:val="00BB3CAC"/>
    <w:rsid w:val="00BB46D8"/>
    <w:rsid w:val="00BB4D20"/>
    <w:rsid w:val="00BB55FC"/>
    <w:rsid w:val="00BB5F2A"/>
    <w:rsid w:val="00BC050B"/>
    <w:rsid w:val="00BC058F"/>
    <w:rsid w:val="00BC1C64"/>
    <w:rsid w:val="00BC2470"/>
    <w:rsid w:val="00BC24D5"/>
    <w:rsid w:val="00BC26BA"/>
    <w:rsid w:val="00BC2832"/>
    <w:rsid w:val="00BC30B9"/>
    <w:rsid w:val="00BC3154"/>
    <w:rsid w:val="00BC3B2C"/>
    <w:rsid w:val="00BC3BE4"/>
    <w:rsid w:val="00BC3C62"/>
    <w:rsid w:val="00BC3D28"/>
    <w:rsid w:val="00BC4E42"/>
    <w:rsid w:val="00BC4EC2"/>
    <w:rsid w:val="00BC5152"/>
    <w:rsid w:val="00BC5AE8"/>
    <w:rsid w:val="00BC5D88"/>
    <w:rsid w:val="00BC6103"/>
    <w:rsid w:val="00BC6237"/>
    <w:rsid w:val="00BC6296"/>
    <w:rsid w:val="00BC62A2"/>
    <w:rsid w:val="00BC6DD8"/>
    <w:rsid w:val="00BC6DFF"/>
    <w:rsid w:val="00BC6E10"/>
    <w:rsid w:val="00BC7164"/>
    <w:rsid w:val="00BC72E8"/>
    <w:rsid w:val="00BC74A1"/>
    <w:rsid w:val="00BC764B"/>
    <w:rsid w:val="00BC7BF7"/>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54E"/>
    <w:rsid w:val="00BD6620"/>
    <w:rsid w:val="00BD6B7C"/>
    <w:rsid w:val="00BD7349"/>
    <w:rsid w:val="00BD7897"/>
    <w:rsid w:val="00BD7A78"/>
    <w:rsid w:val="00BE007E"/>
    <w:rsid w:val="00BE02FE"/>
    <w:rsid w:val="00BE06E4"/>
    <w:rsid w:val="00BE0A0A"/>
    <w:rsid w:val="00BE0AA4"/>
    <w:rsid w:val="00BE0AFE"/>
    <w:rsid w:val="00BE0C6A"/>
    <w:rsid w:val="00BE0F91"/>
    <w:rsid w:val="00BE1705"/>
    <w:rsid w:val="00BE1EB9"/>
    <w:rsid w:val="00BE3E1D"/>
    <w:rsid w:val="00BE3F4B"/>
    <w:rsid w:val="00BE4E9F"/>
    <w:rsid w:val="00BE50FA"/>
    <w:rsid w:val="00BE6556"/>
    <w:rsid w:val="00BE69C5"/>
    <w:rsid w:val="00BE6AF5"/>
    <w:rsid w:val="00BE75B0"/>
    <w:rsid w:val="00BE7A8D"/>
    <w:rsid w:val="00BE7ACE"/>
    <w:rsid w:val="00BE7BC1"/>
    <w:rsid w:val="00BF00D3"/>
    <w:rsid w:val="00BF0656"/>
    <w:rsid w:val="00BF0B7A"/>
    <w:rsid w:val="00BF0D03"/>
    <w:rsid w:val="00BF1980"/>
    <w:rsid w:val="00BF198E"/>
    <w:rsid w:val="00BF26E7"/>
    <w:rsid w:val="00BF26F5"/>
    <w:rsid w:val="00BF272C"/>
    <w:rsid w:val="00BF2D0C"/>
    <w:rsid w:val="00BF30D4"/>
    <w:rsid w:val="00BF33D8"/>
    <w:rsid w:val="00BF381D"/>
    <w:rsid w:val="00BF3820"/>
    <w:rsid w:val="00BF3CBC"/>
    <w:rsid w:val="00BF45BE"/>
    <w:rsid w:val="00BF45E3"/>
    <w:rsid w:val="00BF463C"/>
    <w:rsid w:val="00BF498F"/>
    <w:rsid w:val="00BF4CBA"/>
    <w:rsid w:val="00BF4F92"/>
    <w:rsid w:val="00BF51DC"/>
    <w:rsid w:val="00BF5D01"/>
    <w:rsid w:val="00BF6109"/>
    <w:rsid w:val="00BF6A38"/>
    <w:rsid w:val="00BF6E92"/>
    <w:rsid w:val="00BF6FA0"/>
    <w:rsid w:val="00BF7480"/>
    <w:rsid w:val="00BF77F5"/>
    <w:rsid w:val="00BF79AB"/>
    <w:rsid w:val="00C00C9E"/>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07A2C"/>
    <w:rsid w:val="00C1058E"/>
    <w:rsid w:val="00C10637"/>
    <w:rsid w:val="00C107BA"/>
    <w:rsid w:val="00C108AD"/>
    <w:rsid w:val="00C11125"/>
    <w:rsid w:val="00C116AE"/>
    <w:rsid w:val="00C12244"/>
    <w:rsid w:val="00C13E2B"/>
    <w:rsid w:val="00C14319"/>
    <w:rsid w:val="00C145BC"/>
    <w:rsid w:val="00C148CA"/>
    <w:rsid w:val="00C1493A"/>
    <w:rsid w:val="00C1594C"/>
    <w:rsid w:val="00C15B7E"/>
    <w:rsid w:val="00C15EEA"/>
    <w:rsid w:val="00C16129"/>
    <w:rsid w:val="00C16564"/>
    <w:rsid w:val="00C16582"/>
    <w:rsid w:val="00C166AA"/>
    <w:rsid w:val="00C1765B"/>
    <w:rsid w:val="00C177AD"/>
    <w:rsid w:val="00C21070"/>
    <w:rsid w:val="00C2114B"/>
    <w:rsid w:val="00C2248D"/>
    <w:rsid w:val="00C22657"/>
    <w:rsid w:val="00C22D0B"/>
    <w:rsid w:val="00C23966"/>
    <w:rsid w:val="00C23BFC"/>
    <w:rsid w:val="00C23D99"/>
    <w:rsid w:val="00C23E53"/>
    <w:rsid w:val="00C23EE4"/>
    <w:rsid w:val="00C2438B"/>
    <w:rsid w:val="00C24537"/>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37948"/>
    <w:rsid w:val="00C4046B"/>
    <w:rsid w:val="00C4091A"/>
    <w:rsid w:val="00C40B68"/>
    <w:rsid w:val="00C414D1"/>
    <w:rsid w:val="00C41A14"/>
    <w:rsid w:val="00C41A62"/>
    <w:rsid w:val="00C41E21"/>
    <w:rsid w:val="00C43327"/>
    <w:rsid w:val="00C434FF"/>
    <w:rsid w:val="00C43992"/>
    <w:rsid w:val="00C43EDD"/>
    <w:rsid w:val="00C4422A"/>
    <w:rsid w:val="00C44690"/>
    <w:rsid w:val="00C446E9"/>
    <w:rsid w:val="00C44960"/>
    <w:rsid w:val="00C44E9B"/>
    <w:rsid w:val="00C45158"/>
    <w:rsid w:val="00C45165"/>
    <w:rsid w:val="00C4599E"/>
    <w:rsid w:val="00C463C6"/>
    <w:rsid w:val="00C46733"/>
    <w:rsid w:val="00C47A07"/>
    <w:rsid w:val="00C47A64"/>
    <w:rsid w:val="00C502B7"/>
    <w:rsid w:val="00C503B3"/>
    <w:rsid w:val="00C503FE"/>
    <w:rsid w:val="00C50582"/>
    <w:rsid w:val="00C510CC"/>
    <w:rsid w:val="00C516B7"/>
    <w:rsid w:val="00C517EF"/>
    <w:rsid w:val="00C5219F"/>
    <w:rsid w:val="00C52913"/>
    <w:rsid w:val="00C530BE"/>
    <w:rsid w:val="00C53435"/>
    <w:rsid w:val="00C534C9"/>
    <w:rsid w:val="00C53C78"/>
    <w:rsid w:val="00C540D9"/>
    <w:rsid w:val="00C5426B"/>
    <w:rsid w:val="00C54374"/>
    <w:rsid w:val="00C54BD3"/>
    <w:rsid w:val="00C556B3"/>
    <w:rsid w:val="00C557F3"/>
    <w:rsid w:val="00C55B03"/>
    <w:rsid w:val="00C55D86"/>
    <w:rsid w:val="00C56392"/>
    <w:rsid w:val="00C5679E"/>
    <w:rsid w:val="00C56D85"/>
    <w:rsid w:val="00C56E3D"/>
    <w:rsid w:val="00C5708B"/>
    <w:rsid w:val="00C607CF"/>
    <w:rsid w:val="00C609FE"/>
    <w:rsid w:val="00C610E1"/>
    <w:rsid w:val="00C614F5"/>
    <w:rsid w:val="00C6221E"/>
    <w:rsid w:val="00C628D7"/>
    <w:rsid w:val="00C630D5"/>
    <w:rsid w:val="00C631B1"/>
    <w:rsid w:val="00C633E1"/>
    <w:rsid w:val="00C63453"/>
    <w:rsid w:val="00C640FA"/>
    <w:rsid w:val="00C641A9"/>
    <w:rsid w:val="00C6484D"/>
    <w:rsid w:val="00C64C70"/>
    <w:rsid w:val="00C64CE8"/>
    <w:rsid w:val="00C6523D"/>
    <w:rsid w:val="00C653AD"/>
    <w:rsid w:val="00C6589C"/>
    <w:rsid w:val="00C65921"/>
    <w:rsid w:val="00C65CC7"/>
    <w:rsid w:val="00C65CDD"/>
    <w:rsid w:val="00C65D22"/>
    <w:rsid w:val="00C6601E"/>
    <w:rsid w:val="00C6620E"/>
    <w:rsid w:val="00C664EA"/>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3FF3"/>
    <w:rsid w:val="00C7445C"/>
    <w:rsid w:val="00C75736"/>
    <w:rsid w:val="00C75D63"/>
    <w:rsid w:val="00C75E4C"/>
    <w:rsid w:val="00C76364"/>
    <w:rsid w:val="00C7657E"/>
    <w:rsid w:val="00C766E3"/>
    <w:rsid w:val="00C76E0C"/>
    <w:rsid w:val="00C775BA"/>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925"/>
    <w:rsid w:val="00C87FAE"/>
    <w:rsid w:val="00C87FC6"/>
    <w:rsid w:val="00C901AB"/>
    <w:rsid w:val="00C90262"/>
    <w:rsid w:val="00C905E3"/>
    <w:rsid w:val="00C90AA0"/>
    <w:rsid w:val="00C919E6"/>
    <w:rsid w:val="00C91B39"/>
    <w:rsid w:val="00C921D6"/>
    <w:rsid w:val="00C922F0"/>
    <w:rsid w:val="00C924A8"/>
    <w:rsid w:val="00C92630"/>
    <w:rsid w:val="00C938E8"/>
    <w:rsid w:val="00C93CF0"/>
    <w:rsid w:val="00C93D4C"/>
    <w:rsid w:val="00C95C66"/>
    <w:rsid w:val="00C95F5C"/>
    <w:rsid w:val="00C9621B"/>
    <w:rsid w:val="00C96322"/>
    <w:rsid w:val="00C969C7"/>
    <w:rsid w:val="00C96A84"/>
    <w:rsid w:val="00C97468"/>
    <w:rsid w:val="00C97EED"/>
    <w:rsid w:val="00CA0992"/>
    <w:rsid w:val="00CA1A50"/>
    <w:rsid w:val="00CA1B38"/>
    <w:rsid w:val="00CA1BCC"/>
    <w:rsid w:val="00CA2607"/>
    <w:rsid w:val="00CA270D"/>
    <w:rsid w:val="00CA2DFE"/>
    <w:rsid w:val="00CA2F25"/>
    <w:rsid w:val="00CA35DF"/>
    <w:rsid w:val="00CA3B0D"/>
    <w:rsid w:val="00CA41BA"/>
    <w:rsid w:val="00CA41E8"/>
    <w:rsid w:val="00CA4954"/>
    <w:rsid w:val="00CA4C69"/>
    <w:rsid w:val="00CA4DE0"/>
    <w:rsid w:val="00CA5849"/>
    <w:rsid w:val="00CA5931"/>
    <w:rsid w:val="00CA5E90"/>
    <w:rsid w:val="00CA61CB"/>
    <w:rsid w:val="00CA62DB"/>
    <w:rsid w:val="00CA6492"/>
    <w:rsid w:val="00CA76B8"/>
    <w:rsid w:val="00CB0507"/>
    <w:rsid w:val="00CB076F"/>
    <w:rsid w:val="00CB0C80"/>
    <w:rsid w:val="00CB1525"/>
    <w:rsid w:val="00CB19DB"/>
    <w:rsid w:val="00CB1D52"/>
    <w:rsid w:val="00CB20D0"/>
    <w:rsid w:val="00CB210E"/>
    <w:rsid w:val="00CB2AAE"/>
    <w:rsid w:val="00CB38A1"/>
    <w:rsid w:val="00CB3A32"/>
    <w:rsid w:val="00CB429A"/>
    <w:rsid w:val="00CB4345"/>
    <w:rsid w:val="00CB4B33"/>
    <w:rsid w:val="00CB509F"/>
    <w:rsid w:val="00CB511A"/>
    <w:rsid w:val="00CB5964"/>
    <w:rsid w:val="00CB63F4"/>
    <w:rsid w:val="00CB6517"/>
    <w:rsid w:val="00CB6E1A"/>
    <w:rsid w:val="00CB75C2"/>
    <w:rsid w:val="00CC0109"/>
    <w:rsid w:val="00CC03FA"/>
    <w:rsid w:val="00CC0764"/>
    <w:rsid w:val="00CC092F"/>
    <w:rsid w:val="00CC09D6"/>
    <w:rsid w:val="00CC0D4F"/>
    <w:rsid w:val="00CC0E00"/>
    <w:rsid w:val="00CC13B5"/>
    <w:rsid w:val="00CC1C8C"/>
    <w:rsid w:val="00CC1FED"/>
    <w:rsid w:val="00CC231A"/>
    <w:rsid w:val="00CC25EA"/>
    <w:rsid w:val="00CC25FD"/>
    <w:rsid w:val="00CC2C13"/>
    <w:rsid w:val="00CC2CD5"/>
    <w:rsid w:val="00CC33F4"/>
    <w:rsid w:val="00CC3B5A"/>
    <w:rsid w:val="00CC44A1"/>
    <w:rsid w:val="00CC46D7"/>
    <w:rsid w:val="00CC484B"/>
    <w:rsid w:val="00CC49F9"/>
    <w:rsid w:val="00CC4CC5"/>
    <w:rsid w:val="00CC5F2B"/>
    <w:rsid w:val="00CC61D0"/>
    <w:rsid w:val="00CC6A03"/>
    <w:rsid w:val="00CC6A0B"/>
    <w:rsid w:val="00CC6B69"/>
    <w:rsid w:val="00CD0624"/>
    <w:rsid w:val="00CD1303"/>
    <w:rsid w:val="00CD1676"/>
    <w:rsid w:val="00CD17B3"/>
    <w:rsid w:val="00CD17E6"/>
    <w:rsid w:val="00CD18CE"/>
    <w:rsid w:val="00CD1B00"/>
    <w:rsid w:val="00CD2DFC"/>
    <w:rsid w:val="00CD2F26"/>
    <w:rsid w:val="00CD3BCE"/>
    <w:rsid w:val="00CD44A9"/>
    <w:rsid w:val="00CD4678"/>
    <w:rsid w:val="00CD4A58"/>
    <w:rsid w:val="00CD4CEE"/>
    <w:rsid w:val="00CD5614"/>
    <w:rsid w:val="00CD605A"/>
    <w:rsid w:val="00CD7D5E"/>
    <w:rsid w:val="00CE0131"/>
    <w:rsid w:val="00CE0334"/>
    <w:rsid w:val="00CE03AA"/>
    <w:rsid w:val="00CE06B8"/>
    <w:rsid w:val="00CE0B21"/>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B5F"/>
    <w:rsid w:val="00CE4ECC"/>
    <w:rsid w:val="00CE5000"/>
    <w:rsid w:val="00CE5086"/>
    <w:rsid w:val="00CE5832"/>
    <w:rsid w:val="00CE639F"/>
    <w:rsid w:val="00CE776D"/>
    <w:rsid w:val="00CE7D72"/>
    <w:rsid w:val="00CF0040"/>
    <w:rsid w:val="00CF02A0"/>
    <w:rsid w:val="00CF04E3"/>
    <w:rsid w:val="00CF082B"/>
    <w:rsid w:val="00CF0979"/>
    <w:rsid w:val="00CF0AF7"/>
    <w:rsid w:val="00CF1ABA"/>
    <w:rsid w:val="00CF2093"/>
    <w:rsid w:val="00CF4572"/>
    <w:rsid w:val="00CF4658"/>
    <w:rsid w:val="00CF483F"/>
    <w:rsid w:val="00CF57CD"/>
    <w:rsid w:val="00CF5802"/>
    <w:rsid w:val="00CF5BD4"/>
    <w:rsid w:val="00CF64D0"/>
    <w:rsid w:val="00CF6692"/>
    <w:rsid w:val="00CF6A24"/>
    <w:rsid w:val="00CF72F5"/>
    <w:rsid w:val="00CF76CD"/>
    <w:rsid w:val="00CF7740"/>
    <w:rsid w:val="00CF7937"/>
    <w:rsid w:val="00CF7C55"/>
    <w:rsid w:val="00D00463"/>
    <w:rsid w:val="00D009E2"/>
    <w:rsid w:val="00D00D0D"/>
    <w:rsid w:val="00D01113"/>
    <w:rsid w:val="00D019AF"/>
    <w:rsid w:val="00D019B9"/>
    <w:rsid w:val="00D01BC9"/>
    <w:rsid w:val="00D01FB4"/>
    <w:rsid w:val="00D02117"/>
    <w:rsid w:val="00D0238B"/>
    <w:rsid w:val="00D036C0"/>
    <w:rsid w:val="00D0485A"/>
    <w:rsid w:val="00D04B7B"/>
    <w:rsid w:val="00D05094"/>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1D36"/>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9DA"/>
    <w:rsid w:val="00D22AA9"/>
    <w:rsid w:val="00D242E4"/>
    <w:rsid w:val="00D2450C"/>
    <w:rsid w:val="00D24880"/>
    <w:rsid w:val="00D252FF"/>
    <w:rsid w:val="00D25396"/>
    <w:rsid w:val="00D25FCF"/>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0977"/>
    <w:rsid w:val="00D40CC6"/>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117B"/>
    <w:rsid w:val="00D524BF"/>
    <w:rsid w:val="00D52555"/>
    <w:rsid w:val="00D52DA9"/>
    <w:rsid w:val="00D52F3A"/>
    <w:rsid w:val="00D53117"/>
    <w:rsid w:val="00D532B1"/>
    <w:rsid w:val="00D5346F"/>
    <w:rsid w:val="00D5374C"/>
    <w:rsid w:val="00D53A26"/>
    <w:rsid w:val="00D53C82"/>
    <w:rsid w:val="00D53D61"/>
    <w:rsid w:val="00D53E4F"/>
    <w:rsid w:val="00D53FB2"/>
    <w:rsid w:val="00D54731"/>
    <w:rsid w:val="00D548BF"/>
    <w:rsid w:val="00D549A0"/>
    <w:rsid w:val="00D5559C"/>
    <w:rsid w:val="00D556D0"/>
    <w:rsid w:val="00D55841"/>
    <w:rsid w:val="00D569CA"/>
    <w:rsid w:val="00D578D8"/>
    <w:rsid w:val="00D57C10"/>
    <w:rsid w:val="00D57D6B"/>
    <w:rsid w:val="00D603A5"/>
    <w:rsid w:val="00D60766"/>
    <w:rsid w:val="00D611B0"/>
    <w:rsid w:val="00D61265"/>
    <w:rsid w:val="00D617DD"/>
    <w:rsid w:val="00D6212A"/>
    <w:rsid w:val="00D629EC"/>
    <w:rsid w:val="00D62A98"/>
    <w:rsid w:val="00D62C37"/>
    <w:rsid w:val="00D631A1"/>
    <w:rsid w:val="00D635E6"/>
    <w:rsid w:val="00D6364E"/>
    <w:rsid w:val="00D63689"/>
    <w:rsid w:val="00D63A62"/>
    <w:rsid w:val="00D63A6B"/>
    <w:rsid w:val="00D63C08"/>
    <w:rsid w:val="00D63C6E"/>
    <w:rsid w:val="00D63C75"/>
    <w:rsid w:val="00D64013"/>
    <w:rsid w:val="00D64022"/>
    <w:rsid w:val="00D642CF"/>
    <w:rsid w:val="00D6489F"/>
    <w:rsid w:val="00D64D05"/>
    <w:rsid w:val="00D653F2"/>
    <w:rsid w:val="00D6673F"/>
    <w:rsid w:val="00D66772"/>
    <w:rsid w:val="00D669B2"/>
    <w:rsid w:val="00D66D0D"/>
    <w:rsid w:val="00D67525"/>
    <w:rsid w:val="00D67C04"/>
    <w:rsid w:val="00D67F17"/>
    <w:rsid w:val="00D67F26"/>
    <w:rsid w:val="00D70644"/>
    <w:rsid w:val="00D7092C"/>
    <w:rsid w:val="00D719BC"/>
    <w:rsid w:val="00D71AC3"/>
    <w:rsid w:val="00D71CBA"/>
    <w:rsid w:val="00D7222B"/>
    <w:rsid w:val="00D72908"/>
    <w:rsid w:val="00D730A0"/>
    <w:rsid w:val="00D732DD"/>
    <w:rsid w:val="00D73727"/>
    <w:rsid w:val="00D73CD2"/>
    <w:rsid w:val="00D73E35"/>
    <w:rsid w:val="00D74478"/>
    <w:rsid w:val="00D7460D"/>
    <w:rsid w:val="00D74DF4"/>
    <w:rsid w:val="00D7503D"/>
    <w:rsid w:val="00D750E4"/>
    <w:rsid w:val="00D76BA7"/>
    <w:rsid w:val="00D76D54"/>
    <w:rsid w:val="00D76D8A"/>
    <w:rsid w:val="00D7717C"/>
    <w:rsid w:val="00D77CD9"/>
    <w:rsid w:val="00D77E77"/>
    <w:rsid w:val="00D807AD"/>
    <w:rsid w:val="00D808AA"/>
    <w:rsid w:val="00D80D4F"/>
    <w:rsid w:val="00D817B7"/>
    <w:rsid w:val="00D81A02"/>
    <w:rsid w:val="00D81E94"/>
    <w:rsid w:val="00D82225"/>
    <w:rsid w:val="00D825D8"/>
    <w:rsid w:val="00D85192"/>
    <w:rsid w:val="00D857AF"/>
    <w:rsid w:val="00D858F8"/>
    <w:rsid w:val="00D8653C"/>
    <w:rsid w:val="00D87177"/>
    <w:rsid w:val="00D87897"/>
    <w:rsid w:val="00D87986"/>
    <w:rsid w:val="00D90792"/>
    <w:rsid w:val="00D908E1"/>
    <w:rsid w:val="00D912E9"/>
    <w:rsid w:val="00D91D82"/>
    <w:rsid w:val="00D929F6"/>
    <w:rsid w:val="00D92AD6"/>
    <w:rsid w:val="00D92E48"/>
    <w:rsid w:val="00D93095"/>
    <w:rsid w:val="00D93297"/>
    <w:rsid w:val="00D939D2"/>
    <w:rsid w:val="00D93C80"/>
    <w:rsid w:val="00D93D64"/>
    <w:rsid w:val="00D94071"/>
    <w:rsid w:val="00D94BA5"/>
    <w:rsid w:val="00D950C5"/>
    <w:rsid w:val="00D9545C"/>
    <w:rsid w:val="00D9561D"/>
    <w:rsid w:val="00D95792"/>
    <w:rsid w:val="00D95D24"/>
    <w:rsid w:val="00D9613E"/>
    <w:rsid w:val="00D96D6C"/>
    <w:rsid w:val="00D970F5"/>
    <w:rsid w:val="00D973F1"/>
    <w:rsid w:val="00D97A02"/>
    <w:rsid w:val="00DA00EA"/>
    <w:rsid w:val="00DA0544"/>
    <w:rsid w:val="00DA0B91"/>
    <w:rsid w:val="00DA1C88"/>
    <w:rsid w:val="00DA23E4"/>
    <w:rsid w:val="00DA33AC"/>
    <w:rsid w:val="00DA3538"/>
    <w:rsid w:val="00DA372F"/>
    <w:rsid w:val="00DA3B48"/>
    <w:rsid w:val="00DA4733"/>
    <w:rsid w:val="00DA493A"/>
    <w:rsid w:val="00DA54CC"/>
    <w:rsid w:val="00DA5631"/>
    <w:rsid w:val="00DA699D"/>
    <w:rsid w:val="00DA6D02"/>
    <w:rsid w:val="00DA73CB"/>
    <w:rsid w:val="00DA75F6"/>
    <w:rsid w:val="00DA77F3"/>
    <w:rsid w:val="00DB0161"/>
    <w:rsid w:val="00DB083E"/>
    <w:rsid w:val="00DB0CD9"/>
    <w:rsid w:val="00DB108D"/>
    <w:rsid w:val="00DB1125"/>
    <w:rsid w:val="00DB131D"/>
    <w:rsid w:val="00DB1801"/>
    <w:rsid w:val="00DB1C8C"/>
    <w:rsid w:val="00DB336A"/>
    <w:rsid w:val="00DB379E"/>
    <w:rsid w:val="00DB3FC1"/>
    <w:rsid w:val="00DB47B2"/>
    <w:rsid w:val="00DB5285"/>
    <w:rsid w:val="00DB594A"/>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1E5"/>
    <w:rsid w:val="00DC27F7"/>
    <w:rsid w:val="00DC36DB"/>
    <w:rsid w:val="00DC3976"/>
    <w:rsid w:val="00DC3A22"/>
    <w:rsid w:val="00DC3EF7"/>
    <w:rsid w:val="00DC41C4"/>
    <w:rsid w:val="00DC438A"/>
    <w:rsid w:val="00DC484C"/>
    <w:rsid w:val="00DC53F3"/>
    <w:rsid w:val="00DC5BE5"/>
    <w:rsid w:val="00DC5D9D"/>
    <w:rsid w:val="00DC65F7"/>
    <w:rsid w:val="00DC6971"/>
    <w:rsid w:val="00DC7317"/>
    <w:rsid w:val="00DC7592"/>
    <w:rsid w:val="00DC79DC"/>
    <w:rsid w:val="00DC7B4A"/>
    <w:rsid w:val="00DD0853"/>
    <w:rsid w:val="00DD0BC6"/>
    <w:rsid w:val="00DD0C30"/>
    <w:rsid w:val="00DD175A"/>
    <w:rsid w:val="00DD1781"/>
    <w:rsid w:val="00DD1816"/>
    <w:rsid w:val="00DD1CA2"/>
    <w:rsid w:val="00DD33F4"/>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29F"/>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C38"/>
    <w:rsid w:val="00DE6D44"/>
    <w:rsid w:val="00DE6DCE"/>
    <w:rsid w:val="00DE7528"/>
    <w:rsid w:val="00DE787B"/>
    <w:rsid w:val="00DF019A"/>
    <w:rsid w:val="00DF0549"/>
    <w:rsid w:val="00DF0A07"/>
    <w:rsid w:val="00DF1788"/>
    <w:rsid w:val="00DF1C79"/>
    <w:rsid w:val="00DF1E6C"/>
    <w:rsid w:val="00DF24B3"/>
    <w:rsid w:val="00DF2943"/>
    <w:rsid w:val="00DF2A53"/>
    <w:rsid w:val="00DF2BCD"/>
    <w:rsid w:val="00DF3460"/>
    <w:rsid w:val="00DF396A"/>
    <w:rsid w:val="00DF3B85"/>
    <w:rsid w:val="00DF3BC9"/>
    <w:rsid w:val="00DF434D"/>
    <w:rsid w:val="00DF453E"/>
    <w:rsid w:val="00DF48DB"/>
    <w:rsid w:val="00DF4A6A"/>
    <w:rsid w:val="00DF4E0C"/>
    <w:rsid w:val="00DF558D"/>
    <w:rsid w:val="00DF5ABD"/>
    <w:rsid w:val="00DF6041"/>
    <w:rsid w:val="00DF6318"/>
    <w:rsid w:val="00DF63D0"/>
    <w:rsid w:val="00DF68FB"/>
    <w:rsid w:val="00DF6D03"/>
    <w:rsid w:val="00DF6FC7"/>
    <w:rsid w:val="00DF712A"/>
    <w:rsid w:val="00DF736F"/>
    <w:rsid w:val="00DF740B"/>
    <w:rsid w:val="00DF75D8"/>
    <w:rsid w:val="00DF7ECE"/>
    <w:rsid w:val="00E00232"/>
    <w:rsid w:val="00E002C4"/>
    <w:rsid w:val="00E0035F"/>
    <w:rsid w:val="00E0046B"/>
    <w:rsid w:val="00E00FC0"/>
    <w:rsid w:val="00E00FCB"/>
    <w:rsid w:val="00E012E4"/>
    <w:rsid w:val="00E0132E"/>
    <w:rsid w:val="00E0188A"/>
    <w:rsid w:val="00E02901"/>
    <w:rsid w:val="00E032FF"/>
    <w:rsid w:val="00E03B29"/>
    <w:rsid w:val="00E04858"/>
    <w:rsid w:val="00E04D07"/>
    <w:rsid w:val="00E04EEC"/>
    <w:rsid w:val="00E05AC0"/>
    <w:rsid w:val="00E05B71"/>
    <w:rsid w:val="00E05D85"/>
    <w:rsid w:val="00E06156"/>
    <w:rsid w:val="00E06340"/>
    <w:rsid w:val="00E07E1F"/>
    <w:rsid w:val="00E07FA2"/>
    <w:rsid w:val="00E10323"/>
    <w:rsid w:val="00E10337"/>
    <w:rsid w:val="00E107ED"/>
    <w:rsid w:val="00E10853"/>
    <w:rsid w:val="00E108E5"/>
    <w:rsid w:val="00E11A35"/>
    <w:rsid w:val="00E11D8C"/>
    <w:rsid w:val="00E1204A"/>
    <w:rsid w:val="00E131BE"/>
    <w:rsid w:val="00E13350"/>
    <w:rsid w:val="00E13681"/>
    <w:rsid w:val="00E1390E"/>
    <w:rsid w:val="00E1511D"/>
    <w:rsid w:val="00E154D1"/>
    <w:rsid w:val="00E15565"/>
    <w:rsid w:val="00E15C91"/>
    <w:rsid w:val="00E16811"/>
    <w:rsid w:val="00E17038"/>
    <w:rsid w:val="00E1764F"/>
    <w:rsid w:val="00E17BBD"/>
    <w:rsid w:val="00E209B7"/>
    <w:rsid w:val="00E20E03"/>
    <w:rsid w:val="00E21184"/>
    <w:rsid w:val="00E2138A"/>
    <w:rsid w:val="00E21AC2"/>
    <w:rsid w:val="00E21AF8"/>
    <w:rsid w:val="00E21B9E"/>
    <w:rsid w:val="00E2222B"/>
    <w:rsid w:val="00E22FEE"/>
    <w:rsid w:val="00E239BC"/>
    <w:rsid w:val="00E23C5E"/>
    <w:rsid w:val="00E23C76"/>
    <w:rsid w:val="00E23EE1"/>
    <w:rsid w:val="00E240D9"/>
    <w:rsid w:val="00E2415A"/>
    <w:rsid w:val="00E2457A"/>
    <w:rsid w:val="00E245E0"/>
    <w:rsid w:val="00E24681"/>
    <w:rsid w:val="00E25940"/>
    <w:rsid w:val="00E26CFA"/>
    <w:rsid w:val="00E26DDF"/>
    <w:rsid w:val="00E279B8"/>
    <w:rsid w:val="00E27ABB"/>
    <w:rsid w:val="00E27F76"/>
    <w:rsid w:val="00E301F5"/>
    <w:rsid w:val="00E30A2F"/>
    <w:rsid w:val="00E3143D"/>
    <w:rsid w:val="00E31B94"/>
    <w:rsid w:val="00E31E00"/>
    <w:rsid w:val="00E32CE3"/>
    <w:rsid w:val="00E32CEC"/>
    <w:rsid w:val="00E34505"/>
    <w:rsid w:val="00E34624"/>
    <w:rsid w:val="00E347D4"/>
    <w:rsid w:val="00E35018"/>
    <w:rsid w:val="00E3606B"/>
    <w:rsid w:val="00E364FA"/>
    <w:rsid w:val="00E378E8"/>
    <w:rsid w:val="00E40C43"/>
    <w:rsid w:val="00E40F42"/>
    <w:rsid w:val="00E40FE5"/>
    <w:rsid w:val="00E42074"/>
    <w:rsid w:val="00E43B8A"/>
    <w:rsid w:val="00E44358"/>
    <w:rsid w:val="00E44555"/>
    <w:rsid w:val="00E453B6"/>
    <w:rsid w:val="00E459AC"/>
    <w:rsid w:val="00E46399"/>
    <w:rsid w:val="00E463E7"/>
    <w:rsid w:val="00E465E3"/>
    <w:rsid w:val="00E47173"/>
    <w:rsid w:val="00E472F2"/>
    <w:rsid w:val="00E5010C"/>
    <w:rsid w:val="00E504AA"/>
    <w:rsid w:val="00E504C0"/>
    <w:rsid w:val="00E50C5E"/>
    <w:rsid w:val="00E510B7"/>
    <w:rsid w:val="00E5118F"/>
    <w:rsid w:val="00E51633"/>
    <w:rsid w:val="00E51B57"/>
    <w:rsid w:val="00E5214C"/>
    <w:rsid w:val="00E52AA3"/>
    <w:rsid w:val="00E52AB6"/>
    <w:rsid w:val="00E52B32"/>
    <w:rsid w:val="00E52FF7"/>
    <w:rsid w:val="00E532F4"/>
    <w:rsid w:val="00E53BD0"/>
    <w:rsid w:val="00E54C11"/>
    <w:rsid w:val="00E5550D"/>
    <w:rsid w:val="00E55668"/>
    <w:rsid w:val="00E55CAC"/>
    <w:rsid w:val="00E560C7"/>
    <w:rsid w:val="00E563E7"/>
    <w:rsid w:val="00E56604"/>
    <w:rsid w:val="00E56E67"/>
    <w:rsid w:val="00E56FB0"/>
    <w:rsid w:val="00E572F5"/>
    <w:rsid w:val="00E57392"/>
    <w:rsid w:val="00E6011E"/>
    <w:rsid w:val="00E60192"/>
    <w:rsid w:val="00E602A8"/>
    <w:rsid w:val="00E60CCB"/>
    <w:rsid w:val="00E61453"/>
    <w:rsid w:val="00E62F19"/>
    <w:rsid w:val="00E64257"/>
    <w:rsid w:val="00E653E0"/>
    <w:rsid w:val="00E659BD"/>
    <w:rsid w:val="00E66903"/>
    <w:rsid w:val="00E66B9A"/>
    <w:rsid w:val="00E67422"/>
    <w:rsid w:val="00E67CE0"/>
    <w:rsid w:val="00E67F8E"/>
    <w:rsid w:val="00E706DE"/>
    <w:rsid w:val="00E707B0"/>
    <w:rsid w:val="00E70B85"/>
    <w:rsid w:val="00E70E5A"/>
    <w:rsid w:val="00E71A49"/>
    <w:rsid w:val="00E72354"/>
    <w:rsid w:val="00E727CA"/>
    <w:rsid w:val="00E72CD6"/>
    <w:rsid w:val="00E72F0F"/>
    <w:rsid w:val="00E72F8D"/>
    <w:rsid w:val="00E735AB"/>
    <w:rsid w:val="00E73A44"/>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438"/>
    <w:rsid w:val="00E82A05"/>
    <w:rsid w:val="00E82C43"/>
    <w:rsid w:val="00E82FD4"/>
    <w:rsid w:val="00E8318F"/>
    <w:rsid w:val="00E8364E"/>
    <w:rsid w:val="00E8399C"/>
    <w:rsid w:val="00E83B0D"/>
    <w:rsid w:val="00E83C5D"/>
    <w:rsid w:val="00E840B6"/>
    <w:rsid w:val="00E85491"/>
    <w:rsid w:val="00E85645"/>
    <w:rsid w:val="00E8750D"/>
    <w:rsid w:val="00E87D9B"/>
    <w:rsid w:val="00E90089"/>
    <w:rsid w:val="00E90378"/>
    <w:rsid w:val="00E90641"/>
    <w:rsid w:val="00E910A2"/>
    <w:rsid w:val="00E91720"/>
    <w:rsid w:val="00E91E94"/>
    <w:rsid w:val="00E9227F"/>
    <w:rsid w:val="00E928EE"/>
    <w:rsid w:val="00E92987"/>
    <w:rsid w:val="00E93164"/>
    <w:rsid w:val="00E931C5"/>
    <w:rsid w:val="00E93932"/>
    <w:rsid w:val="00E942DD"/>
    <w:rsid w:val="00E94678"/>
    <w:rsid w:val="00E94E57"/>
    <w:rsid w:val="00E963C0"/>
    <w:rsid w:val="00E9710B"/>
    <w:rsid w:val="00E97B32"/>
    <w:rsid w:val="00E97DCB"/>
    <w:rsid w:val="00EA0553"/>
    <w:rsid w:val="00EA0CEA"/>
    <w:rsid w:val="00EA10F0"/>
    <w:rsid w:val="00EA1918"/>
    <w:rsid w:val="00EA2E30"/>
    <w:rsid w:val="00EA31FE"/>
    <w:rsid w:val="00EA34CF"/>
    <w:rsid w:val="00EA41A5"/>
    <w:rsid w:val="00EA41F9"/>
    <w:rsid w:val="00EA4DCE"/>
    <w:rsid w:val="00EA5BFE"/>
    <w:rsid w:val="00EA63B5"/>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3012"/>
    <w:rsid w:val="00EB4179"/>
    <w:rsid w:val="00EB4379"/>
    <w:rsid w:val="00EB4441"/>
    <w:rsid w:val="00EB4729"/>
    <w:rsid w:val="00EB4DBA"/>
    <w:rsid w:val="00EB5838"/>
    <w:rsid w:val="00EB5AFD"/>
    <w:rsid w:val="00EB5DA3"/>
    <w:rsid w:val="00EB6754"/>
    <w:rsid w:val="00EB6BB0"/>
    <w:rsid w:val="00EB6DF5"/>
    <w:rsid w:val="00EB7636"/>
    <w:rsid w:val="00EB7760"/>
    <w:rsid w:val="00EB7AAD"/>
    <w:rsid w:val="00EC03E0"/>
    <w:rsid w:val="00EC0B85"/>
    <w:rsid w:val="00EC1020"/>
    <w:rsid w:val="00EC1391"/>
    <w:rsid w:val="00EC1E67"/>
    <w:rsid w:val="00EC1FDB"/>
    <w:rsid w:val="00EC2C79"/>
    <w:rsid w:val="00EC3070"/>
    <w:rsid w:val="00EC3245"/>
    <w:rsid w:val="00EC44FC"/>
    <w:rsid w:val="00EC45C4"/>
    <w:rsid w:val="00EC475D"/>
    <w:rsid w:val="00EC4848"/>
    <w:rsid w:val="00EC4D78"/>
    <w:rsid w:val="00EC5708"/>
    <w:rsid w:val="00EC5A47"/>
    <w:rsid w:val="00EC5F25"/>
    <w:rsid w:val="00EC614D"/>
    <w:rsid w:val="00EC6E8C"/>
    <w:rsid w:val="00EC74DA"/>
    <w:rsid w:val="00EC77BF"/>
    <w:rsid w:val="00EC7DF3"/>
    <w:rsid w:val="00ED09A9"/>
    <w:rsid w:val="00ED0C0A"/>
    <w:rsid w:val="00ED157E"/>
    <w:rsid w:val="00ED273F"/>
    <w:rsid w:val="00ED32D0"/>
    <w:rsid w:val="00ED3549"/>
    <w:rsid w:val="00ED3D59"/>
    <w:rsid w:val="00ED3D88"/>
    <w:rsid w:val="00ED430B"/>
    <w:rsid w:val="00ED4821"/>
    <w:rsid w:val="00ED535D"/>
    <w:rsid w:val="00ED5CC0"/>
    <w:rsid w:val="00ED626F"/>
    <w:rsid w:val="00ED6646"/>
    <w:rsid w:val="00ED6F61"/>
    <w:rsid w:val="00ED73E0"/>
    <w:rsid w:val="00ED74B3"/>
    <w:rsid w:val="00EE0C4F"/>
    <w:rsid w:val="00EE0EC4"/>
    <w:rsid w:val="00EE1303"/>
    <w:rsid w:val="00EE1AB4"/>
    <w:rsid w:val="00EE21BF"/>
    <w:rsid w:val="00EE2846"/>
    <w:rsid w:val="00EE3776"/>
    <w:rsid w:val="00EE38B5"/>
    <w:rsid w:val="00EE40AF"/>
    <w:rsid w:val="00EE41B9"/>
    <w:rsid w:val="00EE479B"/>
    <w:rsid w:val="00EE47D0"/>
    <w:rsid w:val="00EE4818"/>
    <w:rsid w:val="00EE4B3D"/>
    <w:rsid w:val="00EE4FA9"/>
    <w:rsid w:val="00EE5614"/>
    <w:rsid w:val="00EE5A9A"/>
    <w:rsid w:val="00EE5C53"/>
    <w:rsid w:val="00EE5F3D"/>
    <w:rsid w:val="00EE6033"/>
    <w:rsid w:val="00EE627F"/>
    <w:rsid w:val="00EE7672"/>
    <w:rsid w:val="00EE76D6"/>
    <w:rsid w:val="00EF09D5"/>
    <w:rsid w:val="00EF2597"/>
    <w:rsid w:val="00EF2B50"/>
    <w:rsid w:val="00EF359B"/>
    <w:rsid w:val="00EF438D"/>
    <w:rsid w:val="00EF4843"/>
    <w:rsid w:val="00EF492B"/>
    <w:rsid w:val="00EF4A41"/>
    <w:rsid w:val="00EF4D56"/>
    <w:rsid w:val="00EF5306"/>
    <w:rsid w:val="00EF57F2"/>
    <w:rsid w:val="00EF58D4"/>
    <w:rsid w:val="00EF6CD4"/>
    <w:rsid w:val="00EF7160"/>
    <w:rsid w:val="00EF730F"/>
    <w:rsid w:val="00EF79DE"/>
    <w:rsid w:val="00EF7A94"/>
    <w:rsid w:val="00EF7BBF"/>
    <w:rsid w:val="00EF7EA8"/>
    <w:rsid w:val="00F0029B"/>
    <w:rsid w:val="00F00E8F"/>
    <w:rsid w:val="00F00EED"/>
    <w:rsid w:val="00F0280A"/>
    <w:rsid w:val="00F02C44"/>
    <w:rsid w:val="00F030DE"/>
    <w:rsid w:val="00F034D0"/>
    <w:rsid w:val="00F037D8"/>
    <w:rsid w:val="00F03878"/>
    <w:rsid w:val="00F0434E"/>
    <w:rsid w:val="00F048D5"/>
    <w:rsid w:val="00F04D3B"/>
    <w:rsid w:val="00F069B5"/>
    <w:rsid w:val="00F06A1B"/>
    <w:rsid w:val="00F06E62"/>
    <w:rsid w:val="00F07A38"/>
    <w:rsid w:val="00F07CCB"/>
    <w:rsid w:val="00F07EA9"/>
    <w:rsid w:val="00F10401"/>
    <w:rsid w:val="00F10492"/>
    <w:rsid w:val="00F10BE8"/>
    <w:rsid w:val="00F10DA9"/>
    <w:rsid w:val="00F117D2"/>
    <w:rsid w:val="00F117DC"/>
    <w:rsid w:val="00F11AA0"/>
    <w:rsid w:val="00F11D8E"/>
    <w:rsid w:val="00F12238"/>
    <w:rsid w:val="00F12490"/>
    <w:rsid w:val="00F135ED"/>
    <w:rsid w:val="00F13660"/>
    <w:rsid w:val="00F136EB"/>
    <w:rsid w:val="00F13702"/>
    <w:rsid w:val="00F13A88"/>
    <w:rsid w:val="00F13C06"/>
    <w:rsid w:val="00F147DA"/>
    <w:rsid w:val="00F14BA2"/>
    <w:rsid w:val="00F14DCC"/>
    <w:rsid w:val="00F14FE0"/>
    <w:rsid w:val="00F15022"/>
    <w:rsid w:val="00F16117"/>
    <w:rsid w:val="00F1615C"/>
    <w:rsid w:val="00F162FA"/>
    <w:rsid w:val="00F166BC"/>
    <w:rsid w:val="00F16EB2"/>
    <w:rsid w:val="00F17A0F"/>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6F79"/>
    <w:rsid w:val="00F27039"/>
    <w:rsid w:val="00F2737C"/>
    <w:rsid w:val="00F27639"/>
    <w:rsid w:val="00F30BA1"/>
    <w:rsid w:val="00F30BEC"/>
    <w:rsid w:val="00F311CB"/>
    <w:rsid w:val="00F320AE"/>
    <w:rsid w:val="00F32294"/>
    <w:rsid w:val="00F3371A"/>
    <w:rsid w:val="00F33E9E"/>
    <w:rsid w:val="00F33EA9"/>
    <w:rsid w:val="00F3429A"/>
    <w:rsid w:val="00F34C30"/>
    <w:rsid w:val="00F34F45"/>
    <w:rsid w:val="00F355BA"/>
    <w:rsid w:val="00F3565B"/>
    <w:rsid w:val="00F35954"/>
    <w:rsid w:val="00F36280"/>
    <w:rsid w:val="00F36385"/>
    <w:rsid w:val="00F3666D"/>
    <w:rsid w:val="00F36A43"/>
    <w:rsid w:val="00F37254"/>
    <w:rsid w:val="00F40693"/>
    <w:rsid w:val="00F40D8C"/>
    <w:rsid w:val="00F40EB0"/>
    <w:rsid w:val="00F4135D"/>
    <w:rsid w:val="00F41696"/>
    <w:rsid w:val="00F41B92"/>
    <w:rsid w:val="00F41F11"/>
    <w:rsid w:val="00F42111"/>
    <w:rsid w:val="00F4270C"/>
    <w:rsid w:val="00F4296B"/>
    <w:rsid w:val="00F42A3C"/>
    <w:rsid w:val="00F42C22"/>
    <w:rsid w:val="00F42C2F"/>
    <w:rsid w:val="00F42C56"/>
    <w:rsid w:val="00F4340F"/>
    <w:rsid w:val="00F436D9"/>
    <w:rsid w:val="00F43898"/>
    <w:rsid w:val="00F44328"/>
    <w:rsid w:val="00F449DE"/>
    <w:rsid w:val="00F44A21"/>
    <w:rsid w:val="00F44EFE"/>
    <w:rsid w:val="00F45155"/>
    <w:rsid w:val="00F45A19"/>
    <w:rsid w:val="00F45D1B"/>
    <w:rsid w:val="00F4609B"/>
    <w:rsid w:val="00F46386"/>
    <w:rsid w:val="00F467BB"/>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3"/>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834"/>
    <w:rsid w:val="00F67B4A"/>
    <w:rsid w:val="00F67E1B"/>
    <w:rsid w:val="00F70296"/>
    <w:rsid w:val="00F704F1"/>
    <w:rsid w:val="00F7090B"/>
    <w:rsid w:val="00F70937"/>
    <w:rsid w:val="00F70A1B"/>
    <w:rsid w:val="00F71154"/>
    <w:rsid w:val="00F713BC"/>
    <w:rsid w:val="00F71625"/>
    <w:rsid w:val="00F71852"/>
    <w:rsid w:val="00F722D0"/>
    <w:rsid w:val="00F72883"/>
    <w:rsid w:val="00F73567"/>
    <w:rsid w:val="00F73ECF"/>
    <w:rsid w:val="00F748A5"/>
    <w:rsid w:val="00F74FC6"/>
    <w:rsid w:val="00F7529A"/>
    <w:rsid w:val="00F75BCD"/>
    <w:rsid w:val="00F766C0"/>
    <w:rsid w:val="00F76DBD"/>
    <w:rsid w:val="00F77D21"/>
    <w:rsid w:val="00F77F2D"/>
    <w:rsid w:val="00F801AB"/>
    <w:rsid w:val="00F8036A"/>
    <w:rsid w:val="00F80D01"/>
    <w:rsid w:val="00F813D8"/>
    <w:rsid w:val="00F828F8"/>
    <w:rsid w:val="00F82B34"/>
    <w:rsid w:val="00F830D8"/>
    <w:rsid w:val="00F83D7C"/>
    <w:rsid w:val="00F8443F"/>
    <w:rsid w:val="00F84903"/>
    <w:rsid w:val="00F84A48"/>
    <w:rsid w:val="00F85D3F"/>
    <w:rsid w:val="00F86671"/>
    <w:rsid w:val="00F86C81"/>
    <w:rsid w:val="00F86EB1"/>
    <w:rsid w:val="00F86EBF"/>
    <w:rsid w:val="00F8784A"/>
    <w:rsid w:val="00F87F28"/>
    <w:rsid w:val="00F902C5"/>
    <w:rsid w:val="00F90619"/>
    <w:rsid w:val="00F919A8"/>
    <w:rsid w:val="00F92B12"/>
    <w:rsid w:val="00F92C2D"/>
    <w:rsid w:val="00F92D40"/>
    <w:rsid w:val="00F93968"/>
    <w:rsid w:val="00F93FED"/>
    <w:rsid w:val="00F94191"/>
    <w:rsid w:val="00F9491E"/>
    <w:rsid w:val="00F94E52"/>
    <w:rsid w:val="00F94F9D"/>
    <w:rsid w:val="00F959D8"/>
    <w:rsid w:val="00F95D74"/>
    <w:rsid w:val="00F96A49"/>
    <w:rsid w:val="00F96A78"/>
    <w:rsid w:val="00F96A7C"/>
    <w:rsid w:val="00F96B6E"/>
    <w:rsid w:val="00F9714F"/>
    <w:rsid w:val="00F97225"/>
    <w:rsid w:val="00F97743"/>
    <w:rsid w:val="00F9795C"/>
    <w:rsid w:val="00F97A9C"/>
    <w:rsid w:val="00F97C2A"/>
    <w:rsid w:val="00F97C42"/>
    <w:rsid w:val="00F97CEC"/>
    <w:rsid w:val="00FA07BC"/>
    <w:rsid w:val="00FA0B94"/>
    <w:rsid w:val="00FA2ADB"/>
    <w:rsid w:val="00FA2B36"/>
    <w:rsid w:val="00FA2B44"/>
    <w:rsid w:val="00FA2F1B"/>
    <w:rsid w:val="00FA3257"/>
    <w:rsid w:val="00FA326C"/>
    <w:rsid w:val="00FA3555"/>
    <w:rsid w:val="00FA3737"/>
    <w:rsid w:val="00FA3BB4"/>
    <w:rsid w:val="00FA3C30"/>
    <w:rsid w:val="00FA3C56"/>
    <w:rsid w:val="00FA4910"/>
    <w:rsid w:val="00FA4B51"/>
    <w:rsid w:val="00FA513F"/>
    <w:rsid w:val="00FA517B"/>
    <w:rsid w:val="00FA5FEC"/>
    <w:rsid w:val="00FA69E0"/>
    <w:rsid w:val="00FA6C50"/>
    <w:rsid w:val="00FA7D39"/>
    <w:rsid w:val="00FA7DE5"/>
    <w:rsid w:val="00FA7EB0"/>
    <w:rsid w:val="00FB02DA"/>
    <w:rsid w:val="00FB1256"/>
    <w:rsid w:val="00FB1829"/>
    <w:rsid w:val="00FB2F35"/>
    <w:rsid w:val="00FB30CA"/>
    <w:rsid w:val="00FB33B6"/>
    <w:rsid w:val="00FB39A2"/>
    <w:rsid w:val="00FB408E"/>
    <w:rsid w:val="00FB4700"/>
    <w:rsid w:val="00FB4A69"/>
    <w:rsid w:val="00FB4FFD"/>
    <w:rsid w:val="00FB55FC"/>
    <w:rsid w:val="00FB5F1A"/>
    <w:rsid w:val="00FB610F"/>
    <w:rsid w:val="00FB6157"/>
    <w:rsid w:val="00FB67F5"/>
    <w:rsid w:val="00FB6B7D"/>
    <w:rsid w:val="00FB7339"/>
    <w:rsid w:val="00FB74DA"/>
    <w:rsid w:val="00FB7753"/>
    <w:rsid w:val="00FB7AC9"/>
    <w:rsid w:val="00FC01DC"/>
    <w:rsid w:val="00FC0394"/>
    <w:rsid w:val="00FC0580"/>
    <w:rsid w:val="00FC083F"/>
    <w:rsid w:val="00FC0D44"/>
    <w:rsid w:val="00FC0E4A"/>
    <w:rsid w:val="00FC16AD"/>
    <w:rsid w:val="00FC17D5"/>
    <w:rsid w:val="00FC1A3F"/>
    <w:rsid w:val="00FC1B6A"/>
    <w:rsid w:val="00FC1BC8"/>
    <w:rsid w:val="00FC2628"/>
    <w:rsid w:val="00FC2EDB"/>
    <w:rsid w:val="00FC30A4"/>
    <w:rsid w:val="00FC38A9"/>
    <w:rsid w:val="00FC3AA9"/>
    <w:rsid w:val="00FC3E01"/>
    <w:rsid w:val="00FC3F74"/>
    <w:rsid w:val="00FC4F40"/>
    <w:rsid w:val="00FC53BE"/>
    <w:rsid w:val="00FC5AAF"/>
    <w:rsid w:val="00FC5D2C"/>
    <w:rsid w:val="00FC5E5D"/>
    <w:rsid w:val="00FC6ACC"/>
    <w:rsid w:val="00FC738E"/>
    <w:rsid w:val="00FC777B"/>
    <w:rsid w:val="00FD0048"/>
    <w:rsid w:val="00FD01FC"/>
    <w:rsid w:val="00FD0598"/>
    <w:rsid w:val="00FD14A1"/>
    <w:rsid w:val="00FD1917"/>
    <w:rsid w:val="00FD1E1F"/>
    <w:rsid w:val="00FD21DE"/>
    <w:rsid w:val="00FD2944"/>
    <w:rsid w:val="00FD305E"/>
    <w:rsid w:val="00FD3793"/>
    <w:rsid w:val="00FD3BF3"/>
    <w:rsid w:val="00FD4659"/>
    <w:rsid w:val="00FD502C"/>
    <w:rsid w:val="00FD5AC2"/>
    <w:rsid w:val="00FD5BC3"/>
    <w:rsid w:val="00FD6A42"/>
    <w:rsid w:val="00FD6D3C"/>
    <w:rsid w:val="00FD6FA3"/>
    <w:rsid w:val="00FD727C"/>
    <w:rsid w:val="00FD76C4"/>
    <w:rsid w:val="00FD7742"/>
    <w:rsid w:val="00FD7866"/>
    <w:rsid w:val="00FD7B30"/>
    <w:rsid w:val="00FD7E90"/>
    <w:rsid w:val="00FD7EAD"/>
    <w:rsid w:val="00FD7F99"/>
    <w:rsid w:val="00FE038B"/>
    <w:rsid w:val="00FE0ABD"/>
    <w:rsid w:val="00FE1060"/>
    <w:rsid w:val="00FE108E"/>
    <w:rsid w:val="00FE10F8"/>
    <w:rsid w:val="00FE12A8"/>
    <w:rsid w:val="00FE185C"/>
    <w:rsid w:val="00FE3035"/>
    <w:rsid w:val="00FE34CA"/>
    <w:rsid w:val="00FE361B"/>
    <w:rsid w:val="00FE38B1"/>
    <w:rsid w:val="00FE4558"/>
    <w:rsid w:val="00FE4831"/>
    <w:rsid w:val="00FE4B80"/>
    <w:rsid w:val="00FE4B96"/>
    <w:rsid w:val="00FE4BF3"/>
    <w:rsid w:val="00FE50AA"/>
    <w:rsid w:val="00FE59C9"/>
    <w:rsid w:val="00FE6103"/>
    <w:rsid w:val="00FE65C3"/>
    <w:rsid w:val="00FE675F"/>
    <w:rsid w:val="00FE768F"/>
    <w:rsid w:val="00FE7AE4"/>
    <w:rsid w:val="00FE7C72"/>
    <w:rsid w:val="00FE7FA3"/>
    <w:rsid w:val="00FF04CC"/>
    <w:rsid w:val="00FF081F"/>
    <w:rsid w:val="00FF105B"/>
    <w:rsid w:val="00FF13BE"/>
    <w:rsid w:val="00FF15E9"/>
    <w:rsid w:val="00FF1BEA"/>
    <w:rsid w:val="00FF2141"/>
    <w:rsid w:val="00FF2216"/>
    <w:rsid w:val="00FF2C8C"/>
    <w:rsid w:val="00FF504A"/>
    <w:rsid w:val="00FF530F"/>
    <w:rsid w:val="00FF5315"/>
    <w:rsid w:val="00FF5DDA"/>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21602"/>
  <w15:docId w15:val="{3736BA88-375E-4BAD-AC18-C2C329C17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qFormat/>
    <w:rsid w:val="00C3535C"/>
    <w:rPr>
      <w:snapToGrid w:val="0"/>
      <w:sz w:val="28"/>
      <w:szCs w:val="20"/>
    </w:rPr>
  </w:style>
  <w:style w:type="character" w:customStyle="1" w:styleId="CorpsdetexteCar">
    <w:name w:val="Corps de texte Car"/>
    <w:aliases w:val="Body Text simone Car"/>
    <w:link w:val="Corpsdetexte"/>
    <w:qFormat/>
    <w:rsid w:val="00A11D7B"/>
    <w:rPr>
      <w:snapToGrid w:val="0"/>
      <w:sz w:val="28"/>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EA41F9"/>
    <w:pPr>
      <w:spacing w:before="100" w:beforeAutospacing="1" w:after="100" w:afterAutospacing="1"/>
    </w:pPr>
  </w:style>
  <w:style w:type="numbering" w:customStyle="1" w:styleId="Aucuneliste1">
    <w:name w:val="Aucune liste1"/>
    <w:next w:val="Aucuneliste"/>
    <w:uiPriority w:val="99"/>
    <w:semiHidden/>
    <w:unhideWhenUsed/>
    <w:rsid w:val="00EA41F9"/>
  </w:style>
  <w:style w:type="paragraph" w:customStyle="1" w:styleId="xl63">
    <w:name w:val="xl63"/>
    <w:basedOn w:val="Normal"/>
    <w:rsid w:val="00EA41F9"/>
    <w:pPr>
      <w:spacing w:before="100" w:beforeAutospacing="1" w:after="100" w:afterAutospacing="1"/>
    </w:pPr>
    <w:rPr>
      <w:b/>
      <w:bCs/>
    </w:rPr>
  </w:style>
  <w:style w:type="paragraph" w:customStyle="1" w:styleId="xl64">
    <w:name w:val="xl64"/>
    <w:basedOn w:val="Normal"/>
    <w:rsid w:val="00EA41F9"/>
    <w:pPr>
      <w:spacing w:before="100" w:beforeAutospacing="1" w:after="100" w:afterAutospacing="1"/>
      <w:jc w:val="center"/>
      <w:textAlignment w:val="center"/>
    </w:pPr>
  </w:style>
  <w:style w:type="paragraph" w:customStyle="1" w:styleId="xl90">
    <w:name w:val="xl90"/>
    <w:basedOn w:val="Normal"/>
    <w:rsid w:val="00EA41F9"/>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A41F9"/>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A41F9"/>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A41F9"/>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A41F9"/>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A41F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A41F9"/>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A41F9"/>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A41F9"/>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A41F9"/>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A41F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A4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A41F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A41F9"/>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A41F9"/>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A41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A41F9"/>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A41F9"/>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link w:val="Titre10"/>
    <w:rsid w:val="00EA41F9"/>
    <w:rPr>
      <w:b/>
      <w:snapToGrid w:val="0"/>
    </w:rPr>
  </w:style>
  <w:style w:type="character" w:customStyle="1" w:styleId="Titre3Car">
    <w:name w:val="Titre 3 Car"/>
    <w:aliases w:val="No Car,Contrat 3 Car"/>
    <w:link w:val="Titre3"/>
    <w:rsid w:val="00EA41F9"/>
    <w:rPr>
      <w:b/>
      <w:sz w:val="96"/>
      <w:szCs w:val="24"/>
      <w:bdr w:val="single" w:sz="48" w:space="0" w:color="auto"/>
    </w:rPr>
  </w:style>
  <w:style w:type="character" w:customStyle="1" w:styleId="Titre4Car">
    <w:name w:val="Titre 4 Car"/>
    <w:aliases w:val="NoAlpha Car,Contrat 4 Car"/>
    <w:link w:val="Titre4"/>
    <w:rsid w:val="00EA41F9"/>
    <w:rPr>
      <w:b/>
      <w:snapToGrid w:val="0"/>
      <w:sz w:val="24"/>
    </w:rPr>
  </w:style>
  <w:style w:type="character" w:customStyle="1" w:styleId="Titre5Car">
    <w:name w:val="Titre 5 Car"/>
    <w:link w:val="Titre5"/>
    <w:rsid w:val="00EA41F9"/>
    <w:rPr>
      <w:b/>
      <w:snapToGrid w:val="0"/>
      <w:sz w:val="36"/>
    </w:rPr>
  </w:style>
  <w:style w:type="character" w:customStyle="1" w:styleId="Titre6Car">
    <w:name w:val="Titre 6 Car"/>
    <w:link w:val="Titre6"/>
    <w:rsid w:val="00EA41F9"/>
    <w:rPr>
      <w:b/>
      <w:snapToGrid w:val="0"/>
      <w:sz w:val="32"/>
      <w:u w:val="single"/>
    </w:rPr>
  </w:style>
  <w:style w:type="character" w:customStyle="1" w:styleId="Titre7Car">
    <w:name w:val="Titre 7 Car"/>
    <w:link w:val="Titre7"/>
    <w:rsid w:val="00EA41F9"/>
    <w:rPr>
      <w:rFonts w:ascii="Arial" w:hAnsi="Arial"/>
      <w:b/>
      <w:snapToGrid w:val="0"/>
      <w:color w:val="000000"/>
      <w:sz w:val="24"/>
    </w:rPr>
  </w:style>
  <w:style w:type="character" w:customStyle="1" w:styleId="Titre8Car">
    <w:name w:val="Titre 8 Car"/>
    <w:link w:val="Titre8"/>
    <w:rsid w:val="00EA41F9"/>
    <w:rPr>
      <w:snapToGrid w:val="0"/>
      <w:sz w:val="24"/>
    </w:rPr>
  </w:style>
  <w:style w:type="character" w:customStyle="1" w:styleId="Titre9Car">
    <w:name w:val="Titre 9 Car"/>
    <w:link w:val="Titre9"/>
    <w:rsid w:val="00EA41F9"/>
    <w:rPr>
      <w:b/>
      <w:snapToGrid w:val="0"/>
      <w:sz w:val="32"/>
    </w:rPr>
  </w:style>
  <w:style w:type="character" w:customStyle="1" w:styleId="Retraitcorpsdetexte3Car">
    <w:name w:val="Retrait corps de texte 3 Car"/>
    <w:link w:val="Retraitcorpsdetexte3"/>
    <w:rsid w:val="00EA41F9"/>
    <w:rPr>
      <w:rFonts w:ascii="Comic Sans MS" w:hAnsi="Comic Sans MS"/>
      <w:snapToGrid w:val="0"/>
      <w:sz w:val="36"/>
    </w:rPr>
  </w:style>
  <w:style w:type="character" w:customStyle="1" w:styleId="TitreCar">
    <w:name w:val="Titre Car"/>
    <w:link w:val="Titre"/>
    <w:rsid w:val="00EA41F9"/>
    <w:rPr>
      <w:b/>
      <w:sz w:val="44"/>
      <w:u w:val="single"/>
    </w:rPr>
  </w:style>
  <w:style w:type="character" w:customStyle="1" w:styleId="Sous-titreCar">
    <w:name w:val="Sous-titre Car"/>
    <w:link w:val="Sous-titre"/>
    <w:rsid w:val="00EA41F9"/>
    <w:rPr>
      <w:sz w:val="24"/>
      <w:szCs w:val="24"/>
      <w:lang w:val="fr-BE"/>
    </w:rPr>
  </w:style>
  <w:style w:type="character" w:customStyle="1" w:styleId="ExplorateurdedocumentsCar">
    <w:name w:val="Explorateur de documents Car"/>
    <w:link w:val="Explorateurdedocuments"/>
    <w:semiHidden/>
    <w:rsid w:val="00EA41F9"/>
    <w:rPr>
      <w:rFonts w:ascii="Tahoma" w:hAnsi="Tahoma"/>
      <w:shd w:val="clear" w:color="auto" w:fill="000080"/>
    </w:rPr>
  </w:style>
  <w:style w:type="paragraph" w:styleId="PrformatHTML">
    <w:name w:val="HTML Preformatted"/>
    <w:basedOn w:val="Normal"/>
    <w:link w:val="PrformatHTMLCar"/>
    <w:semiHidden/>
    <w:unhideWhenUsed/>
    <w:rsid w:val="00EA41F9"/>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EA41F9"/>
    <w:rPr>
      <w:rFonts w:ascii="Courier New" w:hAnsi="Courier New"/>
      <w:lang w:val="x-none" w:eastAsia="x-none"/>
    </w:rPr>
  </w:style>
  <w:style w:type="paragraph" w:customStyle="1" w:styleId="AOA">
    <w:name w:val="AO(A)"/>
    <w:basedOn w:val="Normal"/>
    <w:next w:val="Normal"/>
    <w:rsid w:val="00EA41F9"/>
    <w:pPr>
      <w:numPr>
        <w:numId w:val="9"/>
      </w:numPr>
      <w:spacing w:before="240" w:line="260" w:lineRule="atLeast"/>
      <w:jc w:val="both"/>
    </w:pPr>
    <w:rPr>
      <w:rFonts w:eastAsia="Calibri"/>
      <w:sz w:val="22"/>
      <w:szCs w:val="22"/>
      <w:lang w:val="en-GB" w:eastAsia="en-US"/>
    </w:rPr>
  </w:style>
  <w:style w:type="paragraph" w:customStyle="1" w:styleId="xmsonormal">
    <w:name w:val="x_msonormal"/>
    <w:basedOn w:val="Normal"/>
    <w:rsid w:val="00EA41F9"/>
    <w:pPr>
      <w:spacing w:before="100" w:beforeAutospacing="1" w:after="100" w:afterAutospacing="1"/>
    </w:pPr>
  </w:style>
  <w:style w:type="paragraph" w:customStyle="1" w:styleId="xmsoblocktext">
    <w:name w:val="x_msoblocktext"/>
    <w:basedOn w:val="Normal"/>
    <w:rsid w:val="00EA41F9"/>
    <w:pPr>
      <w:spacing w:before="100" w:beforeAutospacing="1" w:after="100" w:afterAutospacing="1"/>
    </w:pPr>
  </w:style>
  <w:style w:type="paragraph" w:customStyle="1" w:styleId="msonormal0">
    <w:name w:val="msonormal"/>
    <w:basedOn w:val="Normal"/>
    <w:rsid w:val="00EA41F9"/>
    <w:pPr>
      <w:spacing w:before="100" w:beforeAutospacing="1" w:after="100" w:afterAutospacing="1"/>
    </w:pPr>
  </w:style>
  <w:style w:type="paragraph" w:customStyle="1" w:styleId="font10">
    <w:name w:val="font10"/>
    <w:basedOn w:val="Normal"/>
    <w:rsid w:val="00EA41F9"/>
    <w:pPr>
      <w:spacing w:before="100" w:beforeAutospacing="1" w:after="100" w:afterAutospacing="1"/>
    </w:pPr>
    <w:rPr>
      <w:color w:val="FF0000"/>
      <w:sz w:val="14"/>
      <w:szCs w:val="14"/>
    </w:rPr>
  </w:style>
  <w:style w:type="paragraph" w:customStyle="1" w:styleId="font11">
    <w:name w:val="font11"/>
    <w:basedOn w:val="Normal"/>
    <w:rsid w:val="00EA41F9"/>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EA41F9"/>
    <w:pPr>
      <w:widowControl w:val="0"/>
      <w:numPr>
        <w:numId w:val="10"/>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EA41F9"/>
    <w:rPr>
      <w:snapToGrid w:val="0"/>
      <w:lang w:val="x-none" w:eastAsia="x-none"/>
    </w:rPr>
  </w:style>
  <w:style w:type="paragraph" w:customStyle="1" w:styleId="0contenu">
    <w:name w:val="0 contenu"/>
    <w:basedOn w:val="Normal"/>
    <w:link w:val="0contenuCar"/>
    <w:qFormat/>
    <w:rsid w:val="00EA41F9"/>
    <w:pPr>
      <w:widowControl w:val="0"/>
      <w:spacing w:before="40" w:after="120"/>
      <w:jc w:val="both"/>
    </w:pPr>
    <w:rPr>
      <w:snapToGrid w:val="0"/>
      <w:sz w:val="20"/>
      <w:szCs w:val="20"/>
      <w:lang w:val="x-none" w:eastAsia="x-none"/>
    </w:rPr>
  </w:style>
  <w:style w:type="character" w:customStyle="1" w:styleId="0contenuCar">
    <w:name w:val="0 contenu Car"/>
    <w:link w:val="0contenu"/>
    <w:rsid w:val="00EA41F9"/>
    <w:rPr>
      <w:snapToGrid w:val="0"/>
      <w:lang w:val="x-none" w:eastAsia="x-none"/>
    </w:rPr>
  </w:style>
  <w:style w:type="character" w:customStyle="1" w:styleId="swatch-text">
    <w:name w:val="swatch-text"/>
    <w:basedOn w:val="Policepardfaut"/>
    <w:rsid w:val="00EA41F9"/>
  </w:style>
  <w:style w:type="paragraph" w:customStyle="1" w:styleId="ecxmsonormal">
    <w:name w:val="ecxmsonormal"/>
    <w:basedOn w:val="Normal"/>
    <w:rsid w:val="00EA41F9"/>
    <w:pPr>
      <w:spacing w:after="324"/>
    </w:pPr>
  </w:style>
  <w:style w:type="paragraph" w:customStyle="1" w:styleId="niv2">
    <w:name w:val="niv2"/>
    <w:basedOn w:val="Normal"/>
    <w:rsid w:val="00EA41F9"/>
    <w:pPr>
      <w:spacing w:before="100" w:beforeAutospacing="1" w:after="100" w:afterAutospacing="1"/>
    </w:pPr>
  </w:style>
  <w:style w:type="character" w:customStyle="1" w:styleId="productname">
    <w:name w:val="product_name"/>
    <w:basedOn w:val="Policepardfaut"/>
    <w:rsid w:val="00EA41F9"/>
  </w:style>
  <w:style w:type="character" w:customStyle="1" w:styleId="a-list-item">
    <w:name w:val="a-list-item"/>
    <w:basedOn w:val="Policepardfaut"/>
    <w:rsid w:val="00EA41F9"/>
  </w:style>
  <w:style w:type="paragraph" w:customStyle="1" w:styleId="font12">
    <w:name w:val="font12"/>
    <w:basedOn w:val="Normal"/>
    <w:rsid w:val="00EA41F9"/>
    <w:pPr>
      <w:spacing w:before="100" w:beforeAutospacing="1" w:after="100" w:afterAutospacing="1"/>
    </w:pPr>
    <w:rPr>
      <w:color w:val="000000"/>
      <w:sz w:val="14"/>
      <w:szCs w:val="14"/>
    </w:rPr>
  </w:style>
  <w:style w:type="paragraph" w:customStyle="1" w:styleId="font13">
    <w:name w:val="font13"/>
    <w:basedOn w:val="Normal"/>
    <w:rsid w:val="00EA41F9"/>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EA41F9"/>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EA41F9"/>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EA41F9"/>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EA41F9"/>
  </w:style>
  <w:style w:type="numbering" w:customStyle="1" w:styleId="Aucuneliste11">
    <w:name w:val="Aucune liste11"/>
    <w:next w:val="Aucuneliste"/>
    <w:uiPriority w:val="99"/>
    <w:semiHidden/>
    <w:unhideWhenUsed/>
    <w:rsid w:val="00EA41F9"/>
  </w:style>
  <w:style w:type="table" w:customStyle="1" w:styleId="Grilledutableau1">
    <w:name w:val="Grille du tableau1"/>
    <w:basedOn w:val="TableauNormal"/>
    <w:next w:val="Grilledutableau"/>
    <w:uiPriority w:val="59"/>
    <w:rsid w:val="00EA4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EA41F9"/>
    <w:rPr>
      <w:color w:val="808080"/>
    </w:rPr>
  </w:style>
  <w:style w:type="numbering" w:customStyle="1" w:styleId="Aucuneliste21">
    <w:name w:val="Aucune liste21"/>
    <w:next w:val="Aucuneliste"/>
    <w:uiPriority w:val="99"/>
    <w:semiHidden/>
    <w:unhideWhenUsed/>
    <w:rsid w:val="00EA41F9"/>
  </w:style>
  <w:style w:type="numbering" w:customStyle="1" w:styleId="Aucuneliste111">
    <w:name w:val="Aucune liste111"/>
    <w:next w:val="Aucuneliste"/>
    <w:uiPriority w:val="99"/>
    <w:semiHidden/>
    <w:unhideWhenUsed/>
    <w:rsid w:val="00EA41F9"/>
  </w:style>
  <w:style w:type="paragraph" w:customStyle="1" w:styleId="xxmsonormal">
    <w:name w:val="x_xmsonormal"/>
    <w:basedOn w:val="Normal"/>
    <w:rsid w:val="00EE5F3D"/>
    <w:rPr>
      <w:rFonts w:ascii="Calibri" w:eastAsiaTheme="minorHAnsi" w:hAnsi="Calibri" w:cs="Calibri"/>
      <w:sz w:val="22"/>
      <w:szCs w:val="22"/>
      <w:lang w:val="en-US" w:eastAsia="en-US"/>
    </w:rPr>
  </w:style>
  <w:style w:type="paragraph" w:customStyle="1" w:styleId="elementtoproof">
    <w:name w:val="elementtoproof"/>
    <w:basedOn w:val="Normal"/>
    <w:uiPriority w:val="99"/>
    <w:semiHidden/>
    <w:rsid w:val="00EE5F3D"/>
    <w:rPr>
      <w:rFonts w:ascii="Calibri" w:eastAsiaTheme="minorHAnsi" w:hAnsi="Calibri" w:cs="Calibri"/>
      <w:sz w:val="22"/>
      <w:szCs w:val="22"/>
      <w:lang w:val="fr-MA" w:eastAsia="fr-MA"/>
    </w:rPr>
  </w:style>
  <w:style w:type="character" w:customStyle="1" w:styleId="normaltextrun">
    <w:name w:val="normaltextrun"/>
    <w:basedOn w:val="Policepardfaut"/>
    <w:rsid w:val="00BC3154"/>
  </w:style>
  <w:style w:type="character" w:customStyle="1" w:styleId="eop">
    <w:name w:val="eop"/>
    <w:basedOn w:val="Policepardfaut"/>
    <w:rsid w:val="00BC3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844">
      <w:bodyDiv w:val="1"/>
      <w:marLeft w:val="0"/>
      <w:marRight w:val="0"/>
      <w:marTop w:val="0"/>
      <w:marBottom w:val="0"/>
      <w:divBdr>
        <w:top w:val="none" w:sz="0" w:space="0" w:color="auto"/>
        <w:left w:val="none" w:sz="0" w:space="0" w:color="auto"/>
        <w:bottom w:val="none" w:sz="0" w:space="0" w:color="auto"/>
        <w:right w:val="none" w:sz="0" w:space="0" w:color="auto"/>
      </w:divBdr>
    </w:div>
    <w:div w:id="17971048">
      <w:bodyDiv w:val="1"/>
      <w:marLeft w:val="0"/>
      <w:marRight w:val="0"/>
      <w:marTop w:val="0"/>
      <w:marBottom w:val="0"/>
      <w:divBdr>
        <w:top w:val="none" w:sz="0" w:space="0" w:color="auto"/>
        <w:left w:val="none" w:sz="0" w:space="0" w:color="auto"/>
        <w:bottom w:val="none" w:sz="0" w:space="0" w:color="auto"/>
        <w:right w:val="none" w:sz="0" w:space="0" w:color="auto"/>
      </w:divBdr>
    </w:div>
    <w:div w:id="23949991">
      <w:bodyDiv w:val="1"/>
      <w:marLeft w:val="0"/>
      <w:marRight w:val="0"/>
      <w:marTop w:val="0"/>
      <w:marBottom w:val="0"/>
      <w:divBdr>
        <w:top w:val="none" w:sz="0" w:space="0" w:color="auto"/>
        <w:left w:val="none" w:sz="0" w:space="0" w:color="auto"/>
        <w:bottom w:val="none" w:sz="0" w:space="0" w:color="auto"/>
        <w:right w:val="none" w:sz="0" w:space="0" w:color="auto"/>
      </w:divBdr>
    </w:div>
    <w:div w:id="26610396">
      <w:bodyDiv w:val="1"/>
      <w:marLeft w:val="0"/>
      <w:marRight w:val="0"/>
      <w:marTop w:val="0"/>
      <w:marBottom w:val="0"/>
      <w:divBdr>
        <w:top w:val="none" w:sz="0" w:space="0" w:color="auto"/>
        <w:left w:val="none" w:sz="0" w:space="0" w:color="auto"/>
        <w:bottom w:val="none" w:sz="0" w:space="0" w:color="auto"/>
        <w:right w:val="none" w:sz="0" w:space="0" w:color="auto"/>
      </w:divBdr>
    </w:div>
    <w:div w:id="50269354">
      <w:bodyDiv w:val="1"/>
      <w:marLeft w:val="0"/>
      <w:marRight w:val="0"/>
      <w:marTop w:val="0"/>
      <w:marBottom w:val="0"/>
      <w:divBdr>
        <w:top w:val="none" w:sz="0" w:space="0" w:color="auto"/>
        <w:left w:val="none" w:sz="0" w:space="0" w:color="auto"/>
        <w:bottom w:val="none" w:sz="0" w:space="0" w:color="auto"/>
        <w:right w:val="none" w:sz="0" w:space="0" w:color="auto"/>
      </w:divBdr>
    </w:div>
    <w:div w:id="116534861">
      <w:bodyDiv w:val="1"/>
      <w:marLeft w:val="0"/>
      <w:marRight w:val="0"/>
      <w:marTop w:val="0"/>
      <w:marBottom w:val="0"/>
      <w:divBdr>
        <w:top w:val="none" w:sz="0" w:space="0" w:color="auto"/>
        <w:left w:val="none" w:sz="0" w:space="0" w:color="auto"/>
        <w:bottom w:val="none" w:sz="0" w:space="0" w:color="auto"/>
        <w:right w:val="none" w:sz="0" w:space="0" w:color="auto"/>
      </w:divBdr>
    </w:div>
    <w:div w:id="129369330">
      <w:bodyDiv w:val="1"/>
      <w:marLeft w:val="0"/>
      <w:marRight w:val="0"/>
      <w:marTop w:val="0"/>
      <w:marBottom w:val="0"/>
      <w:divBdr>
        <w:top w:val="none" w:sz="0" w:space="0" w:color="auto"/>
        <w:left w:val="none" w:sz="0" w:space="0" w:color="auto"/>
        <w:bottom w:val="none" w:sz="0" w:space="0" w:color="auto"/>
        <w:right w:val="none" w:sz="0" w:space="0" w:color="auto"/>
      </w:divBdr>
    </w:div>
    <w:div w:id="133565344">
      <w:bodyDiv w:val="1"/>
      <w:marLeft w:val="0"/>
      <w:marRight w:val="0"/>
      <w:marTop w:val="0"/>
      <w:marBottom w:val="0"/>
      <w:divBdr>
        <w:top w:val="none" w:sz="0" w:space="0" w:color="auto"/>
        <w:left w:val="none" w:sz="0" w:space="0" w:color="auto"/>
        <w:bottom w:val="none" w:sz="0" w:space="0" w:color="auto"/>
        <w:right w:val="none" w:sz="0" w:space="0" w:color="auto"/>
      </w:divBdr>
    </w:div>
    <w:div w:id="141771644">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86250">
      <w:bodyDiv w:val="1"/>
      <w:marLeft w:val="0"/>
      <w:marRight w:val="0"/>
      <w:marTop w:val="0"/>
      <w:marBottom w:val="0"/>
      <w:divBdr>
        <w:top w:val="none" w:sz="0" w:space="0" w:color="auto"/>
        <w:left w:val="none" w:sz="0" w:space="0" w:color="auto"/>
        <w:bottom w:val="none" w:sz="0" w:space="0" w:color="auto"/>
        <w:right w:val="none" w:sz="0" w:space="0" w:color="auto"/>
      </w:divBdr>
    </w:div>
    <w:div w:id="154885440">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5365356">
      <w:bodyDiv w:val="1"/>
      <w:marLeft w:val="0"/>
      <w:marRight w:val="0"/>
      <w:marTop w:val="0"/>
      <w:marBottom w:val="0"/>
      <w:divBdr>
        <w:top w:val="none" w:sz="0" w:space="0" w:color="auto"/>
        <w:left w:val="none" w:sz="0" w:space="0" w:color="auto"/>
        <w:bottom w:val="none" w:sz="0" w:space="0" w:color="auto"/>
        <w:right w:val="none" w:sz="0" w:space="0" w:color="auto"/>
      </w:divBdr>
    </w:div>
    <w:div w:id="17662120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7812737">
      <w:bodyDiv w:val="1"/>
      <w:marLeft w:val="0"/>
      <w:marRight w:val="0"/>
      <w:marTop w:val="0"/>
      <w:marBottom w:val="0"/>
      <w:divBdr>
        <w:top w:val="none" w:sz="0" w:space="0" w:color="auto"/>
        <w:left w:val="none" w:sz="0" w:space="0" w:color="auto"/>
        <w:bottom w:val="none" w:sz="0" w:space="0" w:color="auto"/>
        <w:right w:val="none" w:sz="0" w:space="0" w:color="auto"/>
      </w:divBdr>
    </w:div>
    <w:div w:id="272171105">
      <w:bodyDiv w:val="1"/>
      <w:marLeft w:val="0"/>
      <w:marRight w:val="0"/>
      <w:marTop w:val="0"/>
      <w:marBottom w:val="0"/>
      <w:divBdr>
        <w:top w:val="none" w:sz="0" w:space="0" w:color="auto"/>
        <w:left w:val="none" w:sz="0" w:space="0" w:color="auto"/>
        <w:bottom w:val="none" w:sz="0" w:space="0" w:color="auto"/>
        <w:right w:val="none" w:sz="0" w:space="0" w:color="auto"/>
      </w:divBdr>
    </w:div>
    <w:div w:id="275403828">
      <w:bodyDiv w:val="1"/>
      <w:marLeft w:val="0"/>
      <w:marRight w:val="0"/>
      <w:marTop w:val="0"/>
      <w:marBottom w:val="0"/>
      <w:divBdr>
        <w:top w:val="none" w:sz="0" w:space="0" w:color="auto"/>
        <w:left w:val="none" w:sz="0" w:space="0" w:color="auto"/>
        <w:bottom w:val="none" w:sz="0" w:space="0" w:color="auto"/>
        <w:right w:val="none" w:sz="0" w:space="0" w:color="auto"/>
      </w:divBdr>
    </w:div>
    <w:div w:id="280958143">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9669664">
      <w:bodyDiv w:val="1"/>
      <w:marLeft w:val="0"/>
      <w:marRight w:val="0"/>
      <w:marTop w:val="0"/>
      <w:marBottom w:val="0"/>
      <w:divBdr>
        <w:top w:val="none" w:sz="0" w:space="0" w:color="auto"/>
        <w:left w:val="none" w:sz="0" w:space="0" w:color="auto"/>
        <w:bottom w:val="none" w:sz="0" w:space="0" w:color="auto"/>
        <w:right w:val="none" w:sz="0" w:space="0" w:color="auto"/>
      </w:divBdr>
    </w:div>
    <w:div w:id="290014321">
      <w:bodyDiv w:val="1"/>
      <w:marLeft w:val="0"/>
      <w:marRight w:val="0"/>
      <w:marTop w:val="0"/>
      <w:marBottom w:val="0"/>
      <w:divBdr>
        <w:top w:val="none" w:sz="0" w:space="0" w:color="auto"/>
        <w:left w:val="none" w:sz="0" w:space="0" w:color="auto"/>
        <w:bottom w:val="none" w:sz="0" w:space="0" w:color="auto"/>
        <w:right w:val="none" w:sz="0" w:space="0" w:color="auto"/>
      </w:divBdr>
    </w:div>
    <w:div w:id="299507176">
      <w:bodyDiv w:val="1"/>
      <w:marLeft w:val="0"/>
      <w:marRight w:val="0"/>
      <w:marTop w:val="0"/>
      <w:marBottom w:val="0"/>
      <w:divBdr>
        <w:top w:val="none" w:sz="0" w:space="0" w:color="auto"/>
        <w:left w:val="none" w:sz="0" w:space="0" w:color="auto"/>
        <w:bottom w:val="none" w:sz="0" w:space="0" w:color="auto"/>
        <w:right w:val="none" w:sz="0" w:space="0" w:color="auto"/>
      </w:divBdr>
    </w:div>
    <w:div w:id="307250772">
      <w:bodyDiv w:val="1"/>
      <w:marLeft w:val="0"/>
      <w:marRight w:val="0"/>
      <w:marTop w:val="0"/>
      <w:marBottom w:val="0"/>
      <w:divBdr>
        <w:top w:val="none" w:sz="0" w:space="0" w:color="auto"/>
        <w:left w:val="none" w:sz="0" w:space="0" w:color="auto"/>
        <w:bottom w:val="none" w:sz="0" w:space="0" w:color="auto"/>
        <w:right w:val="none" w:sz="0" w:space="0" w:color="auto"/>
      </w:divBdr>
    </w:div>
    <w:div w:id="311102402">
      <w:bodyDiv w:val="1"/>
      <w:marLeft w:val="0"/>
      <w:marRight w:val="0"/>
      <w:marTop w:val="0"/>
      <w:marBottom w:val="0"/>
      <w:divBdr>
        <w:top w:val="none" w:sz="0" w:space="0" w:color="auto"/>
        <w:left w:val="none" w:sz="0" w:space="0" w:color="auto"/>
        <w:bottom w:val="none" w:sz="0" w:space="0" w:color="auto"/>
        <w:right w:val="none" w:sz="0" w:space="0" w:color="auto"/>
      </w:divBdr>
    </w:div>
    <w:div w:id="315228920">
      <w:bodyDiv w:val="1"/>
      <w:marLeft w:val="0"/>
      <w:marRight w:val="0"/>
      <w:marTop w:val="0"/>
      <w:marBottom w:val="0"/>
      <w:divBdr>
        <w:top w:val="none" w:sz="0" w:space="0" w:color="auto"/>
        <w:left w:val="none" w:sz="0" w:space="0" w:color="auto"/>
        <w:bottom w:val="none" w:sz="0" w:space="0" w:color="auto"/>
        <w:right w:val="none" w:sz="0" w:space="0" w:color="auto"/>
      </w:divBdr>
    </w:div>
    <w:div w:id="316424435">
      <w:bodyDiv w:val="1"/>
      <w:marLeft w:val="0"/>
      <w:marRight w:val="0"/>
      <w:marTop w:val="0"/>
      <w:marBottom w:val="0"/>
      <w:divBdr>
        <w:top w:val="none" w:sz="0" w:space="0" w:color="auto"/>
        <w:left w:val="none" w:sz="0" w:space="0" w:color="auto"/>
        <w:bottom w:val="none" w:sz="0" w:space="0" w:color="auto"/>
        <w:right w:val="none" w:sz="0" w:space="0" w:color="auto"/>
      </w:divBdr>
    </w:div>
    <w:div w:id="322591499">
      <w:bodyDiv w:val="1"/>
      <w:marLeft w:val="0"/>
      <w:marRight w:val="0"/>
      <w:marTop w:val="0"/>
      <w:marBottom w:val="0"/>
      <w:divBdr>
        <w:top w:val="none" w:sz="0" w:space="0" w:color="auto"/>
        <w:left w:val="none" w:sz="0" w:space="0" w:color="auto"/>
        <w:bottom w:val="none" w:sz="0" w:space="0" w:color="auto"/>
        <w:right w:val="none" w:sz="0" w:space="0" w:color="auto"/>
      </w:divBdr>
    </w:div>
    <w:div w:id="334192283">
      <w:bodyDiv w:val="1"/>
      <w:marLeft w:val="0"/>
      <w:marRight w:val="0"/>
      <w:marTop w:val="0"/>
      <w:marBottom w:val="0"/>
      <w:divBdr>
        <w:top w:val="none" w:sz="0" w:space="0" w:color="auto"/>
        <w:left w:val="none" w:sz="0" w:space="0" w:color="auto"/>
        <w:bottom w:val="none" w:sz="0" w:space="0" w:color="auto"/>
        <w:right w:val="none" w:sz="0" w:space="0" w:color="auto"/>
      </w:divBdr>
    </w:div>
    <w:div w:id="342172446">
      <w:bodyDiv w:val="1"/>
      <w:marLeft w:val="0"/>
      <w:marRight w:val="0"/>
      <w:marTop w:val="0"/>
      <w:marBottom w:val="0"/>
      <w:divBdr>
        <w:top w:val="none" w:sz="0" w:space="0" w:color="auto"/>
        <w:left w:val="none" w:sz="0" w:space="0" w:color="auto"/>
        <w:bottom w:val="none" w:sz="0" w:space="0" w:color="auto"/>
        <w:right w:val="none" w:sz="0" w:space="0" w:color="auto"/>
      </w:divBdr>
    </w:div>
    <w:div w:id="353774329">
      <w:bodyDiv w:val="1"/>
      <w:marLeft w:val="0"/>
      <w:marRight w:val="0"/>
      <w:marTop w:val="0"/>
      <w:marBottom w:val="0"/>
      <w:divBdr>
        <w:top w:val="none" w:sz="0" w:space="0" w:color="auto"/>
        <w:left w:val="none" w:sz="0" w:space="0" w:color="auto"/>
        <w:bottom w:val="none" w:sz="0" w:space="0" w:color="auto"/>
        <w:right w:val="none" w:sz="0" w:space="0" w:color="auto"/>
      </w:divBdr>
    </w:div>
    <w:div w:id="364449755">
      <w:bodyDiv w:val="1"/>
      <w:marLeft w:val="0"/>
      <w:marRight w:val="0"/>
      <w:marTop w:val="0"/>
      <w:marBottom w:val="0"/>
      <w:divBdr>
        <w:top w:val="none" w:sz="0" w:space="0" w:color="auto"/>
        <w:left w:val="none" w:sz="0" w:space="0" w:color="auto"/>
        <w:bottom w:val="none" w:sz="0" w:space="0" w:color="auto"/>
        <w:right w:val="none" w:sz="0" w:space="0" w:color="auto"/>
      </w:divBdr>
    </w:div>
    <w:div w:id="367146216">
      <w:bodyDiv w:val="1"/>
      <w:marLeft w:val="0"/>
      <w:marRight w:val="0"/>
      <w:marTop w:val="0"/>
      <w:marBottom w:val="0"/>
      <w:divBdr>
        <w:top w:val="none" w:sz="0" w:space="0" w:color="auto"/>
        <w:left w:val="none" w:sz="0" w:space="0" w:color="auto"/>
        <w:bottom w:val="none" w:sz="0" w:space="0" w:color="auto"/>
        <w:right w:val="none" w:sz="0" w:space="0" w:color="auto"/>
      </w:divBdr>
    </w:div>
    <w:div w:id="369385293">
      <w:bodyDiv w:val="1"/>
      <w:marLeft w:val="0"/>
      <w:marRight w:val="0"/>
      <w:marTop w:val="0"/>
      <w:marBottom w:val="0"/>
      <w:divBdr>
        <w:top w:val="none" w:sz="0" w:space="0" w:color="auto"/>
        <w:left w:val="none" w:sz="0" w:space="0" w:color="auto"/>
        <w:bottom w:val="none" w:sz="0" w:space="0" w:color="auto"/>
        <w:right w:val="none" w:sz="0" w:space="0" w:color="auto"/>
      </w:divBdr>
    </w:div>
    <w:div w:id="377361040">
      <w:bodyDiv w:val="1"/>
      <w:marLeft w:val="0"/>
      <w:marRight w:val="0"/>
      <w:marTop w:val="0"/>
      <w:marBottom w:val="0"/>
      <w:divBdr>
        <w:top w:val="none" w:sz="0" w:space="0" w:color="auto"/>
        <w:left w:val="none" w:sz="0" w:space="0" w:color="auto"/>
        <w:bottom w:val="none" w:sz="0" w:space="0" w:color="auto"/>
        <w:right w:val="none" w:sz="0" w:space="0" w:color="auto"/>
      </w:divBdr>
    </w:div>
    <w:div w:id="382601628">
      <w:bodyDiv w:val="1"/>
      <w:marLeft w:val="0"/>
      <w:marRight w:val="0"/>
      <w:marTop w:val="0"/>
      <w:marBottom w:val="0"/>
      <w:divBdr>
        <w:top w:val="none" w:sz="0" w:space="0" w:color="auto"/>
        <w:left w:val="none" w:sz="0" w:space="0" w:color="auto"/>
        <w:bottom w:val="none" w:sz="0" w:space="0" w:color="auto"/>
        <w:right w:val="none" w:sz="0" w:space="0" w:color="auto"/>
      </w:divBdr>
    </w:div>
    <w:div w:id="384185789">
      <w:bodyDiv w:val="1"/>
      <w:marLeft w:val="0"/>
      <w:marRight w:val="0"/>
      <w:marTop w:val="0"/>
      <w:marBottom w:val="0"/>
      <w:divBdr>
        <w:top w:val="none" w:sz="0" w:space="0" w:color="auto"/>
        <w:left w:val="none" w:sz="0" w:space="0" w:color="auto"/>
        <w:bottom w:val="none" w:sz="0" w:space="0" w:color="auto"/>
        <w:right w:val="none" w:sz="0" w:space="0" w:color="auto"/>
      </w:divBdr>
    </w:div>
    <w:div w:id="387456066">
      <w:bodyDiv w:val="1"/>
      <w:marLeft w:val="0"/>
      <w:marRight w:val="0"/>
      <w:marTop w:val="0"/>
      <w:marBottom w:val="0"/>
      <w:divBdr>
        <w:top w:val="none" w:sz="0" w:space="0" w:color="auto"/>
        <w:left w:val="none" w:sz="0" w:space="0" w:color="auto"/>
        <w:bottom w:val="none" w:sz="0" w:space="0" w:color="auto"/>
        <w:right w:val="none" w:sz="0" w:space="0" w:color="auto"/>
      </w:divBdr>
    </w:div>
    <w:div w:id="391077712">
      <w:bodyDiv w:val="1"/>
      <w:marLeft w:val="0"/>
      <w:marRight w:val="0"/>
      <w:marTop w:val="0"/>
      <w:marBottom w:val="0"/>
      <w:divBdr>
        <w:top w:val="none" w:sz="0" w:space="0" w:color="auto"/>
        <w:left w:val="none" w:sz="0" w:space="0" w:color="auto"/>
        <w:bottom w:val="none" w:sz="0" w:space="0" w:color="auto"/>
        <w:right w:val="none" w:sz="0" w:space="0" w:color="auto"/>
      </w:divBdr>
    </w:div>
    <w:div w:id="395130258">
      <w:bodyDiv w:val="1"/>
      <w:marLeft w:val="0"/>
      <w:marRight w:val="0"/>
      <w:marTop w:val="0"/>
      <w:marBottom w:val="0"/>
      <w:divBdr>
        <w:top w:val="none" w:sz="0" w:space="0" w:color="auto"/>
        <w:left w:val="none" w:sz="0" w:space="0" w:color="auto"/>
        <w:bottom w:val="none" w:sz="0" w:space="0" w:color="auto"/>
        <w:right w:val="none" w:sz="0" w:space="0" w:color="auto"/>
      </w:divBdr>
    </w:div>
    <w:div w:id="397284228">
      <w:bodyDiv w:val="1"/>
      <w:marLeft w:val="0"/>
      <w:marRight w:val="0"/>
      <w:marTop w:val="0"/>
      <w:marBottom w:val="0"/>
      <w:divBdr>
        <w:top w:val="none" w:sz="0" w:space="0" w:color="auto"/>
        <w:left w:val="none" w:sz="0" w:space="0" w:color="auto"/>
        <w:bottom w:val="none" w:sz="0" w:space="0" w:color="auto"/>
        <w:right w:val="none" w:sz="0" w:space="0" w:color="auto"/>
      </w:divBdr>
    </w:div>
    <w:div w:id="403188605">
      <w:bodyDiv w:val="1"/>
      <w:marLeft w:val="0"/>
      <w:marRight w:val="0"/>
      <w:marTop w:val="0"/>
      <w:marBottom w:val="0"/>
      <w:divBdr>
        <w:top w:val="none" w:sz="0" w:space="0" w:color="auto"/>
        <w:left w:val="none" w:sz="0" w:space="0" w:color="auto"/>
        <w:bottom w:val="none" w:sz="0" w:space="0" w:color="auto"/>
        <w:right w:val="none" w:sz="0" w:space="0" w:color="auto"/>
      </w:divBdr>
    </w:div>
    <w:div w:id="419134816">
      <w:bodyDiv w:val="1"/>
      <w:marLeft w:val="0"/>
      <w:marRight w:val="0"/>
      <w:marTop w:val="0"/>
      <w:marBottom w:val="0"/>
      <w:divBdr>
        <w:top w:val="none" w:sz="0" w:space="0" w:color="auto"/>
        <w:left w:val="none" w:sz="0" w:space="0" w:color="auto"/>
        <w:bottom w:val="none" w:sz="0" w:space="0" w:color="auto"/>
        <w:right w:val="none" w:sz="0" w:space="0" w:color="auto"/>
      </w:divBdr>
    </w:div>
    <w:div w:id="425538745">
      <w:bodyDiv w:val="1"/>
      <w:marLeft w:val="0"/>
      <w:marRight w:val="0"/>
      <w:marTop w:val="0"/>
      <w:marBottom w:val="0"/>
      <w:divBdr>
        <w:top w:val="none" w:sz="0" w:space="0" w:color="auto"/>
        <w:left w:val="none" w:sz="0" w:space="0" w:color="auto"/>
        <w:bottom w:val="none" w:sz="0" w:space="0" w:color="auto"/>
        <w:right w:val="none" w:sz="0" w:space="0" w:color="auto"/>
      </w:divBdr>
    </w:div>
    <w:div w:id="436945183">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76844144">
      <w:bodyDiv w:val="1"/>
      <w:marLeft w:val="0"/>
      <w:marRight w:val="0"/>
      <w:marTop w:val="0"/>
      <w:marBottom w:val="0"/>
      <w:divBdr>
        <w:top w:val="none" w:sz="0" w:space="0" w:color="auto"/>
        <w:left w:val="none" w:sz="0" w:space="0" w:color="auto"/>
        <w:bottom w:val="none" w:sz="0" w:space="0" w:color="auto"/>
        <w:right w:val="none" w:sz="0" w:space="0" w:color="auto"/>
      </w:divBdr>
    </w:div>
    <w:div w:id="491871634">
      <w:bodyDiv w:val="1"/>
      <w:marLeft w:val="0"/>
      <w:marRight w:val="0"/>
      <w:marTop w:val="0"/>
      <w:marBottom w:val="0"/>
      <w:divBdr>
        <w:top w:val="none" w:sz="0" w:space="0" w:color="auto"/>
        <w:left w:val="none" w:sz="0" w:space="0" w:color="auto"/>
        <w:bottom w:val="none" w:sz="0" w:space="0" w:color="auto"/>
        <w:right w:val="none" w:sz="0" w:space="0" w:color="auto"/>
      </w:divBdr>
    </w:div>
    <w:div w:id="493566343">
      <w:bodyDiv w:val="1"/>
      <w:marLeft w:val="0"/>
      <w:marRight w:val="0"/>
      <w:marTop w:val="0"/>
      <w:marBottom w:val="0"/>
      <w:divBdr>
        <w:top w:val="none" w:sz="0" w:space="0" w:color="auto"/>
        <w:left w:val="none" w:sz="0" w:space="0" w:color="auto"/>
        <w:bottom w:val="none" w:sz="0" w:space="0" w:color="auto"/>
        <w:right w:val="none" w:sz="0" w:space="0" w:color="auto"/>
      </w:divBdr>
    </w:div>
    <w:div w:id="493683712">
      <w:bodyDiv w:val="1"/>
      <w:marLeft w:val="0"/>
      <w:marRight w:val="0"/>
      <w:marTop w:val="0"/>
      <w:marBottom w:val="0"/>
      <w:divBdr>
        <w:top w:val="none" w:sz="0" w:space="0" w:color="auto"/>
        <w:left w:val="none" w:sz="0" w:space="0" w:color="auto"/>
        <w:bottom w:val="none" w:sz="0" w:space="0" w:color="auto"/>
        <w:right w:val="none" w:sz="0" w:space="0" w:color="auto"/>
      </w:divBdr>
    </w:div>
    <w:div w:id="498039265">
      <w:bodyDiv w:val="1"/>
      <w:marLeft w:val="0"/>
      <w:marRight w:val="0"/>
      <w:marTop w:val="0"/>
      <w:marBottom w:val="0"/>
      <w:divBdr>
        <w:top w:val="none" w:sz="0" w:space="0" w:color="auto"/>
        <w:left w:val="none" w:sz="0" w:space="0" w:color="auto"/>
        <w:bottom w:val="none" w:sz="0" w:space="0" w:color="auto"/>
        <w:right w:val="none" w:sz="0" w:space="0" w:color="auto"/>
      </w:divBdr>
    </w:div>
    <w:div w:id="517163450">
      <w:bodyDiv w:val="1"/>
      <w:marLeft w:val="0"/>
      <w:marRight w:val="0"/>
      <w:marTop w:val="0"/>
      <w:marBottom w:val="0"/>
      <w:divBdr>
        <w:top w:val="none" w:sz="0" w:space="0" w:color="auto"/>
        <w:left w:val="none" w:sz="0" w:space="0" w:color="auto"/>
        <w:bottom w:val="none" w:sz="0" w:space="0" w:color="auto"/>
        <w:right w:val="none" w:sz="0" w:space="0" w:color="auto"/>
      </w:divBdr>
    </w:div>
    <w:div w:id="523176983">
      <w:bodyDiv w:val="1"/>
      <w:marLeft w:val="0"/>
      <w:marRight w:val="0"/>
      <w:marTop w:val="0"/>
      <w:marBottom w:val="0"/>
      <w:divBdr>
        <w:top w:val="none" w:sz="0" w:space="0" w:color="auto"/>
        <w:left w:val="none" w:sz="0" w:space="0" w:color="auto"/>
        <w:bottom w:val="none" w:sz="0" w:space="0" w:color="auto"/>
        <w:right w:val="none" w:sz="0" w:space="0" w:color="auto"/>
      </w:divBdr>
    </w:div>
    <w:div w:id="538856865">
      <w:bodyDiv w:val="1"/>
      <w:marLeft w:val="0"/>
      <w:marRight w:val="0"/>
      <w:marTop w:val="0"/>
      <w:marBottom w:val="0"/>
      <w:divBdr>
        <w:top w:val="none" w:sz="0" w:space="0" w:color="auto"/>
        <w:left w:val="none" w:sz="0" w:space="0" w:color="auto"/>
        <w:bottom w:val="none" w:sz="0" w:space="0" w:color="auto"/>
        <w:right w:val="none" w:sz="0" w:space="0" w:color="auto"/>
      </w:divBdr>
    </w:div>
    <w:div w:id="552734770">
      <w:bodyDiv w:val="1"/>
      <w:marLeft w:val="0"/>
      <w:marRight w:val="0"/>
      <w:marTop w:val="0"/>
      <w:marBottom w:val="0"/>
      <w:divBdr>
        <w:top w:val="none" w:sz="0" w:space="0" w:color="auto"/>
        <w:left w:val="none" w:sz="0" w:space="0" w:color="auto"/>
        <w:bottom w:val="none" w:sz="0" w:space="0" w:color="auto"/>
        <w:right w:val="none" w:sz="0" w:space="0" w:color="auto"/>
      </w:divBdr>
    </w:div>
    <w:div w:id="567033702">
      <w:bodyDiv w:val="1"/>
      <w:marLeft w:val="0"/>
      <w:marRight w:val="0"/>
      <w:marTop w:val="0"/>
      <w:marBottom w:val="0"/>
      <w:divBdr>
        <w:top w:val="none" w:sz="0" w:space="0" w:color="auto"/>
        <w:left w:val="none" w:sz="0" w:space="0" w:color="auto"/>
        <w:bottom w:val="none" w:sz="0" w:space="0" w:color="auto"/>
        <w:right w:val="none" w:sz="0" w:space="0" w:color="auto"/>
      </w:divBdr>
    </w:div>
    <w:div w:id="577521887">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87538910">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535038">
      <w:bodyDiv w:val="1"/>
      <w:marLeft w:val="0"/>
      <w:marRight w:val="0"/>
      <w:marTop w:val="0"/>
      <w:marBottom w:val="0"/>
      <w:divBdr>
        <w:top w:val="none" w:sz="0" w:space="0" w:color="auto"/>
        <w:left w:val="none" w:sz="0" w:space="0" w:color="auto"/>
        <w:bottom w:val="none" w:sz="0" w:space="0" w:color="auto"/>
        <w:right w:val="none" w:sz="0" w:space="0" w:color="auto"/>
      </w:divBdr>
    </w:div>
    <w:div w:id="626349389">
      <w:bodyDiv w:val="1"/>
      <w:marLeft w:val="0"/>
      <w:marRight w:val="0"/>
      <w:marTop w:val="0"/>
      <w:marBottom w:val="0"/>
      <w:divBdr>
        <w:top w:val="none" w:sz="0" w:space="0" w:color="auto"/>
        <w:left w:val="none" w:sz="0" w:space="0" w:color="auto"/>
        <w:bottom w:val="none" w:sz="0" w:space="0" w:color="auto"/>
        <w:right w:val="none" w:sz="0" w:space="0" w:color="auto"/>
      </w:divBdr>
    </w:div>
    <w:div w:id="637802664">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1156240">
      <w:bodyDiv w:val="1"/>
      <w:marLeft w:val="0"/>
      <w:marRight w:val="0"/>
      <w:marTop w:val="0"/>
      <w:marBottom w:val="0"/>
      <w:divBdr>
        <w:top w:val="none" w:sz="0" w:space="0" w:color="auto"/>
        <w:left w:val="none" w:sz="0" w:space="0" w:color="auto"/>
        <w:bottom w:val="none" w:sz="0" w:space="0" w:color="auto"/>
        <w:right w:val="none" w:sz="0" w:space="0" w:color="auto"/>
      </w:divBdr>
    </w:div>
    <w:div w:id="659891790">
      <w:bodyDiv w:val="1"/>
      <w:marLeft w:val="0"/>
      <w:marRight w:val="0"/>
      <w:marTop w:val="0"/>
      <w:marBottom w:val="0"/>
      <w:divBdr>
        <w:top w:val="none" w:sz="0" w:space="0" w:color="auto"/>
        <w:left w:val="none" w:sz="0" w:space="0" w:color="auto"/>
        <w:bottom w:val="none" w:sz="0" w:space="0" w:color="auto"/>
        <w:right w:val="none" w:sz="0" w:space="0" w:color="auto"/>
      </w:divBdr>
    </w:div>
    <w:div w:id="675963501">
      <w:bodyDiv w:val="1"/>
      <w:marLeft w:val="0"/>
      <w:marRight w:val="0"/>
      <w:marTop w:val="0"/>
      <w:marBottom w:val="0"/>
      <w:divBdr>
        <w:top w:val="none" w:sz="0" w:space="0" w:color="auto"/>
        <w:left w:val="none" w:sz="0" w:space="0" w:color="auto"/>
        <w:bottom w:val="none" w:sz="0" w:space="0" w:color="auto"/>
        <w:right w:val="none" w:sz="0" w:space="0" w:color="auto"/>
      </w:divBdr>
    </w:div>
    <w:div w:id="689453185">
      <w:bodyDiv w:val="1"/>
      <w:marLeft w:val="0"/>
      <w:marRight w:val="0"/>
      <w:marTop w:val="0"/>
      <w:marBottom w:val="0"/>
      <w:divBdr>
        <w:top w:val="none" w:sz="0" w:space="0" w:color="auto"/>
        <w:left w:val="none" w:sz="0" w:space="0" w:color="auto"/>
        <w:bottom w:val="none" w:sz="0" w:space="0" w:color="auto"/>
        <w:right w:val="none" w:sz="0" w:space="0" w:color="auto"/>
      </w:divBdr>
    </w:div>
    <w:div w:id="695035511">
      <w:bodyDiv w:val="1"/>
      <w:marLeft w:val="0"/>
      <w:marRight w:val="0"/>
      <w:marTop w:val="0"/>
      <w:marBottom w:val="0"/>
      <w:divBdr>
        <w:top w:val="none" w:sz="0" w:space="0" w:color="auto"/>
        <w:left w:val="none" w:sz="0" w:space="0" w:color="auto"/>
        <w:bottom w:val="none" w:sz="0" w:space="0" w:color="auto"/>
        <w:right w:val="none" w:sz="0" w:space="0" w:color="auto"/>
      </w:divBdr>
    </w:div>
    <w:div w:id="70695139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2342959">
      <w:bodyDiv w:val="1"/>
      <w:marLeft w:val="0"/>
      <w:marRight w:val="0"/>
      <w:marTop w:val="0"/>
      <w:marBottom w:val="0"/>
      <w:divBdr>
        <w:top w:val="none" w:sz="0" w:space="0" w:color="auto"/>
        <w:left w:val="none" w:sz="0" w:space="0" w:color="auto"/>
        <w:bottom w:val="none" w:sz="0" w:space="0" w:color="auto"/>
        <w:right w:val="none" w:sz="0" w:space="0" w:color="auto"/>
      </w:divBdr>
    </w:div>
    <w:div w:id="717514231">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3602388">
      <w:bodyDiv w:val="1"/>
      <w:marLeft w:val="0"/>
      <w:marRight w:val="0"/>
      <w:marTop w:val="0"/>
      <w:marBottom w:val="0"/>
      <w:divBdr>
        <w:top w:val="none" w:sz="0" w:space="0" w:color="auto"/>
        <w:left w:val="none" w:sz="0" w:space="0" w:color="auto"/>
        <w:bottom w:val="none" w:sz="0" w:space="0" w:color="auto"/>
        <w:right w:val="none" w:sz="0" w:space="0" w:color="auto"/>
      </w:divBdr>
    </w:div>
    <w:div w:id="748776233">
      <w:bodyDiv w:val="1"/>
      <w:marLeft w:val="0"/>
      <w:marRight w:val="0"/>
      <w:marTop w:val="0"/>
      <w:marBottom w:val="0"/>
      <w:divBdr>
        <w:top w:val="none" w:sz="0" w:space="0" w:color="auto"/>
        <w:left w:val="none" w:sz="0" w:space="0" w:color="auto"/>
        <w:bottom w:val="none" w:sz="0" w:space="0" w:color="auto"/>
        <w:right w:val="none" w:sz="0" w:space="0" w:color="auto"/>
      </w:divBdr>
    </w:div>
    <w:div w:id="760099985">
      <w:bodyDiv w:val="1"/>
      <w:marLeft w:val="0"/>
      <w:marRight w:val="0"/>
      <w:marTop w:val="0"/>
      <w:marBottom w:val="0"/>
      <w:divBdr>
        <w:top w:val="none" w:sz="0" w:space="0" w:color="auto"/>
        <w:left w:val="none" w:sz="0" w:space="0" w:color="auto"/>
        <w:bottom w:val="none" w:sz="0" w:space="0" w:color="auto"/>
        <w:right w:val="none" w:sz="0" w:space="0" w:color="auto"/>
      </w:divBdr>
    </w:div>
    <w:div w:id="779684691">
      <w:bodyDiv w:val="1"/>
      <w:marLeft w:val="0"/>
      <w:marRight w:val="0"/>
      <w:marTop w:val="0"/>
      <w:marBottom w:val="0"/>
      <w:divBdr>
        <w:top w:val="none" w:sz="0" w:space="0" w:color="auto"/>
        <w:left w:val="none" w:sz="0" w:space="0" w:color="auto"/>
        <w:bottom w:val="none" w:sz="0" w:space="0" w:color="auto"/>
        <w:right w:val="none" w:sz="0" w:space="0" w:color="auto"/>
      </w:divBdr>
    </w:div>
    <w:div w:id="780491972">
      <w:bodyDiv w:val="1"/>
      <w:marLeft w:val="0"/>
      <w:marRight w:val="0"/>
      <w:marTop w:val="0"/>
      <w:marBottom w:val="0"/>
      <w:divBdr>
        <w:top w:val="none" w:sz="0" w:space="0" w:color="auto"/>
        <w:left w:val="none" w:sz="0" w:space="0" w:color="auto"/>
        <w:bottom w:val="none" w:sz="0" w:space="0" w:color="auto"/>
        <w:right w:val="none" w:sz="0" w:space="0" w:color="auto"/>
      </w:divBdr>
    </w:div>
    <w:div w:id="808128825">
      <w:bodyDiv w:val="1"/>
      <w:marLeft w:val="0"/>
      <w:marRight w:val="0"/>
      <w:marTop w:val="0"/>
      <w:marBottom w:val="0"/>
      <w:divBdr>
        <w:top w:val="none" w:sz="0" w:space="0" w:color="auto"/>
        <w:left w:val="none" w:sz="0" w:space="0" w:color="auto"/>
        <w:bottom w:val="none" w:sz="0" w:space="0" w:color="auto"/>
        <w:right w:val="none" w:sz="0" w:space="0" w:color="auto"/>
      </w:divBdr>
    </w:div>
    <w:div w:id="810757010">
      <w:bodyDiv w:val="1"/>
      <w:marLeft w:val="0"/>
      <w:marRight w:val="0"/>
      <w:marTop w:val="0"/>
      <w:marBottom w:val="0"/>
      <w:divBdr>
        <w:top w:val="none" w:sz="0" w:space="0" w:color="auto"/>
        <w:left w:val="none" w:sz="0" w:space="0" w:color="auto"/>
        <w:bottom w:val="none" w:sz="0" w:space="0" w:color="auto"/>
        <w:right w:val="none" w:sz="0" w:space="0" w:color="auto"/>
      </w:divBdr>
    </w:div>
    <w:div w:id="815029360">
      <w:bodyDiv w:val="1"/>
      <w:marLeft w:val="0"/>
      <w:marRight w:val="0"/>
      <w:marTop w:val="0"/>
      <w:marBottom w:val="0"/>
      <w:divBdr>
        <w:top w:val="none" w:sz="0" w:space="0" w:color="auto"/>
        <w:left w:val="none" w:sz="0" w:space="0" w:color="auto"/>
        <w:bottom w:val="none" w:sz="0" w:space="0" w:color="auto"/>
        <w:right w:val="none" w:sz="0" w:space="0" w:color="auto"/>
      </w:divBdr>
    </w:div>
    <w:div w:id="816725596">
      <w:bodyDiv w:val="1"/>
      <w:marLeft w:val="0"/>
      <w:marRight w:val="0"/>
      <w:marTop w:val="0"/>
      <w:marBottom w:val="0"/>
      <w:divBdr>
        <w:top w:val="none" w:sz="0" w:space="0" w:color="auto"/>
        <w:left w:val="none" w:sz="0" w:space="0" w:color="auto"/>
        <w:bottom w:val="none" w:sz="0" w:space="0" w:color="auto"/>
        <w:right w:val="none" w:sz="0" w:space="0" w:color="auto"/>
      </w:divBdr>
    </w:div>
    <w:div w:id="826359066">
      <w:bodyDiv w:val="1"/>
      <w:marLeft w:val="0"/>
      <w:marRight w:val="0"/>
      <w:marTop w:val="0"/>
      <w:marBottom w:val="0"/>
      <w:divBdr>
        <w:top w:val="none" w:sz="0" w:space="0" w:color="auto"/>
        <w:left w:val="none" w:sz="0" w:space="0" w:color="auto"/>
        <w:bottom w:val="none" w:sz="0" w:space="0" w:color="auto"/>
        <w:right w:val="none" w:sz="0" w:space="0" w:color="auto"/>
      </w:divBdr>
    </w:div>
    <w:div w:id="828445725">
      <w:bodyDiv w:val="1"/>
      <w:marLeft w:val="0"/>
      <w:marRight w:val="0"/>
      <w:marTop w:val="0"/>
      <w:marBottom w:val="0"/>
      <w:divBdr>
        <w:top w:val="none" w:sz="0" w:space="0" w:color="auto"/>
        <w:left w:val="none" w:sz="0" w:space="0" w:color="auto"/>
        <w:bottom w:val="none" w:sz="0" w:space="0" w:color="auto"/>
        <w:right w:val="none" w:sz="0" w:space="0" w:color="auto"/>
      </w:divBdr>
    </w:div>
    <w:div w:id="837616055">
      <w:bodyDiv w:val="1"/>
      <w:marLeft w:val="0"/>
      <w:marRight w:val="0"/>
      <w:marTop w:val="0"/>
      <w:marBottom w:val="0"/>
      <w:divBdr>
        <w:top w:val="none" w:sz="0" w:space="0" w:color="auto"/>
        <w:left w:val="none" w:sz="0" w:space="0" w:color="auto"/>
        <w:bottom w:val="none" w:sz="0" w:space="0" w:color="auto"/>
        <w:right w:val="none" w:sz="0" w:space="0" w:color="auto"/>
      </w:divBdr>
    </w:div>
    <w:div w:id="847253524">
      <w:bodyDiv w:val="1"/>
      <w:marLeft w:val="0"/>
      <w:marRight w:val="0"/>
      <w:marTop w:val="0"/>
      <w:marBottom w:val="0"/>
      <w:divBdr>
        <w:top w:val="none" w:sz="0" w:space="0" w:color="auto"/>
        <w:left w:val="none" w:sz="0" w:space="0" w:color="auto"/>
        <w:bottom w:val="none" w:sz="0" w:space="0" w:color="auto"/>
        <w:right w:val="none" w:sz="0" w:space="0" w:color="auto"/>
      </w:divBdr>
    </w:div>
    <w:div w:id="850800768">
      <w:bodyDiv w:val="1"/>
      <w:marLeft w:val="0"/>
      <w:marRight w:val="0"/>
      <w:marTop w:val="0"/>
      <w:marBottom w:val="0"/>
      <w:divBdr>
        <w:top w:val="none" w:sz="0" w:space="0" w:color="auto"/>
        <w:left w:val="none" w:sz="0" w:space="0" w:color="auto"/>
        <w:bottom w:val="none" w:sz="0" w:space="0" w:color="auto"/>
        <w:right w:val="none" w:sz="0" w:space="0" w:color="auto"/>
      </w:divBdr>
    </w:div>
    <w:div w:id="856650634">
      <w:bodyDiv w:val="1"/>
      <w:marLeft w:val="0"/>
      <w:marRight w:val="0"/>
      <w:marTop w:val="0"/>
      <w:marBottom w:val="0"/>
      <w:divBdr>
        <w:top w:val="none" w:sz="0" w:space="0" w:color="auto"/>
        <w:left w:val="none" w:sz="0" w:space="0" w:color="auto"/>
        <w:bottom w:val="none" w:sz="0" w:space="0" w:color="auto"/>
        <w:right w:val="none" w:sz="0" w:space="0" w:color="auto"/>
      </w:divBdr>
    </w:div>
    <w:div w:id="85951433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33595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6454258">
      <w:bodyDiv w:val="1"/>
      <w:marLeft w:val="0"/>
      <w:marRight w:val="0"/>
      <w:marTop w:val="0"/>
      <w:marBottom w:val="0"/>
      <w:divBdr>
        <w:top w:val="none" w:sz="0" w:space="0" w:color="auto"/>
        <w:left w:val="none" w:sz="0" w:space="0" w:color="auto"/>
        <w:bottom w:val="none" w:sz="0" w:space="0" w:color="auto"/>
        <w:right w:val="none" w:sz="0" w:space="0" w:color="auto"/>
      </w:divBdr>
    </w:div>
    <w:div w:id="906765777">
      <w:bodyDiv w:val="1"/>
      <w:marLeft w:val="0"/>
      <w:marRight w:val="0"/>
      <w:marTop w:val="0"/>
      <w:marBottom w:val="0"/>
      <w:divBdr>
        <w:top w:val="none" w:sz="0" w:space="0" w:color="auto"/>
        <w:left w:val="none" w:sz="0" w:space="0" w:color="auto"/>
        <w:bottom w:val="none" w:sz="0" w:space="0" w:color="auto"/>
        <w:right w:val="none" w:sz="0" w:space="0" w:color="auto"/>
      </w:divBdr>
    </w:div>
    <w:div w:id="910164739">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4921369">
      <w:bodyDiv w:val="1"/>
      <w:marLeft w:val="0"/>
      <w:marRight w:val="0"/>
      <w:marTop w:val="0"/>
      <w:marBottom w:val="0"/>
      <w:divBdr>
        <w:top w:val="none" w:sz="0" w:space="0" w:color="auto"/>
        <w:left w:val="none" w:sz="0" w:space="0" w:color="auto"/>
        <w:bottom w:val="none" w:sz="0" w:space="0" w:color="auto"/>
        <w:right w:val="none" w:sz="0" w:space="0" w:color="auto"/>
      </w:divBdr>
    </w:div>
    <w:div w:id="934169007">
      <w:bodyDiv w:val="1"/>
      <w:marLeft w:val="0"/>
      <w:marRight w:val="0"/>
      <w:marTop w:val="0"/>
      <w:marBottom w:val="0"/>
      <w:divBdr>
        <w:top w:val="none" w:sz="0" w:space="0" w:color="auto"/>
        <w:left w:val="none" w:sz="0" w:space="0" w:color="auto"/>
        <w:bottom w:val="none" w:sz="0" w:space="0" w:color="auto"/>
        <w:right w:val="none" w:sz="0" w:space="0" w:color="auto"/>
      </w:divBdr>
    </w:div>
    <w:div w:id="936795098">
      <w:bodyDiv w:val="1"/>
      <w:marLeft w:val="0"/>
      <w:marRight w:val="0"/>
      <w:marTop w:val="0"/>
      <w:marBottom w:val="0"/>
      <w:divBdr>
        <w:top w:val="none" w:sz="0" w:space="0" w:color="auto"/>
        <w:left w:val="none" w:sz="0" w:space="0" w:color="auto"/>
        <w:bottom w:val="none" w:sz="0" w:space="0" w:color="auto"/>
        <w:right w:val="none" w:sz="0" w:space="0" w:color="auto"/>
      </w:divBdr>
    </w:div>
    <w:div w:id="949776269">
      <w:bodyDiv w:val="1"/>
      <w:marLeft w:val="0"/>
      <w:marRight w:val="0"/>
      <w:marTop w:val="0"/>
      <w:marBottom w:val="0"/>
      <w:divBdr>
        <w:top w:val="none" w:sz="0" w:space="0" w:color="auto"/>
        <w:left w:val="none" w:sz="0" w:space="0" w:color="auto"/>
        <w:bottom w:val="none" w:sz="0" w:space="0" w:color="auto"/>
        <w:right w:val="none" w:sz="0" w:space="0" w:color="auto"/>
      </w:divBdr>
    </w:div>
    <w:div w:id="950011220">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71977766">
      <w:bodyDiv w:val="1"/>
      <w:marLeft w:val="0"/>
      <w:marRight w:val="0"/>
      <w:marTop w:val="0"/>
      <w:marBottom w:val="0"/>
      <w:divBdr>
        <w:top w:val="none" w:sz="0" w:space="0" w:color="auto"/>
        <w:left w:val="none" w:sz="0" w:space="0" w:color="auto"/>
        <w:bottom w:val="none" w:sz="0" w:space="0" w:color="auto"/>
        <w:right w:val="none" w:sz="0" w:space="0" w:color="auto"/>
      </w:divBdr>
    </w:div>
    <w:div w:id="972638269">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07827510">
      <w:bodyDiv w:val="1"/>
      <w:marLeft w:val="0"/>
      <w:marRight w:val="0"/>
      <w:marTop w:val="0"/>
      <w:marBottom w:val="0"/>
      <w:divBdr>
        <w:top w:val="none" w:sz="0" w:space="0" w:color="auto"/>
        <w:left w:val="none" w:sz="0" w:space="0" w:color="auto"/>
        <w:bottom w:val="none" w:sz="0" w:space="0" w:color="auto"/>
        <w:right w:val="none" w:sz="0" w:space="0" w:color="auto"/>
      </w:divBdr>
    </w:div>
    <w:div w:id="100940712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98417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74427262">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773">
      <w:bodyDiv w:val="1"/>
      <w:marLeft w:val="0"/>
      <w:marRight w:val="0"/>
      <w:marTop w:val="0"/>
      <w:marBottom w:val="0"/>
      <w:divBdr>
        <w:top w:val="none" w:sz="0" w:space="0" w:color="auto"/>
        <w:left w:val="none" w:sz="0" w:space="0" w:color="auto"/>
        <w:bottom w:val="none" w:sz="0" w:space="0" w:color="auto"/>
        <w:right w:val="none" w:sz="0" w:space="0" w:color="auto"/>
      </w:divBdr>
    </w:div>
    <w:div w:id="1107382393">
      <w:bodyDiv w:val="1"/>
      <w:marLeft w:val="0"/>
      <w:marRight w:val="0"/>
      <w:marTop w:val="0"/>
      <w:marBottom w:val="0"/>
      <w:divBdr>
        <w:top w:val="none" w:sz="0" w:space="0" w:color="auto"/>
        <w:left w:val="none" w:sz="0" w:space="0" w:color="auto"/>
        <w:bottom w:val="none" w:sz="0" w:space="0" w:color="auto"/>
        <w:right w:val="none" w:sz="0" w:space="0" w:color="auto"/>
      </w:divBdr>
    </w:div>
    <w:div w:id="1110081517">
      <w:bodyDiv w:val="1"/>
      <w:marLeft w:val="0"/>
      <w:marRight w:val="0"/>
      <w:marTop w:val="0"/>
      <w:marBottom w:val="0"/>
      <w:divBdr>
        <w:top w:val="none" w:sz="0" w:space="0" w:color="auto"/>
        <w:left w:val="none" w:sz="0" w:space="0" w:color="auto"/>
        <w:bottom w:val="none" w:sz="0" w:space="0" w:color="auto"/>
        <w:right w:val="none" w:sz="0" w:space="0" w:color="auto"/>
      </w:divBdr>
    </w:div>
    <w:div w:id="1116753827">
      <w:bodyDiv w:val="1"/>
      <w:marLeft w:val="0"/>
      <w:marRight w:val="0"/>
      <w:marTop w:val="0"/>
      <w:marBottom w:val="0"/>
      <w:divBdr>
        <w:top w:val="none" w:sz="0" w:space="0" w:color="auto"/>
        <w:left w:val="none" w:sz="0" w:space="0" w:color="auto"/>
        <w:bottom w:val="none" w:sz="0" w:space="0" w:color="auto"/>
        <w:right w:val="none" w:sz="0" w:space="0" w:color="auto"/>
      </w:divBdr>
    </w:div>
    <w:div w:id="11207317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3888945">
      <w:bodyDiv w:val="1"/>
      <w:marLeft w:val="0"/>
      <w:marRight w:val="0"/>
      <w:marTop w:val="0"/>
      <w:marBottom w:val="0"/>
      <w:divBdr>
        <w:top w:val="none" w:sz="0" w:space="0" w:color="auto"/>
        <w:left w:val="none" w:sz="0" w:space="0" w:color="auto"/>
        <w:bottom w:val="none" w:sz="0" w:space="0" w:color="auto"/>
        <w:right w:val="none" w:sz="0" w:space="0" w:color="auto"/>
      </w:divBdr>
    </w:div>
    <w:div w:id="1126241166">
      <w:bodyDiv w:val="1"/>
      <w:marLeft w:val="0"/>
      <w:marRight w:val="0"/>
      <w:marTop w:val="0"/>
      <w:marBottom w:val="0"/>
      <w:divBdr>
        <w:top w:val="none" w:sz="0" w:space="0" w:color="auto"/>
        <w:left w:val="none" w:sz="0" w:space="0" w:color="auto"/>
        <w:bottom w:val="none" w:sz="0" w:space="0" w:color="auto"/>
        <w:right w:val="none" w:sz="0" w:space="0" w:color="auto"/>
      </w:divBdr>
    </w:div>
    <w:div w:id="1156722620">
      <w:bodyDiv w:val="1"/>
      <w:marLeft w:val="0"/>
      <w:marRight w:val="0"/>
      <w:marTop w:val="0"/>
      <w:marBottom w:val="0"/>
      <w:divBdr>
        <w:top w:val="none" w:sz="0" w:space="0" w:color="auto"/>
        <w:left w:val="none" w:sz="0" w:space="0" w:color="auto"/>
        <w:bottom w:val="none" w:sz="0" w:space="0" w:color="auto"/>
        <w:right w:val="none" w:sz="0" w:space="0" w:color="auto"/>
      </w:divBdr>
    </w:div>
    <w:div w:id="1161888450">
      <w:bodyDiv w:val="1"/>
      <w:marLeft w:val="0"/>
      <w:marRight w:val="0"/>
      <w:marTop w:val="0"/>
      <w:marBottom w:val="0"/>
      <w:divBdr>
        <w:top w:val="none" w:sz="0" w:space="0" w:color="auto"/>
        <w:left w:val="none" w:sz="0" w:space="0" w:color="auto"/>
        <w:bottom w:val="none" w:sz="0" w:space="0" w:color="auto"/>
        <w:right w:val="none" w:sz="0" w:space="0" w:color="auto"/>
      </w:divBdr>
    </w:div>
    <w:div w:id="1168979161">
      <w:bodyDiv w:val="1"/>
      <w:marLeft w:val="0"/>
      <w:marRight w:val="0"/>
      <w:marTop w:val="0"/>
      <w:marBottom w:val="0"/>
      <w:divBdr>
        <w:top w:val="none" w:sz="0" w:space="0" w:color="auto"/>
        <w:left w:val="none" w:sz="0" w:space="0" w:color="auto"/>
        <w:bottom w:val="none" w:sz="0" w:space="0" w:color="auto"/>
        <w:right w:val="none" w:sz="0" w:space="0" w:color="auto"/>
      </w:divBdr>
    </w:div>
    <w:div w:id="1170827450">
      <w:bodyDiv w:val="1"/>
      <w:marLeft w:val="0"/>
      <w:marRight w:val="0"/>
      <w:marTop w:val="0"/>
      <w:marBottom w:val="0"/>
      <w:divBdr>
        <w:top w:val="none" w:sz="0" w:space="0" w:color="auto"/>
        <w:left w:val="none" w:sz="0" w:space="0" w:color="auto"/>
        <w:bottom w:val="none" w:sz="0" w:space="0" w:color="auto"/>
        <w:right w:val="none" w:sz="0" w:space="0" w:color="auto"/>
      </w:divBdr>
    </w:div>
    <w:div w:id="1206139307">
      <w:bodyDiv w:val="1"/>
      <w:marLeft w:val="0"/>
      <w:marRight w:val="0"/>
      <w:marTop w:val="0"/>
      <w:marBottom w:val="0"/>
      <w:divBdr>
        <w:top w:val="none" w:sz="0" w:space="0" w:color="auto"/>
        <w:left w:val="none" w:sz="0" w:space="0" w:color="auto"/>
        <w:bottom w:val="none" w:sz="0" w:space="0" w:color="auto"/>
        <w:right w:val="none" w:sz="0" w:space="0" w:color="auto"/>
      </w:divBdr>
    </w:div>
    <w:div w:id="1212880935">
      <w:bodyDiv w:val="1"/>
      <w:marLeft w:val="0"/>
      <w:marRight w:val="0"/>
      <w:marTop w:val="0"/>
      <w:marBottom w:val="0"/>
      <w:divBdr>
        <w:top w:val="none" w:sz="0" w:space="0" w:color="auto"/>
        <w:left w:val="none" w:sz="0" w:space="0" w:color="auto"/>
        <w:bottom w:val="none" w:sz="0" w:space="0" w:color="auto"/>
        <w:right w:val="none" w:sz="0" w:space="0" w:color="auto"/>
      </w:divBdr>
    </w:div>
    <w:div w:id="1219440286">
      <w:bodyDiv w:val="1"/>
      <w:marLeft w:val="0"/>
      <w:marRight w:val="0"/>
      <w:marTop w:val="0"/>
      <w:marBottom w:val="0"/>
      <w:divBdr>
        <w:top w:val="none" w:sz="0" w:space="0" w:color="auto"/>
        <w:left w:val="none" w:sz="0" w:space="0" w:color="auto"/>
        <w:bottom w:val="none" w:sz="0" w:space="0" w:color="auto"/>
        <w:right w:val="none" w:sz="0" w:space="0" w:color="auto"/>
      </w:divBdr>
    </w:div>
    <w:div w:id="1224021534">
      <w:bodyDiv w:val="1"/>
      <w:marLeft w:val="0"/>
      <w:marRight w:val="0"/>
      <w:marTop w:val="0"/>
      <w:marBottom w:val="0"/>
      <w:divBdr>
        <w:top w:val="none" w:sz="0" w:space="0" w:color="auto"/>
        <w:left w:val="none" w:sz="0" w:space="0" w:color="auto"/>
        <w:bottom w:val="none" w:sz="0" w:space="0" w:color="auto"/>
        <w:right w:val="none" w:sz="0" w:space="0" w:color="auto"/>
      </w:divBdr>
    </w:div>
    <w:div w:id="1224178082">
      <w:bodyDiv w:val="1"/>
      <w:marLeft w:val="0"/>
      <w:marRight w:val="0"/>
      <w:marTop w:val="0"/>
      <w:marBottom w:val="0"/>
      <w:divBdr>
        <w:top w:val="none" w:sz="0" w:space="0" w:color="auto"/>
        <w:left w:val="none" w:sz="0" w:space="0" w:color="auto"/>
        <w:bottom w:val="none" w:sz="0" w:space="0" w:color="auto"/>
        <w:right w:val="none" w:sz="0" w:space="0" w:color="auto"/>
      </w:divBdr>
    </w:div>
    <w:div w:id="1227455276">
      <w:bodyDiv w:val="1"/>
      <w:marLeft w:val="0"/>
      <w:marRight w:val="0"/>
      <w:marTop w:val="0"/>
      <w:marBottom w:val="0"/>
      <w:divBdr>
        <w:top w:val="none" w:sz="0" w:space="0" w:color="auto"/>
        <w:left w:val="none" w:sz="0" w:space="0" w:color="auto"/>
        <w:bottom w:val="none" w:sz="0" w:space="0" w:color="auto"/>
        <w:right w:val="none" w:sz="0" w:space="0" w:color="auto"/>
      </w:divBdr>
    </w:div>
    <w:div w:id="1230767353">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1284556">
      <w:bodyDiv w:val="1"/>
      <w:marLeft w:val="0"/>
      <w:marRight w:val="0"/>
      <w:marTop w:val="0"/>
      <w:marBottom w:val="0"/>
      <w:divBdr>
        <w:top w:val="none" w:sz="0" w:space="0" w:color="auto"/>
        <w:left w:val="none" w:sz="0" w:space="0" w:color="auto"/>
        <w:bottom w:val="none" w:sz="0" w:space="0" w:color="auto"/>
        <w:right w:val="none" w:sz="0" w:space="0" w:color="auto"/>
      </w:divBdr>
    </w:div>
    <w:div w:id="1245142060">
      <w:bodyDiv w:val="1"/>
      <w:marLeft w:val="0"/>
      <w:marRight w:val="0"/>
      <w:marTop w:val="0"/>
      <w:marBottom w:val="0"/>
      <w:divBdr>
        <w:top w:val="none" w:sz="0" w:space="0" w:color="auto"/>
        <w:left w:val="none" w:sz="0" w:space="0" w:color="auto"/>
        <w:bottom w:val="none" w:sz="0" w:space="0" w:color="auto"/>
        <w:right w:val="none" w:sz="0" w:space="0" w:color="auto"/>
      </w:divBdr>
    </w:div>
    <w:div w:id="1251280374">
      <w:bodyDiv w:val="1"/>
      <w:marLeft w:val="0"/>
      <w:marRight w:val="0"/>
      <w:marTop w:val="0"/>
      <w:marBottom w:val="0"/>
      <w:divBdr>
        <w:top w:val="none" w:sz="0" w:space="0" w:color="auto"/>
        <w:left w:val="none" w:sz="0" w:space="0" w:color="auto"/>
        <w:bottom w:val="none" w:sz="0" w:space="0" w:color="auto"/>
        <w:right w:val="none" w:sz="0" w:space="0" w:color="auto"/>
      </w:divBdr>
    </w:div>
    <w:div w:id="1253198777">
      <w:bodyDiv w:val="1"/>
      <w:marLeft w:val="0"/>
      <w:marRight w:val="0"/>
      <w:marTop w:val="0"/>
      <w:marBottom w:val="0"/>
      <w:divBdr>
        <w:top w:val="none" w:sz="0" w:space="0" w:color="auto"/>
        <w:left w:val="none" w:sz="0" w:space="0" w:color="auto"/>
        <w:bottom w:val="none" w:sz="0" w:space="0" w:color="auto"/>
        <w:right w:val="none" w:sz="0" w:space="0" w:color="auto"/>
      </w:divBdr>
    </w:div>
    <w:div w:id="1260454916">
      <w:bodyDiv w:val="1"/>
      <w:marLeft w:val="0"/>
      <w:marRight w:val="0"/>
      <w:marTop w:val="0"/>
      <w:marBottom w:val="0"/>
      <w:divBdr>
        <w:top w:val="none" w:sz="0" w:space="0" w:color="auto"/>
        <w:left w:val="none" w:sz="0" w:space="0" w:color="auto"/>
        <w:bottom w:val="none" w:sz="0" w:space="0" w:color="auto"/>
        <w:right w:val="none" w:sz="0" w:space="0" w:color="auto"/>
      </w:divBdr>
    </w:div>
    <w:div w:id="126604091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71547970">
      <w:bodyDiv w:val="1"/>
      <w:marLeft w:val="0"/>
      <w:marRight w:val="0"/>
      <w:marTop w:val="0"/>
      <w:marBottom w:val="0"/>
      <w:divBdr>
        <w:top w:val="none" w:sz="0" w:space="0" w:color="auto"/>
        <w:left w:val="none" w:sz="0" w:space="0" w:color="auto"/>
        <w:bottom w:val="none" w:sz="0" w:space="0" w:color="auto"/>
        <w:right w:val="none" w:sz="0" w:space="0" w:color="auto"/>
      </w:divBdr>
    </w:div>
    <w:div w:id="1288970796">
      <w:bodyDiv w:val="1"/>
      <w:marLeft w:val="0"/>
      <w:marRight w:val="0"/>
      <w:marTop w:val="0"/>
      <w:marBottom w:val="0"/>
      <w:divBdr>
        <w:top w:val="none" w:sz="0" w:space="0" w:color="auto"/>
        <w:left w:val="none" w:sz="0" w:space="0" w:color="auto"/>
        <w:bottom w:val="none" w:sz="0" w:space="0" w:color="auto"/>
        <w:right w:val="none" w:sz="0" w:space="0" w:color="auto"/>
      </w:divBdr>
    </w:div>
    <w:div w:id="1289629806">
      <w:bodyDiv w:val="1"/>
      <w:marLeft w:val="0"/>
      <w:marRight w:val="0"/>
      <w:marTop w:val="0"/>
      <w:marBottom w:val="0"/>
      <w:divBdr>
        <w:top w:val="none" w:sz="0" w:space="0" w:color="auto"/>
        <w:left w:val="none" w:sz="0" w:space="0" w:color="auto"/>
        <w:bottom w:val="none" w:sz="0" w:space="0" w:color="auto"/>
        <w:right w:val="none" w:sz="0" w:space="0" w:color="auto"/>
      </w:divBdr>
    </w:div>
    <w:div w:id="1300110785">
      <w:bodyDiv w:val="1"/>
      <w:marLeft w:val="0"/>
      <w:marRight w:val="0"/>
      <w:marTop w:val="0"/>
      <w:marBottom w:val="0"/>
      <w:divBdr>
        <w:top w:val="none" w:sz="0" w:space="0" w:color="auto"/>
        <w:left w:val="none" w:sz="0" w:space="0" w:color="auto"/>
        <w:bottom w:val="none" w:sz="0" w:space="0" w:color="auto"/>
        <w:right w:val="none" w:sz="0" w:space="0" w:color="auto"/>
      </w:divBdr>
    </w:div>
    <w:div w:id="1300304392">
      <w:bodyDiv w:val="1"/>
      <w:marLeft w:val="0"/>
      <w:marRight w:val="0"/>
      <w:marTop w:val="0"/>
      <w:marBottom w:val="0"/>
      <w:divBdr>
        <w:top w:val="none" w:sz="0" w:space="0" w:color="auto"/>
        <w:left w:val="none" w:sz="0" w:space="0" w:color="auto"/>
        <w:bottom w:val="none" w:sz="0" w:space="0" w:color="auto"/>
        <w:right w:val="none" w:sz="0" w:space="0" w:color="auto"/>
      </w:divBdr>
    </w:div>
    <w:div w:id="1302004770">
      <w:bodyDiv w:val="1"/>
      <w:marLeft w:val="0"/>
      <w:marRight w:val="0"/>
      <w:marTop w:val="0"/>
      <w:marBottom w:val="0"/>
      <w:divBdr>
        <w:top w:val="none" w:sz="0" w:space="0" w:color="auto"/>
        <w:left w:val="none" w:sz="0" w:space="0" w:color="auto"/>
        <w:bottom w:val="none" w:sz="0" w:space="0" w:color="auto"/>
        <w:right w:val="none" w:sz="0" w:space="0" w:color="auto"/>
      </w:divBdr>
    </w:div>
    <w:div w:id="1303652983">
      <w:bodyDiv w:val="1"/>
      <w:marLeft w:val="0"/>
      <w:marRight w:val="0"/>
      <w:marTop w:val="0"/>
      <w:marBottom w:val="0"/>
      <w:divBdr>
        <w:top w:val="none" w:sz="0" w:space="0" w:color="auto"/>
        <w:left w:val="none" w:sz="0" w:space="0" w:color="auto"/>
        <w:bottom w:val="none" w:sz="0" w:space="0" w:color="auto"/>
        <w:right w:val="none" w:sz="0" w:space="0" w:color="auto"/>
      </w:divBdr>
    </w:div>
    <w:div w:id="1305695489">
      <w:bodyDiv w:val="1"/>
      <w:marLeft w:val="0"/>
      <w:marRight w:val="0"/>
      <w:marTop w:val="0"/>
      <w:marBottom w:val="0"/>
      <w:divBdr>
        <w:top w:val="none" w:sz="0" w:space="0" w:color="auto"/>
        <w:left w:val="none" w:sz="0" w:space="0" w:color="auto"/>
        <w:bottom w:val="none" w:sz="0" w:space="0" w:color="auto"/>
        <w:right w:val="none" w:sz="0" w:space="0" w:color="auto"/>
      </w:divBdr>
    </w:div>
    <w:div w:id="1311060735">
      <w:bodyDiv w:val="1"/>
      <w:marLeft w:val="0"/>
      <w:marRight w:val="0"/>
      <w:marTop w:val="0"/>
      <w:marBottom w:val="0"/>
      <w:divBdr>
        <w:top w:val="none" w:sz="0" w:space="0" w:color="auto"/>
        <w:left w:val="none" w:sz="0" w:space="0" w:color="auto"/>
        <w:bottom w:val="none" w:sz="0" w:space="0" w:color="auto"/>
        <w:right w:val="none" w:sz="0" w:space="0" w:color="auto"/>
      </w:divBdr>
    </w:div>
    <w:div w:id="1319962194">
      <w:bodyDiv w:val="1"/>
      <w:marLeft w:val="0"/>
      <w:marRight w:val="0"/>
      <w:marTop w:val="0"/>
      <w:marBottom w:val="0"/>
      <w:divBdr>
        <w:top w:val="none" w:sz="0" w:space="0" w:color="auto"/>
        <w:left w:val="none" w:sz="0" w:space="0" w:color="auto"/>
        <w:bottom w:val="none" w:sz="0" w:space="0" w:color="auto"/>
        <w:right w:val="none" w:sz="0" w:space="0" w:color="auto"/>
      </w:divBdr>
    </w:div>
    <w:div w:id="1322925277">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41619234">
      <w:bodyDiv w:val="1"/>
      <w:marLeft w:val="0"/>
      <w:marRight w:val="0"/>
      <w:marTop w:val="0"/>
      <w:marBottom w:val="0"/>
      <w:divBdr>
        <w:top w:val="none" w:sz="0" w:space="0" w:color="auto"/>
        <w:left w:val="none" w:sz="0" w:space="0" w:color="auto"/>
        <w:bottom w:val="none" w:sz="0" w:space="0" w:color="auto"/>
        <w:right w:val="none" w:sz="0" w:space="0" w:color="auto"/>
      </w:divBdr>
    </w:div>
    <w:div w:id="1348094713">
      <w:bodyDiv w:val="1"/>
      <w:marLeft w:val="0"/>
      <w:marRight w:val="0"/>
      <w:marTop w:val="0"/>
      <w:marBottom w:val="0"/>
      <w:divBdr>
        <w:top w:val="none" w:sz="0" w:space="0" w:color="auto"/>
        <w:left w:val="none" w:sz="0" w:space="0" w:color="auto"/>
        <w:bottom w:val="none" w:sz="0" w:space="0" w:color="auto"/>
        <w:right w:val="none" w:sz="0" w:space="0" w:color="auto"/>
      </w:divBdr>
    </w:div>
    <w:div w:id="137226576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86181840">
      <w:bodyDiv w:val="1"/>
      <w:marLeft w:val="0"/>
      <w:marRight w:val="0"/>
      <w:marTop w:val="0"/>
      <w:marBottom w:val="0"/>
      <w:divBdr>
        <w:top w:val="none" w:sz="0" w:space="0" w:color="auto"/>
        <w:left w:val="none" w:sz="0" w:space="0" w:color="auto"/>
        <w:bottom w:val="none" w:sz="0" w:space="0" w:color="auto"/>
        <w:right w:val="none" w:sz="0" w:space="0" w:color="auto"/>
      </w:divBdr>
    </w:div>
    <w:div w:id="1400447498">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1466939">
      <w:bodyDiv w:val="1"/>
      <w:marLeft w:val="0"/>
      <w:marRight w:val="0"/>
      <w:marTop w:val="0"/>
      <w:marBottom w:val="0"/>
      <w:divBdr>
        <w:top w:val="none" w:sz="0" w:space="0" w:color="auto"/>
        <w:left w:val="none" w:sz="0" w:space="0" w:color="auto"/>
        <w:bottom w:val="none" w:sz="0" w:space="0" w:color="auto"/>
        <w:right w:val="none" w:sz="0" w:space="0" w:color="auto"/>
      </w:divBdr>
    </w:div>
    <w:div w:id="1415475118">
      <w:bodyDiv w:val="1"/>
      <w:marLeft w:val="0"/>
      <w:marRight w:val="0"/>
      <w:marTop w:val="0"/>
      <w:marBottom w:val="0"/>
      <w:divBdr>
        <w:top w:val="none" w:sz="0" w:space="0" w:color="auto"/>
        <w:left w:val="none" w:sz="0" w:space="0" w:color="auto"/>
        <w:bottom w:val="none" w:sz="0" w:space="0" w:color="auto"/>
        <w:right w:val="none" w:sz="0" w:space="0" w:color="auto"/>
      </w:divBdr>
    </w:div>
    <w:div w:id="1416777391">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913554">
      <w:bodyDiv w:val="1"/>
      <w:marLeft w:val="0"/>
      <w:marRight w:val="0"/>
      <w:marTop w:val="0"/>
      <w:marBottom w:val="0"/>
      <w:divBdr>
        <w:top w:val="none" w:sz="0" w:space="0" w:color="auto"/>
        <w:left w:val="none" w:sz="0" w:space="0" w:color="auto"/>
        <w:bottom w:val="none" w:sz="0" w:space="0" w:color="auto"/>
        <w:right w:val="none" w:sz="0" w:space="0" w:color="auto"/>
      </w:divBdr>
    </w:div>
    <w:div w:id="1454444428">
      <w:bodyDiv w:val="1"/>
      <w:marLeft w:val="0"/>
      <w:marRight w:val="0"/>
      <w:marTop w:val="0"/>
      <w:marBottom w:val="0"/>
      <w:divBdr>
        <w:top w:val="none" w:sz="0" w:space="0" w:color="auto"/>
        <w:left w:val="none" w:sz="0" w:space="0" w:color="auto"/>
        <w:bottom w:val="none" w:sz="0" w:space="0" w:color="auto"/>
        <w:right w:val="none" w:sz="0" w:space="0" w:color="auto"/>
      </w:divBdr>
    </w:div>
    <w:div w:id="1454598158">
      <w:bodyDiv w:val="1"/>
      <w:marLeft w:val="0"/>
      <w:marRight w:val="0"/>
      <w:marTop w:val="0"/>
      <w:marBottom w:val="0"/>
      <w:divBdr>
        <w:top w:val="none" w:sz="0" w:space="0" w:color="auto"/>
        <w:left w:val="none" w:sz="0" w:space="0" w:color="auto"/>
        <w:bottom w:val="none" w:sz="0" w:space="0" w:color="auto"/>
        <w:right w:val="none" w:sz="0" w:space="0" w:color="auto"/>
      </w:divBdr>
    </w:div>
    <w:div w:id="1471170707">
      <w:bodyDiv w:val="1"/>
      <w:marLeft w:val="0"/>
      <w:marRight w:val="0"/>
      <w:marTop w:val="0"/>
      <w:marBottom w:val="0"/>
      <w:divBdr>
        <w:top w:val="none" w:sz="0" w:space="0" w:color="auto"/>
        <w:left w:val="none" w:sz="0" w:space="0" w:color="auto"/>
        <w:bottom w:val="none" w:sz="0" w:space="0" w:color="auto"/>
        <w:right w:val="none" w:sz="0" w:space="0" w:color="auto"/>
      </w:divBdr>
    </w:div>
    <w:div w:id="1479494927">
      <w:bodyDiv w:val="1"/>
      <w:marLeft w:val="0"/>
      <w:marRight w:val="0"/>
      <w:marTop w:val="0"/>
      <w:marBottom w:val="0"/>
      <w:divBdr>
        <w:top w:val="none" w:sz="0" w:space="0" w:color="auto"/>
        <w:left w:val="none" w:sz="0" w:space="0" w:color="auto"/>
        <w:bottom w:val="none" w:sz="0" w:space="0" w:color="auto"/>
        <w:right w:val="none" w:sz="0" w:space="0" w:color="auto"/>
      </w:divBdr>
    </w:div>
    <w:div w:id="1484588309">
      <w:bodyDiv w:val="1"/>
      <w:marLeft w:val="0"/>
      <w:marRight w:val="0"/>
      <w:marTop w:val="0"/>
      <w:marBottom w:val="0"/>
      <w:divBdr>
        <w:top w:val="none" w:sz="0" w:space="0" w:color="auto"/>
        <w:left w:val="none" w:sz="0" w:space="0" w:color="auto"/>
        <w:bottom w:val="none" w:sz="0" w:space="0" w:color="auto"/>
        <w:right w:val="none" w:sz="0" w:space="0" w:color="auto"/>
      </w:divBdr>
    </w:div>
    <w:div w:id="1487360483">
      <w:bodyDiv w:val="1"/>
      <w:marLeft w:val="0"/>
      <w:marRight w:val="0"/>
      <w:marTop w:val="0"/>
      <w:marBottom w:val="0"/>
      <w:divBdr>
        <w:top w:val="none" w:sz="0" w:space="0" w:color="auto"/>
        <w:left w:val="none" w:sz="0" w:space="0" w:color="auto"/>
        <w:bottom w:val="none" w:sz="0" w:space="0" w:color="auto"/>
        <w:right w:val="none" w:sz="0" w:space="0" w:color="auto"/>
      </w:divBdr>
    </w:div>
    <w:div w:id="1502886126">
      <w:bodyDiv w:val="1"/>
      <w:marLeft w:val="0"/>
      <w:marRight w:val="0"/>
      <w:marTop w:val="0"/>
      <w:marBottom w:val="0"/>
      <w:divBdr>
        <w:top w:val="none" w:sz="0" w:space="0" w:color="auto"/>
        <w:left w:val="none" w:sz="0" w:space="0" w:color="auto"/>
        <w:bottom w:val="none" w:sz="0" w:space="0" w:color="auto"/>
        <w:right w:val="none" w:sz="0" w:space="0" w:color="auto"/>
      </w:divBdr>
    </w:div>
    <w:div w:id="1515265746">
      <w:bodyDiv w:val="1"/>
      <w:marLeft w:val="0"/>
      <w:marRight w:val="0"/>
      <w:marTop w:val="0"/>
      <w:marBottom w:val="0"/>
      <w:divBdr>
        <w:top w:val="none" w:sz="0" w:space="0" w:color="auto"/>
        <w:left w:val="none" w:sz="0" w:space="0" w:color="auto"/>
        <w:bottom w:val="none" w:sz="0" w:space="0" w:color="auto"/>
        <w:right w:val="none" w:sz="0" w:space="0" w:color="auto"/>
      </w:divBdr>
    </w:div>
    <w:div w:id="1516722377">
      <w:bodyDiv w:val="1"/>
      <w:marLeft w:val="0"/>
      <w:marRight w:val="0"/>
      <w:marTop w:val="0"/>
      <w:marBottom w:val="0"/>
      <w:divBdr>
        <w:top w:val="none" w:sz="0" w:space="0" w:color="auto"/>
        <w:left w:val="none" w:sz="0" w:space="0" w:color="auto"/>
        <w:bottom w:val="none" w:sz="0" w:space="0" w:color="auto"/>
        <w:right w:val="none" w:sz="0" w:space="0" w:color="auto"/>
      </w:divBdr>
    </w:div>
    <w:div w:id="1519154367">
      <w:bodyDiv w:val="1"/>
      <w:marLeft w:val="0"/>
      <w:marRight w:val="0"/>
      <w:marTop w:val="0"/>
      <w:marBottom w:val="0"/>
      <w:divBdr>
        <w:top w:val="none" w:sz="0" w:space="0" w:color="auto"/>
        <w:left w:val="none" w:sz="0" w:space="0" w:color="auto"/>
        <w:bottom w:val="none" w:sz="0" w:space="0" w:color="auto"/>
        <w:right w:val="none" w:sz="0" w:space="0" w:color="auto"/>
      </w:divBdr>
    </w:div>
    <w:div w:id="1521240120">
      <w:bodyDiv w:val="1"/>
      <w:marLeft w:val="0"/>
      <w:marRight w:val="0"/>
      <w:marTop w:val="0"/>
      <w:marBottom w:val="0"/>
      <w:divBdr>
        <w:top w:val="none" w:sz="0" w:space="0" w:color="auto"/>
        <w:left w:val="none" w:sz="0" w:space="0" w:color="auto"/>
        <w:bottom w:val="none" w:sz="0" w:space="0" w:color="auto"/>
        <w:right w:val="none" w:sz="0" w:space="0" w:color="auto"/>
      </w:divBdr>
    </w:div>
    <w:div w:id="1524437072">
      <w:bodyDiv w:val="1"/>
      <w:marLeft w:val="0"/>
      <w:marRight w:val="0"/>
      <w:marTop w:val="0"/>
      <w:marBottom w:val="0"/>
      <w:divBdr>
        <w:top w:val="none" w:sz="0" w:space="0" w:color="auto"/>
        <w:left w:val="none" w:sz="0" w:space="0" w:color="auto"/>
        <w:bottom w:val="none" w:sz="0" w:space="0" w:color="auto"/>
        <w:right w:val="none" w:sz="0" w:space="0" w:color="auto"/>
      </w:divBdr>
    </w:div>
    <w:div w:id="1525054773">
      <w:bodyDiv w:val="1"/>
      <w:marLeft w:val="0"/>
      <w:marRight w:val="0"/>
      <w:marTop w:val="0"/>
      <w:marBottom w:val="0"/>
      <w:divBdr>
        <w:top w:val="none" w:sz="0" w:space="0" w:color="auto"/>
        <w:left w:val="none" w:sz="0" w:space="0" w:color="auto"/>
        <w:bottom w:val="none" w:sz="0" w:space="0" w:color="auto"/>
        <w:right w:val="none" w:sz="0" w:space="0" w:color="auto"/>
      </w:divBdr>
    </w:div>
    <w:div w:id="1526750584">
      <w:bodyDiv w:val="1"/>
      <w:marLeft w:val="0"/>
      <w:marRight w:val="0"/>
      <w:marTop w:val="0"/>
      <w:marBottom w:val="0"/>
      <w:divBdr>
        <w:top w:val="none" w:sz="0" w:space="0" w:color="auto"/>
        <w:left w:val="none" w:sz="0" w:space="0" w:color="auto"/>
        <w:bottom w:val="none" w:sz="0" w:space="0" w:color="auto"/>
        <w:right w:val="none" w:sz="0" w:space="0" w:color="auto"/>
      </w:divBdr>
    </w:div>
    <w:div w:id="1528059554">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280072">
      <w:bodyDiv w:val="1"/>
      <w:marLeft w:val="0"/>
      <w:marRight w:val="0"/>
      <w:marTop w:val="0"/>
      <w:marBottom w:val="0"/>
      <w:divBdr>
        <w:top w:val="none" w:sz="0" w:space="0" w:color="auto"/>
        <w:left w:val="none" w:sz="0" w:space="0" w:color="auto"/>
        <w:bottom w:val="none" w:sz="0" w:space="0" w:color="auto"/>
        <w:right w:val="none" w:sz="0" w:space="0" w:color="auto"/>
      </w:divBdr>
    </w:div>
    <w:div w:id="1547713394">
      <w:bodyDiv w:val="1"/>
      <w:marLeft w:val="0"/>
      <w:marRight w:val="0"/>
      <w:marTop w:val="0"/>
      <w:marBottom w:val="0"/>
      <w:divBdr>
        <w:top w:val="none" w:sz="0" w:space="0" w:color="auto"/>
        <w:left w:val="none" w:sz="0" w:space="0" w:color="auto"/>
        <w:bottom w:val="none" w:sz="0" w:space="0" w:color="auto"/>
        <w:right w:val="none" w:sz="0" w:space="0" w:color="auto"/>
      </w:divBdr>
    </w:div>
    <w:div w:id="1551382298">
      <w:bodyDiv w:val="1"/>
      <w:marLeft w:val="0"/>
      <w:marRight w:val="0"/>
      <w:marTop w:val="0"/>
      <w:marBottom w:val="0"/>
      <w:divBdr>
        <w:top w:val="none" w:sz="0" w:space="0" w:color="auto"/>
        <w:left w:val="none" w:sz="0" w:space="0" w:color="auto"/>
        <w:bottom w:val="none" w:sz="0" w:space="0" w:color="auto"/>
        <w:right w:val="none" w:sz="0" w:space="0" w:color="auto"/>
      </w:divBdr>
    </w:div>
    <w:div w:id="1554537038">
      <w:bodyDiv w:val="1"/>
      <w:marLeft w:val="0"/>
      <w:marRight w:val="0"/>
      <w:marTop w:val="0"/>
      <w:marBottom w:val="0"/>
      <w:divBdr>
        <w:top w:val="none" w:sz="0" w:space="0" w:color="auto"/>
        <w:left w:val="none" w:sz="0" w:space="0" w:color="auto"/>
        <w:bottom w:val="none" w:sz="0" w:space="0" w:color="auto"/>
        <w:right w:val="none" w:sz="0" w:space="0" w:color="auto"/>
      </w:divBdr>
    </w:div>
    <w:div w:id="1555192422">
      <w:bodyDiv w:val="1"/>
      <w:marLeft w:val="0"/>
      <w:marRight w:val="0"/>
      <w:marTop w:val="0"/>
      <w:marBottom w:val="0"/>
      <w:divBdr>
        <w:top w:val="none" w:sz="0" w:space="0" w:color="auto"/>
        <w:left w:val="none" w:sz="0" w:space="0" w:color="auto"/>
        <w:bottom w:val="none" w:sz="0" w:space="0" w:color="auto"/>
        <w:right w:val="none" w:sz="0" w:space="0" w:color="auto"/>
      </w:divBdr>
    </w:div>
    <w:div w:id="1596933830">
      <w:bodyDiv w:val="1"/>
      <w:marLeft w:val="0"/>
      <w:marRight w:val="0"/>
      <w:marTop w:val="0"/>
      <w:marBottom w:val="0"/>
      <w:divBdr>
        <w:top w:val="none" w:sz="0" w:space="0" w:color="auto"/>
        <w:left w:val="none" w:sz="0" w:space="0" w:color="auto"/>
        <w:bottom w:val="none" w:sz="0" w:space="0" w:color="auto"/>
        <w:right w:val="none" w:sz="0" w:space="0" w:color="auto"/>
      </w:divBdr>
    </w:div>
    <w:div w:id="1603104999">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08210">
      <w:bodyDiv w:val="1"/>
      <w:marLeft w:val="0"/>
      <w:marRight w:val="0"/>
      <w:marTop w:val="0"/>
      <w:marBottom w:val="0"/>
      <w:divBdr>
        <w:top w:val="none" w:sz="0" w:space="0" w:color="auto"/>
        <w:left w:val="none" w:sz="0" w:space="0" w:color="auto"/>
        <w:bottom w:val="none" w:sz="0" w:space="0" w:color="auto"/>
        <w:right w:val="none" w:sz="0" w:space="0" w:color="auto"/>
      </w:divBdr>
    </w:div>
    <w:div w:id="1646397724">
      <w:bodyDiv w:val="1"/>
      <w:marLeft w:val="0"/>
      <w:marRight w:val="0"/>
      <w:marTop w:val="0"/>
      <w:marBottom w:val="0"/>
      <w:divBdr>
        <w:top w:val="none" w:sz="0" w:space="0" w:color="auto"/>
        <w:left w:val="none" w:sz="0" w:space="0" w:color="auto"/>
        <w:bottom w:val="none" w:sz="0" w:space="0" w:color="auto"/>
        <w:right w:val="none" w:sz="0" w:space="0" w:color="auto"/>
      </w:divBdr>
    </w:div>
    <w:div w:id="1652906538">
      <w:bodyDiv w:val="1"/>
      <w:marLeft w:val="0"/>
      <w:marRight w:val="0"/>
      <w:marTop w:val="0"/>
      <w:marBottom w:val="0"/>
      <w:divBdr>
        <w:top w:val="none" w:sz="0" w:space="0" w:color="auto"/>
        <w:left w:val="none" w:sz="0" w:space="0" w:color="auto"/>
        <w:bottom w:val="none" w:sz="0" w:space="0" w:color="auto"/>
        <w:right w:val="none" w:sz="0" w:space="0" w:color="auto"/>
      </w:divBdr>
    </w:div>
    <w:div w:id="1655260818">
      <w:bodyDiv w:val="1"/>
      <w:marLeft w:val="0"/>
      <w:marRight w:val="0"/>
      <w:marTop w:val="0"/>
      <w:marBottom w:val="0"/>
      <w:divBdr>
        <w:top w:val="none" w:sz="0" w:space="0" w:color="auto"/>
        <w:left w:val="none" w:sz="0" w:space="0" w:color="auto"/>
        <w:bottom w:val="none" w:sz="0" w:space="0" w:color="auto"/>
        <w:right w:val="none" w:sz="0" w:space="0" w:color="auto"/>
      </w:divBdr>
    </w:div>
    <w:div w:id="1659259994">
      <w:bodyDiv w:val="1"/>
      <w:marLeft w:val="0"/>
      <w:marRight w:val="0"/>
      <w:marTop w:val="0"/>
      <w:marBottom w:val="0"/>
      <w:divBdr>
        <w:top w:val="none" w:sz="0" w:space="0" w:color="auto"/>
        <w:left w:val="none" w:sz="0" w:space="0" w:color="auto"/>
        <w:bottom w:val="none" w:sz="0" w:space="0" w:color="auto"/>
        <w:right w:val="none" w:sz="0" w:space="0" w:color="auto"/>
      </w:divBdr>
    </w:div>
    <w:div w:id="1664164435">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85936917">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3165662">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194752">
      <w:bodyDiv w:val="1"/>
      <w:marLeft w:val="0"/>
      <w:marRight w:val="0"/>
      <w:marTop w:val="0"/>
      <w:marBottom w:val="0"/>
      <w:divBdr>
        <w:top w:val="none" w:sz="0" w:space="0" w:color="auto"/>
        <w:left w:val="none" w:sz="0" w:space="0" w:color="auto"/>
        <w:bottom w:val="none" w:sz="0" w:space="0" w:color="auto"/>
        <w:right w:val="none" w:sz="0" w:space="0" w:color="auto"/>
      </w:divBdr>
    </w:div>
    <w:div w:id="1732314864">
      <w:bodyDiv w:val="1"/>
      <w:marLeft w:val="0"/>
      <w:marRight w:val="0"/>
      <w:marTop w:val="0"/>
      <w:marBottom w:val="0"/>
      <w:divBdr>
        <w:top w:val="none" w:sz="0" w:space="0" w:color="auto"/>
        <w:left w:val="none" w:sz="0" w:space="0" w:color="auto"/>
        <w:bottom w:val="none" w:sz="0" w:space="0" w:color="auto"/>
        <w:right w:val="none" w:sz="0" w:space="0" w:color="auto"/>
      </w:divBdr>
    </w:div>
    <w:div w:id="1753115545">
      <w:bodyDiv w:val="1"/>
      <w:marLeft w:val="0"/>
      <w:marRight w:val="0"/>
      <w:marTop w:val="0"/>
      <w:marBottom w:val="0"/>
      <w:divBdr>
        <w:top w:val="none" w:sz="0" w:space="0" w:color="auto"/>
        <w:left w:val="none" w:sz="0" w:space="0" w:color="auto"/>
        <w:bottom w:val="none" w:sz="0" w:space="0" w:color="auto"/>
        <w:right w:val="none" w:sz="0" w:space="0" w:color="auto"/>
      </w:divBdr>
    </w:div>
    <w:div w:id="1753314693">
      <w:bodyDiv w:val="1"/>
      <w:marLeft w:val="0"/>
      <w:marRight w:val="0"/>
      <w:marTop w:val="0"/>
      <w:marBottom w:val="0"/>
      <w:divBdr>
        <w:top w:val="none" w:sz="0" w:space="0" w:color="auto"/>
        <w:left w:val="none" w:sz="0" w:space="0" w:color="auto"/>
        <w:bottom w:val="none" w:sz="0" w:space="0" w:color="auto"/>
        <w:right w:val="none" w:sz="0" w:space="0" w:color="auto"/>
      </w:divBdr>
    </w:div>
    <w:div w:id="1766994653">
      <w:bodyDiv w:val="1"/>
      <w:marLeft w:val="0"/>
      <w:marRight w:val="0"/>
      <w:marTop w:val="0"/>
      <w:marBottom w:val="0"/>
      <w:divBdr>
        <w:top w:val="none" w:sz="0" w:space="0" w:color="auto"/>
        <w:left w:val="none" w:sz="0" w:space="0" w:color="auto"/>
        <w:bottom w:val="none" w:sz="0" w:space="0" w:color="auto"/>
        <w:right w:val="none" w:sz="0" w:space="0" w:color="auto"/>
      </w:divBdr>
    </w:div>
    <w:div w:id="1768689666">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406421">
      <w:bodyDiv w:val="1"/>
      <w:marLeft w:val="0"/>
      <w:marRight w:val="0"/>
      <w:marTop w:val="0"/>
      <w:marBottom w:val="0"/>
      <w:divBdr>
        <w:top w:val="none" w:sz="0" w:space="0" w:color="auto"/>
        <w:left w:val="none" w:sz="0" w:space="0" w:color="auto"/>
        <w:bottom w:val="none" w:sz="0" w:space="0" w:color="auto"/>
        <w:right w:val="none" w:sz="0" w:space="0" w:color="auto"/>
      </w:divBdr>
    </w:div>
    <w:div w:id="1781531225">
      <w:bodyDiv w:val="1"/>
      <w:marLeft w:val="0"/>
      <w:marRight w:val="0"/>
      <w:marTop w:val="0"/>
      <w:marBottom w:val="0"/>
      <w:divBdr>
        <w:top w:val="none" w:sz="0" w:space="0" w:color="auto"/>
        <w:left w:val="none" w:sz="0" w:space="0" w:color="auto"/>
        <w:bottom w:val="none" w:sz="0" w:space="0" w:color="auto"/>
        <w:right w:val="none" w:sz="0" w:space="0" w:color="auto"/>
      </w:divBdr>
    </w:div>
    <w:div w:id="1790860059">
      <w:bodyDiv w:val="1"/>
      <w:marLeft w:val="0"/>
      <w:marRight w:val="0"/>
      <w:marTop w:val="0"/>
      <w:marBottom w:val="0"/>
      <w:divBdr>
        <w:top w:val="none" w:sz="0" w:space="0" w:color="auto"/>
        <w:left w:val="none" w:sz="0" w:space="0" w:color="auto"/>
        <w:bottom w:val="none" w:sz="0" w:space="0" w:color="auto"/>
        <w:right w:val="none" w:sz="0" w:space="0" w:color="auto"/>
      </w:divBdr>
    </w:div>
    <w:div w:id="1794473725">
      <w:bodyDiv w:val="1"/>
      <w:marLeft w:val="0"/>
      <w:marRight w:val="0"/>
      <w:marTop w:val="0"/>
      <w:marBottom w:val="0"/>
      <w:divBdr>
        <w:top w:val="none" w:sz="0" w:space="0" w:color="auto"/>
        <w:left w:val="none" w:sz="0" w:space="0" w:color="auto"/>
        <w:bottom w:val="none" w:sz="0" w:space="0" w:color="auto"/>
        <w:right w:val="none" w:sz="0" w:space="0" w:color="auto"/>
      </w:divBdr>
    </w:div>
    <w:div w:id="1795051776">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8381269">
      <w:bodyDiv w:val="1"/>
      <w:marLeft w:val="0"/>
      <w:marRight w:val="0"/>
      <w:marTop w:val="0"/>
      <w:marBottom w:val="0"/>
      <w:divBdr>
        <w:top w:val="none" w:sz="0" w:space="0" w:color="auto"/>
        <w:left w:val="none" w:sz="0" w:space="0" w:color="auto"/>
        <w:bottom w:val="none" w:sz="0" w:space="0" w:color="auto"/>
        <w:right w:val="none" w:sz="0" w:space="0" w:color="auto"/>
      </w:divBdr>
    </w:div>
    <w:div w:id="1822966683">
      <w:bodyDiv w:val="1"/>
      <w:marLeft w:val="0"/>
      <w:marRight w:val="0"/>
      <w:marTop w:val="0"/>
      <w:marBottom w:val="0"/>
      <w:divBdr>
        <w:top w:val="none" w:sz="0" w:space="0" w:color="auto"/>
        <w:left w:val="none" w:sz="0" w:space="0" w:color="auto"/>
        <w:bottom w:val="none" w:sz="0" w:space="0" w:color="auto"/>
        <w:right w:val="none" w:sz="0" w:space="0" w:color="auto"/>
      </w:divBdr>
    </w:div>
    <w:div w:id="1824276745">
      <w:bodyDiv w:val="1"/>
      <w:marLeft w:val="0"/>
      <w:marRight w:val="0"/>
      <w:marTop w:val="0"/>
      <w:marBottom w:val="0"/>
      <w:divBdr>
        <w:top w:val="none" w:sz="0" w:space="0" w:color="auto"/>
        <w:left w:val="none" w:sz="0" w:space="0" w:color="auto"/>
        <w:bottom w:val="none" w:sz="0" w:space="0" w:color="auto"/>
        <w:right w:val="none" w:sz="0" w:space="0" w:color="auto"/>
      </w:divBdr>
    </w:div>
    <w:div w:id="1825924014">
      <w:bodyDiv w:val="1"/>
      <w:marLeft w:val="0"/>
      <w:marRight w:val="0"/>
      <w:marTop w:val="0"/>
      <w:marBottom w:val="0"/>
      <w:divBdr>
        <w:top w:val="none" w:sz="0" w:space="0" w:color="auto"/>
        <w:left w:val="none" w:sz="0" w:space="0" w:color="auto"/>
        <w:bottom w:val="none" w:sz="0" w:space="0" w:color="auto"/>
        <w:right w:val="none" w:sz="0" w:space="0" w:color="auto"/>
      </w:divBdr>
    </w:div>
    <w:div w:id="1826044302">
      <w:bodyDiv w:val="1"/>
      <w:marLeft w:val="0"/>
      <w:marRight w:val="0"/>
      <w:marTop w:val="0"/>
      <w:marBottom w:val="0"/>
      <w:divBdr>
        <w:top w:val="none" w:sz="0" w:space="0" w:color="auto"/>
        <w:left w:val="none" w:sz="0" w:space="0" w:color="auto"/>
        <w:bottom w:val="none" w:sz="0" w:space="0" w:color="auto"/>
        <w:right w:val="none" w:sz="0" w:space="0" w:color="auto"/>
      </w:divBdr>
    </w:div>
    <w:div w:id="1839812171">
      <w:bodyDiv w:val="1"/>
      <w:marLeft w:val="0"/>
      <w:marRight w:val="0"/>
      <w:marTop w:val="0"/>
      <w:marBottom w:val="0"/>
      <w:divBdr>
        <w:top w:val="none" w:sz="0" w:space="0" w:color="auto"/>
        <w:left w:val="none" w:sz="0" w:space="0" w:color="auto"/>
        <w:bottom w:val="none" w:sz="0" w:space="0" w:color="auto"/>
        <w:right w:val="none" w:sz="0" w:space="0" w:color="auto"/>
      </w:divBdr>
    </w:div>
    <w:div w:id="1845978234">
      <w:bodyDiv w:val="1"/>
      <w:marLeft w:val="0"/>
      <w:marRight w:val="0"/>
      <w:marTop w:val="0"/>
      <w:marBottom w:val="0"/>
      <w:divBdr>
        <w:top w:val="none" w:sz="0" w:space="0" w:color="auto"/>
        <w:left w:val="none" w:sz="0" w:space="0" w:color="auto"/>
        <w:bottom w:val="none" w:sz="0" w:space="0" w:color="auto"/>
        <w:right w:val="none" w:sz="0" w:space="0" w:color="auto"/>
      </w:divBdr>
    </w:div>
    <w:div w:id="1858998826">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3033377">
      <w:bodyDiv w:val="1"/>
      <w:marLeft w:val="0"/>
      <w:marRight w:val="0"/>
      <w:marTop w:val="0"/>
      <w:marBottom w:val="0"/>
      <w:divBdr>
        <w:top w:val="none" w:sz="0" w:space="0" w:color="auto"/>
        <w:left w:val="none" w:sz="0" w:space="0" w:color="auto"/>
        <w:bottom w:val="none" w:sz="0" w:space="0" w:color="auto"/>
        <w:right w:val="none" w:sz="0" w:space="0" w:color="auto"/>
      </w:divBdr>
    </w:div>
    <w:div w:id="1895964677">
      <w:bodyDiv w:val="1"/>
      <w:marLeft w:val="0"/>
      <w:marRight w:val="0"/>
      <w:marTop w:val="0"/>
      <w:marBottom w:val="0"/>
      <w:divBdr>
        <w:top w:val="none" w:sz="0" w:space="0" w:color="auto"/>
        <w:left w:val="none" w:sz="0" w:space="0" w:color="auto"/>
        <w:bottom w:val="none" w:sz="0" w:space="0" w:color="auto"/>
        <w:right w:val="none" w:sz="0" w:space="0" w:color="auto"/>
      </w:divBdr>
    </w:div>
    <w:div w:id="1906602013">
      <w:bodyDiv w:val="1"/>
      <w:marLeft w:val="0"/>
      <w:marRight w:val="0"/>
      <w:marTop w:val="0"/>
      <w:marBottom w:val="0"/>
      <w:divBdr>
        <w:top w:val="none" w:sz="0" w:space="0" w:color="auto"/>
        <w:left w:val="none" w:sz="0" w:space="0" w:color="auto"/>
        <w:bottom w:val="none" w:sz="0" w:space="0" w:color="auto"/>
        <w:right w:val="none" w:sz="0" w:space="0" w:color="auto"/>
      </w:divBdr>
    </w:div>
    <w:div w:id="1914661067">
      <w:bodyDiv w:val="1"/>
      <w:marLeft w:val="0"/>
      <w:marRight w:val="0"/>
      <w:marTop w:val="0"/>
      <w:marBottom w:val="0"/>
      <w:divBdr>
        <w:top w:val="none" w:sz="0" w:space="0" w:color="auto"/>
        <w:left w:val="none" w:sz="0" w:space="0" w:color="auto"/>
        <w:bottom w:val="none" w:sz="0" w:space="0" w:color="auto"/>
        <w:right w:val="none" w:sz="0" w:space="0" w:color="auto"/>
      </w:divBdr>
    </w:div>
    <w:div w:id="1949702251">
      <w:bodyDiv w:val="1"/>
      <w:marLeft w:val="0"/>
      <w:marRight w:val="0"/>
      <w:marTop w:val="0"/>
      <w:marBottom w:val="0"/>
      <w:divBdr>
        <w:top w:val="none" w:sz="0" w:space="0" w:color="auto"/>
        <w:left w:val="none" w:sz="0" w:space="0" w:color="auto"/>
        <w:bottom w:val="none" w:sz="0" w:space="0" w:color="auto"/>
        <w:right w:val="none" w:sz="0" w:space="0" w:color="auto"/>
      </w:divBdr>
    </w:div>
    <w:div w:id="1963223479">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1980455828">
      <w:bodyDiv w:val="1"/>
      <w:marLeft w:val="0"/>
      <w:marRight w:val="0"/>
      <w:marTop w:val="0"/>
      <w:marBottom w:val="0"/>
      <w:divBdr>
        <w:top w:val="none" w:sz="0" w:space="0" w:color="auto"/>
        <w:left w:val="none" w:sz="0" w:space="0" w:color="auto"/>
        <w:bottom w:val="none" w:sz="0" w:space="0" w:color="auto"/>
        <w:right w:val="none" w:sz="0" w:space="0" w:color="auto"/>
      </w:divBdr>
    </w:div>
    <w:div w:id="2007201307">
      <w:bodyDiv w:val="1"/>
      <w:marLeft w:val="0"/>
      <w:marRight w:val="0"/>
      <w:marTop w:val="0"/>
      <w:marBottom w:val="0"/>
      <w:divBdr>
        <w:top w:val="none" w:sz="0" w:space="0" w:color="auto"/>
        <w:left w:val="none" w:sz="0" w:space="0" w:color="auto"/>
        <w:bottom w:val="none" w:sz="0" w:space="0" w:color="auto"/>
        <w:right w:val="none" w:sz="0" w:space="0" w:color="auto"/>
      </w:divBdr>
    </w:div>
    <w:div w:id="2017879240">
      <w:bodyDiv w:val="1"/>
      <w:marLeft w:val="0"/>
      <w:marRight w:val="0"/>
      <w:marTop w:val="0"/>
      <w:marBottom w:val="0"/>
      <w:divBdr>
        <w:top w:val="none" w:sz="0" w:space="0" w:color="auto"/>
        <w:left w:val="none" w:sz="0" w:space="0" w:color="auto"/>
        <w:bottom w:val="none" w:sz="0" w:space="0" w:color="auto"/>
        <w:right w:val="none" w:sz="0" w:space="0" w:color="auto"/>
      </w:divBdr>
    </w:div>
    <w:div w:id="202023405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0253191">
      <w:bodyDiv w:val="1"/>
      <w:marLeft w:val="0"/>
      <w:marRight w:val="0"/>
      <w:marTop w:val="0"/>
      <w:marBottom w:val="0"/>
      <w:divBdr>
        <w:top w:val="none" w:sz="0" w:space="0" w:color="auto"/>
        <w:left w:val="none" w:sz="0" w:space="0" w:color="auto"/>
        <w:bottom w:val="none" w:sz="0" w:space="0" w:color="auto"/>
        <w:right w:val="none" w:sz="0" w:space="0" w:color="auto"/>
      </w:divBdr>
    </w:div>
    <w:div w:id="2034765567">
      <w:bodyDiv w:val="1"/>
      <w:marLeft w:val="0"/>
      <w:marRight w:val="0"/>
      <w:marTop w:val="0"/>
      <w:marBottom w:val="0"/>
      <w:divBdr>
        <w:top w:val="none" w:sz="0" w:space="0" w:color="auto"/>
        <w:left w:val="none" w:sz="0" w:space="0" w:color="auto"/>
        <w:bottom w:val="none" w:sz="0" w:space="0" w:color="auto"/>
        <w:right w:val="none" w:sz="0" w:space="0" w:color="auto"/>
      </w:divBdr>
    </w:div>
    <w:div w:id="2035224151">
      <w:bodyDiv w:val="1"/>
      <w:marLeft w:val="0"/>
      <w:marRight w:val="0"/>
      <w:marTop w:val="0"/>
      <w:marBottom w:val="0"/>
      <w:divBdr>
        <w:top w:val="none" w:sz="0" w:space="0" w:color="auto"/>
        <w:left w:val="none" w:sz="0" w:space="0" w:color="auto"/>
        <w:bottom w:val="none" w:sz="0" w:space="0" w:color="auto"/>
        <w:right w:val="none" w:sz="0" w:space="0" w:color="auto"/>
      </w:divBdr>
    </w:div>
    <w:div w:id="2035418131">
      <w:bodyDiv w:val="1"/>
      <w:marLeft w:val="0"/>
      <w:marRight w:val="0"/>
      <w:marTop w:val="0"/>
      <w:marBottom w:val="0"/>
      <w:divBdr>
        <w:top w:val="none" w:sz="0" w:space="0" w:color="auto"/>
        <w:left w:val="none" w:sz="0" w:space="0" w:color="auto"/>
        <w:bottom w:val="none" w:sz="0" w:space="0" w:color="auto"/>
        <w:right w:val="none" w:sz="0" w:space="0" w:color="auto"/>
      </w:divBdr>
    </w:div>
    <w:div w:id="2045253367">
      <w:bodyDiv w:val="1"/>
      <w:marLeft w:val="0"/>
      <w:marRight w:val="0"/>
      <w:marTop w:val="0"/>
      <w:marBottom w:val="0"/>
      <w:divBdr>
        <w:top w:val="none" w:sz="0" w:space="0" w:color="auto"/>
        <w:left w:val="none" w:sz="0" w:space="0" w:color="auto"/>
        <w:bottom w:val="none" w:sz="0" w:space="0" w:color="auto"/>
        <w:right w:val="none" w:sz="0" w:space="0" w:color="auto"/>
      </w:divBdr>
    </w:div>
    <w:div w:id="2048480834">
      <w:bodyDiv w:val="1"/>
      <w:marLeft w:val="0"/>
      <w:marRight w:val="0"/>
      <w:marTop w:val="0"/>
      <w:marBottom w:val="0"/>
      <w:divBdr>
        <w:top w:val="none" w:sz="0" w:space="0" w:color="auto"/>
        <w:left w:val="none" w:sz="0" w:space="0" w:color="auto"/>
        <w:bottom w:val="none" w:sz="0" w:space="0" w:color="auto"/>
        <w:right w:val="none" w:sz="0" w:space="0" w:color="auto"/>
      </w:divBdr>
    </w:div>
    <w:div w:id="2052218200">
      <w:bodyDiv w:val="1"/>
      <w:marLeft w:val="0"/>
      <w:marRight w:val="0"/>
      <w:marTop w:val="0"/>
      <w:marBottom w:val="0"/>
      <w:divBdr>
        <w:top w:val="none" w:sz="0" w:space="0" w:color="auto"/>
        <w:left w:val="none" w:sz="0" w:space="0" w:color="auto"/>
        <w:bottom w:val="none" w:sz="0" w:space="0" w:color="auto"/>
        <w:right w:val="none" w:sz="0" w:space="0" w:color="auto"/>
      </w:divBdr>
    </w:div>
    <w:div w:id="206956755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3889098">
      <w:bodyDiv w:val="1"/>
      <w:marLeft w:val="0"/>
      <w:marRight w:val="0"/>
      <w:marTop w:val="0"/>
      <w:marBottom w:val="0"/>
      <w:divBdr>
        <w:top w:val="none" w:sz="0" w:space="0" w:color="auto"/>
        <w:left w:val="none" w:sz="0" w:space="0" w:color="auto"/>
        <w:bottom w:val="none" w:sz="0" w:space="0" w:color="auto"/>
        <w:right w:val="none" w:sz="0" w:space="0" w:color="auto"/>
      </w:divBdr>
    </w:div>
    <w:div w:id="2082285790">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1753464">
      <w:bodyDiv w:val="1"/>
      <w:marLeft w:val="0"/>
      <w:marRight w:val="0"/>
      <w:marTop w:val="0"/>
      <w:marBottom w:val="0"/>
      <w:divBdr>
        <w:top w:val="none" w:sz="0" w:space="0" w:color="auto"/>
        <w:left w:val="none" w:sz="0" w:space="0" w:color="auto"/>
        <w:bottom w:val="none" w:sz="0" w:space="0" w:color="auto"/>
        <w:right w:val="none" w:sz="0" w:space="0" w:color="auto"/>
      </w:divBdr>
    </w:div>
    <w:div w:id="2122067200">
      <w:bodyDiv w:val="1"/>
      <w:marLeft w:val="0"/>
      <w:marRight w:val="0"/>
      <w:marTop w:val="0"/>
      <w:marBottom w:val="0"/>
      <w:divBdr>
        <w:top w:val="none" w:sz="0" w:space="0" w:color="auto"/>
        <w:left w:val="none" w:sz="0" w:space="0" w:color="auto"/>
        <w:bottom w:val="none" w:sz="0" w:space="0" w:color="auto"/>
        <w:right w:val="none" w:sz="0" w:space="0" w:color="auto"/>
      </w:divBdr>
    </w:div>
    <w:div w:id="2134327934">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527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0CA817-B39F-4F20-8061-7D9C3AC8A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4452</Words>
  <Characters>24492</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28887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2025-01-27T14:53:00Z</cp:lastPrinted>
  <dcterms:created xsi:type="dcterms:W3CDTF">2025-01-30T13:09:00Z</dcterms:created>
  <dcterms:modified xsi:type="dcterms:W3CDTF">2025-01-30T13:13:00Z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