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8665B5" w14:textId="5C317D62" w:rsidR="002C3A29" w:rsidRPr="00E90423" w:rsidRDefault="00870B36" w:rsidP="00F17BF4">
      <w:pPr>
        <w:jc w:val="right"/>
        <w:rPr>
          <w:rFonts w:ascii="Calibri" w:hAnsi="Calibri"/>
        </w:rPr>
      </w:pPr>
      <w:r>
        <w:rPr>
          <w:noProof/>
        </w:rPr>
        <w:drawing>
          <wp:anchor distT="0" distB="0" distL="114300" distR="114300" simplePos="0" relativeHeight="251658752" behindDoc="1" locked="0" layoutInCell="1" allowOverlap="1" wp14:anchorId="1C26E2AA" wp14:editId="64360DA7">
            <wp:simplePos x="0" y="0"/>
            <wp:positionH relativeFrom="page">
              <wp:posOffset>1647825</wp:posOffset>
            </wp:positionH>
            <wp:positionV relativeFrom="paragraph">
              <wp:posOffset>8890</wp:posOffset>
            </wp:positionV>
            <wp:extent cx="4219575" cy="118110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4219575"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977C293" w14:textId="5C1CE95D" w:rsidR="00870B36" w:rsidRDefault="00870B36" w:rsidP="00870B36">
      <w:pPr>
        <w:pStyle w:val="En-tte"/>
      </w:pPr>
    </w:p>
    <w:p w14:paraId="32706030" w14:textId="77777777" w:rsidR="00870B36" w:rsidRDefault="00870B36" w:rsidP="00870B36">
      <w:pPr>
        <w:pStyle w:val="En-tte"/>
      </w:pPr>
    </w:p>
    <w:p w14:paraId="0666937A" w14:textId="77777777" w:rsidR="00EB02C1" w:rsidRPr="006D3C84" w:rsidRDefault="00EB02C1" w:rsidP="00B16013">
      <w:pPr>
        <w:pStyle w:val="Titre8"/>
        <w:rPr>
          <w:rFonts w:ascii="Calibri" w:hAnsi="Calibri"/>
          <w:b/>
          <w:bCs/>
          <w:sz w:val="52"/>
          <w:szCs w:val="52"/>
        </w:rPr>
      </w:pPr>
    </w:p>
    <w:p w14:paraId="28345802" w14:textId="77777777" w:rsidR="00EB02C1" w:rsidRPr="006D3C84" w:rsidRDefault="00EB02C1" w:rsidP="00B16013">
      <w:pPr>
        <w:pStyle w:val="Titre8"/>
        <w:rPr>
          <w:rFonts w:ascii="Calibri" w:hAnsi="Calibri"/>
          <w:b/>
          <w:bCs/>
          <w:szCs w:val="24"/>
        </w:rPr>
      </w:pPr>
    </w:p>
    <w:p w14:paraId="7B211067" w14:textId="77777777" w:rsidR="00EB02C1" w:rsidRPr="006D3C84" w:rsidRDefault="00EB02C1" w:rsidP="00EB02C1">
      <w:pPr>
        <w:pStyle w:val="Titre8"/>
        <w:tabs>
          <w:tab w:val="left" w:pos="2565"/>
          <w:tab w:val="center" w:pos="4949"/>
        </w:tabs>
        <w:jc w:val="left"/>
        <w:rPr>
          <w:rFonts w:ascii="Calibri" w:hAnsi="Calibri"/>
          <w:b/>
          <w:bCs/>
          <w:sz w:val="52"/>
          <w:szCs w:val="52"/>
        </w:rPr>
      </w:pPr>
    </w:p>
    <w:p w14:paraId="3E7F2ACA" w14:textId="77777777" w:rsidR="00ED04BC" w:rsidRPr="006D3C84" w:rsidRDefault="00ED04BC" w:rsidP="00ED04BC">
      <w:pPr>
        <w:rPr>
          <w:rFonts w:ascii="Calibri" w:hAnsi="Calibri"/>
        </w:rPr>
      </w:pPr>
    </w:p>
    <w:p w14:paraId="2F996C76" w14:textId="77777777" w:rsidR="00B16013" w:rsidRPr="00F526BB" w:rsidRDefault="00EB02C1" w:rsidP="009A1691">
      <w:pPr>
        <w:pStyle w:val="Titre8"/>
        <w:tabs>
          <w:tab w:val="left" w:pos="2565"/>
          <w:tab w:val="center" w:pos="4677"/>
          <w:tab w:val="center" w:pos="4949"/>
          <w:tab w:val="left" w:pos="7995"/>
        </w:tabs>
        <w:rPr>
          <w:rFonts w:ascii="Century Gothic" w:hAnsi="Century Gothic"/>
          <w:b/>
          <w:bCs/>
          <w:noProof/>
          <w:sz w:val="52"/>
          <w:szCs w:val="52"/>
        </w:rPr>
      </w:pPr>
      <w:r w:rsidRPr="00F526BB">
        <w:rPr>
          <w:rFonts w:ascii="Century Gothic" w:hAnsi="Century Gothic"/>
          <w:b/>
          <w:bCs/>
          <w:sz w:val="52"/>
          <w:szCs w:val="52"/>
        </w:rPr>
        <w:t xml:space="preserve">Dossier </w:t>
      </w:r>
      <w:r w:rsidR="00B16013" w:rsidRPr="00F526BB">
        <w:rPr>
          <w:rFonts w:ascii="Century Gothic" w:hAnsi="Century Gothic"/>
          <w:b/>
          <w:bCs/>
          <w:sz w:val="52"/>
          <w:szCs w:val="52"/>
        </w:rPr>
        <w:t>d’Appel</w:t>
      </w:r>
    </w:p>
    <w:p w14:paraId="2BE2C5FB" w14:textId="77777777" w:rsidR="00B16013" w:rsidRPr="00F526BB" w:rsidRDefault="00471A87" w:rsidP="00B16013">
      <w:pPr>
        <w:pStyle w:val="Titre8"/>
        <w:rPr>
          <w:rFonts w:ascii="Century Gothic" w:hAnsi="Century Gothic"/>
          <w:b/>
          <w:bCs/>
          <w:noProof/>
          <w:sz w:val="72"/>
        </w:rPr>
      </w:pPr>
      <w:r w:rsidRPr="00F526BB">
        <w:rPr>
          <w:rFonts w:ascii="Century Gothic" w:hAnsi="Century Gothic"/>
          <w:b/>
          <w:bCs/>
          <w:i/>
          <w:iCs/>
          <w:sz w:val="48"/>
        </w:rPr>
        <w:t>D’Offres</w:t>
      </w:r>
    </w:p>
    <w:p w14:paraId="35D2033A" w14:textId="77777777" w:rsidR="00B16013" w:rsidRPr="00F526BB" w:rsidRDefault="00520FE7" w:rsidP="00B16013">
      <w:pPr>
        <w:jc w:val="center"/>
        <w:rPr>
          <w:rFonts w:ascii="Century Gothic" w:hAnsi="Century Gothic"/>
          <w:b/>
          <w:bCs/>
          <w:i/>
          <w:iCs/>
          <w:sz w:val="64"/>
        </w:rPr>
      </w:pPr>
      <w:r w:rsidRPr="00F526BB">
        <w:rPr>
          <w:rFonts w:ascii="Century Gothic" w:hAnsi="Century Gothic"/>
          <w:b/>
          <w:bCs/>
          <w:i/>
          <w:iCs/>
          <w:sz w:val="64"/>
        </w:rPr>
        <w:t>Ouvert</w:t>
      </w:r>
      <w:r w:rsidR="00B16013" w:rsidRPr="00F526BB">
        <w:rPr>
          <w:rFonts w:ascii="Century Gothic" w:hAnsi="Century Gothic"/>
          <w:b/>
          <w:bCs/>
          <w:i/>
          <w:iCs/>
          <w:sz w:val="64"/>
        </w:rPr>
        <w:t xml:space="preserve"> sur offres de prix</w:t>
      </w:r>
    </w:p>
    <w:p w14:paraId="54D2A821" w14:textId="75D3BBA9" w:rsidR="00B16013" w:rsidRPr="00F526BB" w:rsidRDefault="00B16013" w:rsidP="00BC0EBA">
      <w:pPr>
        <w:jc w:val="center"/>
        <w:rPr>
          <w:rFonts w:ascii="Century Gothic" w:hAnsi="Century Gothic"/>
          <w:b/>
          <w:sz w:val="44"/>
          <w:szCs w:val="44"/>
        </w:rPr>
      </w:pPr>
      <w:r w:rsidRPr="00F526BB">
        <w:rPr>
          <w:rFonts w:ascii="Century Gothic" w:hAnsi="Century Gothic"/>
          <w:b/>
          <w:sz w:val="44"/>
          <w:szCs w:val="44"/>
        </w:rPr>
        <w:t>N°</w:t>
      </w:r>
      <w:r w:rsidR="00791CA2" w:rsidRPr="00F526BB">
        <w:rPr>
          <w:rFonts w:ascii="Century Gothic" w:hAnsi="Century Gothic"/>
          <w:b/>
          <w:sz w:val="44"/>
          <w:szCs w:val="44"/>
        </w:rPr>
        <w:t xml:space="preserve"> </w:t>
      </w:r>
      <w:r w:rsidR="0019699B">
        <w:rPr>
          <w:rFonts w:ascii="Century Gothic" w:hAnsi="Century Gothic"/>
          <w:b/>
          <w:sz w:val="44"/>
          <w:szCs w:val="44"/>
        </w:rPr>
        <w:t>98</w:t>
      </w:r>
      <w:r w:rsidR="009A1691" w:rsidRPr="00F526BB">
        <w:rPr>
          <w:rFonts w:ascii="Century Gothic" w:hAnsi="Century Gothic"/>
          <w:b/>
          <w:sz w:val="44"/>
          <w:szCs w:val="44"/>
        </w:rPr>
        <w:t xml:space="preserve"> </w:t>
      </w:r>
      <w:r w:rsidRPr="00F526BB">
        <w:rPr>
          <w:rFonts w:ascii="Century Gothic" w:hAnsi="Century Gothic"/>
          <w:b/>
          <w:sz w:val="44"/>
          <w:szCs w:val="44"/>
        </w:rPr>
        <w:t xml:space="preserve">/ </w:t>
      </w:r>
      <w:r w:rsidR="007A5758" w:rsidRPr="00823AA4">
        <w:rPr>
          <w:rFonts w:ascii="Century Gothic" w:hAnsi="Century Gothic"/>
          <w:b/>
          <w:sz w:val="44"/>
          <w:szCs w:val="44"/>
        </w:rPr>
        <w:t>20</w:t>
      </w:r>
      <w:r w:rsidR="00E41DAE" w:rsidRPr="00823AA4">
        <w:rPr>
          <w:rFonts w:ascii="Century Gothic" w:hAnsi="Century Gothic"/>
          <w:b/>
          <w:sz w:val="44"/>
          <w:szCs w:val="44"/>
        </w:rPr>
        <w:t>23</w:t>
      </w:r>
    </w:p>
    <w:p w14:paraId="3088CE95" w14:textId="77777777" w:rsidR="00B16013" w:rsidRPr="00F526BB" w:rsidRDefault="00B16013" w:rsidP="00B16013">
      <w:pPr>
        <w:jc w:val="both"/>
        <w:rPr>
          <w:rFonts w:ascii="Century Gothic" w:hAnsi="Century Gothic"/>
          <w:b/>
          <w:sz w:val="22"/>
          <w:szCs w:val="22"/>
        </w:rPr>
      </w:pPr>
    </w:p>
    <w:p w14:paraId="0B6A06BE" w14:textId="77777777" w:rsidR="00CA313E" w:rsidRPr="00F526BB" w:rsidRDefault="00CA313E" w:rsidP="00B16013">
      <w:pPr>
        <w:jc w:val="both"/>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446"/>
      </w:tblGrid>
      <w:tr w:rsidR="00B16013" w:rsidRPr="00F526BB" w14:paraId="475040EB" w14:textId="77777777" w:rsidTr="0021018C">
        <w:trPr>
          <w:cantSplit/>
          <w:jc w:val="center"/>
        </w:trPr>
        <w:tc>
          <w:tcPr>
            <w:tcW w:w="8446" w:type="dxa"/>
          </w:tcPr>
          <w:p w14:paraId="7D916DFA" w14:textId="77777777" w:rsidR="00B16013" w:rsidRPr="00F526BB" w:rsidRDefault="00B16013" w:rsidP="00C64B12">
            <w:pPr>
              <w:pStyle w:val="BodyText21"/>
              <w:numPr>
                <w:ilvl w:val="12"/>
                <w:numId w:val="0"/>
              </w:numPr>
              <w:jc w:val="both"/>
              <w:rPr>
                <w:rFonts w:ascii="Century Gothic" w:hAnsi="Century Gothic"/>
                <w:bCs/>
                <w:i/>
                <w:iCs/>
                <w:sz w:val="22"/>
                <w:szCs w:val="22"/>
                <w:u w:val="single"/>
              </w:rPr>
            </w:pPr>
          </w:p>
          <w:p w14:paraId="4F35108C" w14:textId="77777777" w:rsidR="00D80F74" w:rsidRPr="00F526BB" w:rsidRDefault="0058274D" w:rsidP="0058274D">
            <w:pPr>
              <w:pStyle w:val="Corpsdetexte2"/>
              <w:jc w:val="center"/>
              <w:rPr>
                <w:rFonts w:ascii="Century Gothic" w:hAnsi="Century Gothic"/>
                <w:b/>
                <w:bCs/>
                <w:i/>
                <w:iCs/>
                <w:sz w:val="32"/>
                <w:szCs w:val="32"/>
              </w:rPr>
            </w:pPr>
            <w:r w:rsidRPr="00F526BB">
              <w:rPr>
                <w:rFonts w:ascii="Century Gothic" w:hAnsi="Century Gothic"/>
                <w:b/>
                <w:bCs/>
                <w:i/>
                <w:iCs/>
                <w:sz w:val="32"/>
                <w:szCs w:val="32"/>
              </w:rPr>
              <w:t xml:space="preserve">Financement : </w:t>
            </w:r>
          </w:p>
          <w:p w14:paraId="41C8A719" w14:textId="77777777" w:rsidR="0058274D" w:rsidRPr="00F526BB" w:rsidRDefault="0058274D" w:rsidP="00F132BC">
            <w:pPr>
              <w:pStyle w:val="Corpsdetexte2"/>
              <w:jc w:val="center"/>
              <w:rPr>
                <w:rFonts w:ascii="Century Gothic" w:hAnsi="Century Gothic"/>
                <w:b/>
                <w:bCs/>
                <w:i/>
                <w:iCs/>
                <w:sz w:val="32"/>
                <w:szCs w:val="32"/>
              </w:rPr>
            </w:pPr>
            <w:r w:rsidRPr="00F526BB">
              <w:rPr>
                <w:rFonts w:ascii="Century Gothic" w:hAnsi="Century Gothic"/>
                <w:b/>
                <w:bCs/>
                <w:i/>
                <w:iCs/>
                <w:sz w:val="32"/>
                <w:szCs w:val="32"/>
              </w:rPr>
              <w:t xml:space="preserve">Projet </w:t>
            </w:r>
            <w:r w:rsidR="00D80F74" w:rsidRPr="00F526BB">
              <w:rPr>
                <w:rFonts w:ascii="Century Gothic" w:hAnsi="Century Gothic"/>
                <w:b/>
                <w:bCs/>
                <w:i/>
                <w:iCs/>
                <w:sz w:val="32"/>
                <w:szCs w:val="32"/>
              </w:rPr>
              <w:t>de l’</w:t>
            </w:r>
            <w:r w:rsidRPr="00F526BB">
              <w:rPr>
                <w:rFonts w:ascii="Century Gothic" w:hAnsi="Century Gothic"/>
                <w:b/>
                <w:bCs/>
                <w:i/>
                <w:iCs/>
                <w:sz w:val="32"/>
                <w:szCs w:val="32"/>
              </w:rPr>
              <w:t xml:space="preserve">OFPPT </w:t>
            </w:r>
            <w:r w:rsidR="00D80F74" w:rsidRPr="00F526BB">
              <w:rPr>
                <w:rFonts w:ascii="Century Gothic" w:hAnsi="Century Gothic"/>
                <w:b/>
                <w:bCs/>
                <w:i/>
                <w:iCs/>
                <w:sz w:val="32"/>
                <w:szCs w:val="32"/>
              </w:rPr>
              <w:t xml:space="preserve">et </w:t>
            </w:r>
            <w:r w:rsidRPr="00F526BB">
              <w:rPr>
                <w:rFonts w:ascii="Century Gothic" w:hAnsi="Century Gothic"/>
                <w:b/>
                <w:bCs/>
                <w:i/>
                <w:iCs/>
                <w:sz w:val="32"/>
                <w:szCs w:val="32"/>
              </w:rPr>
              <w:t xml:space="preserve">hors </w:t>
            </w:r>
            <w:r w:rsidR="00D80F74" w:rsidRPr="00F526BB">
              <w:rPr>
                <w:rFonts w:ascii="Century Gothic" w:hAnsi="Century Gothic"/>
                <w:b/>
                <w:bCs/>
                <w:i/>
                <w:iCs/>
                <w:sz w:val="32"/>
                <w:szCs w:val="32"/>
              </w:rPr>
              <w:t>C</w:t>
            </w:r>
            <w:r w:rsidRPr="00F526BB">
              <w:rPr>
                <w:rFonts w:ascii="Century Gothic" w:hAnsi="Century Gothic"/>
                <w:b/>
                <w:bCs/>
                <w:i/>
                <w:iCs/>
                <w:sz w:val="32"/>
                <w:szCs w:val="32"/>
              </w:rPr>
              <w:t>oopération</w:t>
            </w:r>
          </w:p>
          <w:p w14:paraId="49BF348F" w14:textId="77777777" w:rsidR="00B16013" w:rsidRPr="00F526BB" w:rsidRDefault="00B16013" w:rsidP="00C64B12">
            <w:pPr>
              <w:pStyle w:val="BodyText21"/>
              <w:numPr>
                <w:ilvl w:val="12"/>
                <w:numId w:val="0"/>
              </w:numPr>
              <w:jc w:val="both"/>
              <w:rPr>
                <w:rFonts w:ascii="Century Gothic" w:hAnsi="Century Gothic"/>
                <w:bCs/>
                <w:sz w:val="22"/>
                <w:szCs w:val="22"/>
              </w:rPr>
            </w:pPr>
          </w:p>
        </w:tc>
      </w:tr>
    </w:tbl>
    <w:p w14:paraId="6CD75195" w14:textId="77777777" w:rsidR="00B16013" w:rsidRPr="00F526BB" w:rsidRDefault="00B16013" w:rsidP="00B16013">
      <w:pPr>
        <w:jc w:val="both"/>
        <w:rPr>
          <w:rFonts w:ascii="Century Gothic" w:hAnsi="Century Gothic"/>
        </w:rPr>
      </w:pPr>
    </w:p>
    <w:p w14:paraId="1B61B5A5" w14:textId="77777777" w:rsidR="00CA313E" w:rsidRPr="00F526BB" w:rsidRDefault="00CA313E" w:rsidP="00B16013">
      <w:pPr>
        <w:jc w:val="both"/>
        <w:rPr>
          <w:rFonts w:ascii="Century Gothic" w:hAnsi="Century Gothic"/>
        </w:rPr>
      </w:pPr>
    </w:p>
    <w:tbl>
      <w:tblPr>
        <w:tblW w:w="919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95"/>
      </w:tblGrid>
      <w:tr w:rsidR="00B16013" w:rsidRPr="00F526BB" w14:paraId="3A5E245C" w14:textId="77777777" w:rsidTr="00CA1404">
        <w:trPr>
          <w:trHeight w:val="1965"/>
          <w:jc w:val="center"/>
        </w:trPr>
        <w:tc>
          <w:tcPr>
            <w:tcW w:w="9195" w:type="dxa"/>
            <w:tcBorders>
              <w:bottom w:val="single" w:sz="4" w:space="0" w:color="auto"/>
            </w:tcBorders>
          </w:tcPr>
          <w:p w14:paraId="0E823FCE" w14:textId="77777777" w:rsidR="00B16013" w:rsidRPr="00E7036E" w:rsidRDefault="00B16013" w:rsidP="00C64B12">
            <w:pPr>
              <w:rPr>
                <w:rFonts w:ascii="Century Gothic" w:hAnsi="Century Gothic"/>
                <w:sz w:val="28"/>
                <w:szCs w:val="28"/>
              </w:rPr>
            </w:pPr>
          </w:p>
          <w:p w14:paraId="35D6728A" w14:textId="32D795C1" w:rsidR="00F736FA" w:rsidRPr="00E7036E" w:rsidRDefault="00B16013" w:rsidP="00CC7E59">
            <w:pPr>
              <w:pStyle w:val="Corpsdetexte"/>
              <w:jc w:val="center"/>
              <w:rPr>
                <w:rFonts w:ascii="Century Gothic" w:hAnsi="Century Gothic"/>
                <w:snapToGrid/>
                <w:sz w:val="32"/>
                <w:szCs w:val="40"/>
              </w:rPr>
            </w:pPr>
            <w:r w:rsidRPr="00E7036E">
              <w:rPr>
                <w:rFonts w:ascii="Century Gothic" w:hAnsi="Century Gothic"/>
                <w:b/>
                <w:bCs/>
                <w:snapToGrid/>
                <w:sz w:val="32"/>
                <w:szCs w:val="40"/>
                <w:u w:val="single"/>
              </w:rPr>
              <w:t>Objet :</w:t>
            </w:r>
            <w:r w:rsidRPr="00E7036E">
              <w:rPr>
                <w:rFonts w:ascii="Century Gothic" w:hAnsi="Century Gothic"/>
                <w:b/>
                <w:bCs/>
                <w:snapToGrid/>
                <w:sz w:val="32"/>
                <w:szCs w:val="40"/>
              </w:rPr>
              <w:t xml:space="preserve"> </w:t>
            </w:r>
            <w:r w:rsidR="000641AF" w:rsidRPr="00E7036E">
              <w:rPr>
                <w:rFonts w:ascii="Century Gothic" w:hAnsi="Century Gothic"/>
                <w:snapToGrid/>
                <w:sz w:val="32"/>
                <w:szCs w:val="40"/>
              </w:rPr>
              <w:t>Passation d’un marché cadre pour l</w:t>
            </w:r>
            <w:r w:rsidR="000B1D41" w:rsidRPr="00E7036E">
              <w:rPr>
                <w:rFonts w:ascii="Century Gothic" w:hAnsi="Century Gothic"/>
                <w:snapToGrid/>
                <w:sz w:val="32"/>
                <w:szCs w:val="40"/>
              </w:rPr>
              <w:t>a</w:t>
            </w:r>
            <w:r w:rsidR="000641AF" w:rsidRPr="00E7036E">
              <w:rPr>
                <w:rFonts w:ascii="Century Gothic" w:hAnsi="Century Gothic"/>
                <w:snapToGrid/>
                <w:sz w:val="32"/>
                <w:szCs w:val="40"/>
              </w:rPr>
              <w:t xml:space="preserve"> réalisation de prestations d’assistance et de contrôle technique des équipem</w:t>
            </w:r>
            <w:r w:rsidR="001C2480" w:rsidRPr="00E7036E">
              <w:rPr>
                <w:rFonts w:ascii="Century Gothic" w:hAnsi="Century Gothic"/>
                <w:snapToGrid/>
                <w:sz w:val="32"/>
                <w:szCs w:val="40"/>
              </w:rPr>
              <w:t xml:space="preserve">ents et </w:t>
            </w:r>
            <w:r w:rsidR="00823AA4" w:rsidRPr="00E7036E">
              <w:rPr>
                <w:rFonts w:ascii="Century Gothic" w:hAnsi="Century Gothic"/>
                <w:snapToGrid/>
                <w:sz w:val="32"/>
                <w:szCs w:val="40"/>
              </w:rPr>
              <w:t>fournitures :</w:t>
            </w:r>
          </w:p>
          <w:p w14:paraId="7EF4F484" w14:textId="77777777" w:rsidR="00ED3124" w:rsidRPr="00E7036E" w:rsidRDefault="00ED3124" w:rsidP="00CC7E59">
            <w:pPr>
              <w:pStyle w:val="Corpsdetexte"/>
              <w:jc w:val="center"/>
              <w:rPr>
                <w:rFonts w:ascii="Century Gothic" w:hAnsi="Century Gothic"/>
                <w:snapToGrid/>
                <w:sz w:val="20"/>
                <w:szCs w:val="24"/>
              </w:rPr>
            </w:pPr>
          </w:p>
          <w:p w14:paraId="6D4E2897" w14:textId="43A5DAB0" w:rsidR="00BF4F42" w:rsidRPr="00E7036E" w:rsidRDefault="00BF4F42" w:rsidP="00E90351">
            <w:pPr>
              <w:pStyle w:val="Corpsdetexte"/>
              <w:numPr>
                <w:ilvl w:val="0"/>
                <w:numId w:val="25"/>
              </w:numPr>
              <w:jc w:val="both"/>
              <w:rPr>
                <w:rFonts w:ascii="Century Gothic" w:hAnsi="Century Gothic"/>
                <w:snapToGrid/>
                <w:szCs w:val="36"/>
              </w:rPr>
            </w:pPr>
            <w:r w:rsidRPr="00E7036E">
              <w:rPr>
                <w:rFonts w:ascii="Century Gothic" w:hAnsi="Century Gothic"/>
                <w:b/>
                <w:bCs/>
                <w:snapToGrid/>
                <w:szCs w:val="36"/>
              </w:rPr>
              <w:t xml:space="preserve">Lot </w:t>
            </w:r>
            <w:r w:rsidR="00E7036E" w:rsidRPr="00E7036E">
              <w:rPr>
                <w:rFonts w:ascii="Century Gothic" w:hAnsi="Century Gothic"/>
                <w:b/>
                <w:bCs/>
                <w:snapToGrid/>
                <w:szCs w:val="36"/>
              </w:rPr>
              <w:t>unique</w:t>
            </w:r>
            <w:r w:rsidRPr="00E7036E">
              <w:rPr>
                <w:rFonts w:ascii="Century Gothic" w:hAnsi="Century Gothic"/>
                <w:snapToGrid/>
                <w:szCs w:val="36"/>
              </w:rPr>
              <w:t xml:space="preserve"> : </w:t>
            </w:r>
            <w:r w:rsidR="00C630CC" w:rsidRPr="00C630CC">
              <w:rPr>
                <w:rFonts w:ascii="Century Gothic" w:hAnsi="Century Gothic"/>
                <w:snapToGrid/>
                <w:szCs w:val="36"/>
              </w:rPr>
              <w:t>Mission d’assistance technique pour la vérification de la conformité technique pour les Cités des métiers et des compétences.</w:t>
            </w:r>
          </w:p>
          <w:p w14:paraId="65EC6EA9" w14:textId="77777777" w:rsidR="00CA1404" w:rsidRPr="00E7036E" w:rsidRDefault="00CA1404" w:rsidP="00793873">
            <w:pPr>
              <w:pStyle w:val="Corpsdetexte"/>
              <w:ind w:left="720"/>
              <w:jc w:val="both"/>
              <w:rPr>
                <w:rFonts w:ascii="Century Gothic" w:hAnsi="Century Gothic"/>
                <w:szCs w:val="28"/>
              </w:rPr>
            </w:pPr>
          </w:p>
        </w:tc>
      </w:tr>
    </w:tbl>
    <w:p w14:paraId="48A5A487" w14:textId="77777777" w:rsidR="00B16013" w:rsidRPr="00F526BB" w:rsidRDefault="00B16013" w:rsidP="00B2454D">
      <w:pPr>
        <w:pStyle w:val="Normalcentr"/>
        <w:ind w:left="0"/>
        <w:jc w:val="left"/>
        <w:rPr>
          <w:rFonts w:ascii="Century Gothic" w:hAnsi="Century Gothic"/>
          <w:sz w:val="22"/>
          <w:szCs w:val="22"/>
        </w:rPr>
      </w:pPr>
    </w:p>
    <w:p w14:paraId="15A5B759" w14:textId="77777777" w:rsidR="008602F6" w:rsidRPr="00F526BB" w:rsidRDefault="008602F6" w:rsidP="00301F46">
      <w:pPr>
        <w:pStyle w:val="Normalcentr"/>
        <w:ind w:left="0"/>
        <w:rPr>
          <w:rFonts w:ascii="Century Gothic" w:hAnsi="Century Gothic"/>
          <w:sz w:val="22"/>
          <w:szCs w:val="22"/>
        </w:rPr>
      </w:pPr>
    </w:p>
    <w:p w14:paraId="11777ED1" w14:textId="77777777" w:rsidR="008602F6" w:rsidRPr="00F526BB" w:rsidRDefault="008602F6" w:rsidP="00301F46">
      <w:pPr>
        <w:pStyle w:val="Normalcentr"/>
        <w:ind w:left="0"/>
        <w:rPr>
          <w:rFonts w:ascii="Century Gothic" w:hAnsi="Century Gothic"/>
          <w:sz w:val="22"/>
          <w:szCs w:val="22"/>
        </w:rPr>
      </w:pPr>
    </w:p>
    <w:p w14:paraId="3048D538" w14:textId="77777777" w:rsidR="008602F6" w:rsidRPr="00F526BB" w:rsidRDefault="008602F6" w:rsidP="00301F46">
      <w:pPr>
        <w:pStyle w:val="Normalcentr"/>
        <w:ind w:left="0"/>
        <w:rPr>
          <w:rFonts w:ascii="Century Gothic" w:hAnsi="Century Gothic"/>
          <w:sz w:val="22"/>
          <w:szCs w:val="22"/>
        </w:rPr>
      </w:pPr>
    </w:p>
    <w:p w14:paraId="75288F25" w14:textId="2CE66458" w:rsidR="000641AF" w:rsidRDefault="000641AF" w:rsidP="00301F46">
      <w:pPr>
        <w:pStyle w:val="Normalcentr"/>
        <w:ind w:left="0"/>
        <w:rPr>
          <w:rFonts w:ascii="Century Gothic" w:hAnsi="Century Gothic"/>
          <w:sz w:val="22"/>
          <w:szCs w:val="22"/>
        </w:rPr>
      </w:pPr>
    </w:p>
    <w:p w14:paraId="1DA44CCD" w14:textId="1283C08A" w:rsidR="00E7036E" w:rsidRDefault="00E7036E" w:rsidP="00301F46">
      <w:pPr>
        <w:pStyle w:val="Normalcentr"/>
        <w:ind w:left="0"/>
        <w:rPr>
          <w:rFonts w:ascii="Century Gothic" w:hAnsi="Century Gothic"/>
          <w:sz w:val="22"/>
          <w:szCs w:val="22"/>
        </w:rPr>
      </w:pPr>
    </w:p>
    <w:p w14:paraId="637E31CB" w14:textId="741BF360" w:rsidR="00E7036E" w:rsidRDefault="00E7036E" w:rsidP="00301F46">
      <w:pPr>
        <w:pStyle w:val="Normalcentr"/>
        <w:ind w:left="0"/>
        <w:rPr>
          <w:rFonts w:ascii="Century Gothic" w:hAnsi="Century Gothic"/>
          <w:sz w:val="22"/>
          <w:szCs w:val="22"/>
        </w:rPr>
      </w:pPr>
    </w:p>
    <w:p w14:paraId="6F549C10" w14:textId="1E1BAFFB" w:rsidR="00E7036E" w:rsidRDefault="00E7036E" w:rsidP="00301F46">
      <w:pPr>
        <w:pStyle w:val="Normalcentr"/>
        <w:ind w:left="0"/>
        <w:rPr>
          <w:rFonts w:ascii="Century Gothic" w:hAnsi="Century Gothic"/>
          <w:sz w:val="22"/>
          <w:szCs w:val="22"/>
        </w:rPr>
      </w:pPr>
    </w:p>
    <w:p w14:paraId="273AFE09" w14:textId="4B2D3F69" w:rsidR="00E7036E" w:rsidRDefault="00E7036E" w:rsidP="00301F46">
      <w:pPr>
        <w:pStyle w:val="Normalcentr"/>
        <w:ind w:left="0"/>
        <w:rPr>
          <w:rFonts w:ascii="Century Gothic" w:hAnsi="Century Gothic"/>
          <w:sz w:val="22"/>
          <w:szCs w:val="22"/>
        </w:rPr>
      </w:pPr>
    </w:p>
    <w:p w14:paraId="21E67397" w14:textId="5001D0CA" w:rsidR="00E7036E" w:rsidRDefault="00E7036E" w:rsidP="00301F46">
      <w:pPr>
        <w:pStyle w:val="Normalcentr"/>
        <w:ind w:left="0"/>
        <w:rPr>
          <w:rFonts w:ascii="Century Gothic" w:hAnsi="Century Gothic"/>
          <w:sz w:val="22"/>
          <w:szCs w:val="22"/>
        </w:rPr>
      </w:pPr>
    </w:p>
    <w:p w14:paraId="70B3B91C" w14:textId="784BAC42" w:rsidR="00870B36" w:rsidRDefault="00870B36" w:rsidP="00301F46">
      <w:pPr>
        <w:pStyle w:val="Normalcentr"/>
        <w:ind w:left="0"/>
        <w:rPr>
          <w:rFonts w:ascii="Century Gothic" w:hAnsi="Century Gothic"/>
          <w:sz w:val="22"/>
          <w:szCs w:val="22"/>
        </w:rPr>
      </w:pPr>
    </w:p>
    <w:p w14:paraId="0A1C4FC6" w14:textId="77777777" w:rsidR="00870B36" w:rsidRPr="00F526BB" w:rsidRDefault="00870B36" w:rsidP="00301F46">
      <w:pPr>
        <w:pStyle w:val="Normalcentr"/>
        <w:ind w:left="0"/>
        <w:rPr>
          <w:rFonts w:ascii="Century Gothic" w:hAnsi="Century Gothic"/>
          <w:sz w:val="22"/>
          <w:szCs w:val="22"/>
        </w:rPr>
      </w:pPr>
    </w:p>
    <w:p w14:paraId="30087B6C" w14:textId="77777777" w:rsidR="000641AF" w:rsidRPr="00F526BB" w:rsidRDefault="000641AF" w:rsidP="00301F46">
      <w:pPr>
        <w:pStyle w:val="Normalcentr"/>
        <w:ind w:left="0"/>
        <w:rPr>
          <w:rFonts w:ascii="Century Gothic" w:hAnsi="Century Gothic"/>
          <w:sz w:val="22"/>
          <w:szCs w:val="22"/>
        </w:rPr>
      </w:pPr>
    </w:p>
    <w:p w14:paraId="75A1AB50" w14:textId="7F52E24B" w:rsidR="00F526BB" w:rsidRPr="003C3CD2" w:rsidRDefault="00F526BB" w:rsidP="00660D0C">
      <w:pPr>
        <w:autoSpaceDE w:val="0"/>
        <w:autoSpaceDN w:val="0"/>
        <w:adjustRightInd w:val="0"/>
        <w:rPr>
          <w:rFonts w:ascii="Century Gothic" w:hAnsi="Century Gothic"/>
          <w:bCs/>
          <w:sz w:val="22"/>
          <w:szCs w:val="22"/>
        </w:rPr>
      </w:pPr>
    </w:p>
    <w:p w14:paraId="36D71B65" w14:textId="3ED86D43" w:rsidR="00F526BB" w:rsidRPr="003C3CD2" w:rsidRDefault="00F526BB" w:rsidP="00704824">
      <w:pPr>
        <w:autoSpaceDE w:val="0"/>
        <w:autoSpaceDN w:val="0"/>
        <w:adjustRightInd w:val="0"/>
        <w:jc w:val="center"/>
        <w:rPr>
          <w:rFonts w:ascii="Century Gothic" w:hAnsi="Century Gothic"/>
          <w:bCs/>
          <w:sz w:val="22"/>
          <w:szCs w:val="22"/>
        </w:rPr>
      </w:pPr>
    </w:p>
    <w:p w14:paraId="0AFCFBB3" w14:textId="77777777" w:rsidR="0036095A" w:rsidRPr="003C3CD2" w:rsidRDefault="00710043" w:rsidP="000831A4">
      <w:pPr>
        <w:autoSpaceDE w:val="0"/>
        <w:autoSpaceDN w:val="0"/>
        <w:adjustRightInd w:val="0"/>
        <w:jc w:val="center"/>
        <w:rPr>
          <w:rFonts w:ascii="Century Gothic" w:hAnsi="Century Gothic" w:cstheme="majorBidi"/>
          <w:b/>
          <w:bCs/>
          <w:sz w:val="22"/>
          <w:szCs w:val="22"/>
        </w:rPr>
      </w:pPr>
      <w:del w:id="0" w:author="ICHER Hakima" w:date="2019-09-17T15:50:00Z">
        <w:r w:rsidRPr="003C3CD2" w:rsidDel="0039309A">
          <w:rPr>
            <w:rFonts w:ascii="Century Gothic" w:hAnsi="Century Gothic"/>
            <w:b/>
            <w:bCs/>
            <w:sz w:val="22"/>
            <w:szCs w:val="22"/>
          </w:rPr>
          <w:br w:type="page"/>
        </w:r>
      </w:del>
      <w:r w:rsidR="0036095A" w:rsidRPr="003C3CD2">
        <w:rPr>
          <w:rFonts w:ascii="Century Gothic" w:hAnsi="Century Gothic" w:cstheme="majorBidi"/>
          <w:b/>
          <w:bCs/>
          <w:sz w:val="22"/>
          <w:szCs w:val="22"/>
        </w:rPr>
        <w:t>MODELE DE L'ACTE D'ENGAGEMENT</w:t>
      </w:r>
    </w:p>
    <w:p w14:paraId="2650C816" w14:textId="77777777" w:rsidR="0036095A" w:rsidRPr="003C3CD2" w:rsidRDefault="0036095A" w:rsidP="0036095A">
      <w:pPr>
        <w:autoSpaceDE w:val="0"/>
        <w:autoSpaceDN w:val="0"/>
        <w:adjustRightInd w:val="0"/>
        <w:jc w:val="center"/>
        <w:rPr>
          <w:rFonts w:ascii="Century Gothic" w:hAnsi="Century Gothic" w:cstheme="majorBidi"/>
          <w:sz w:val="22"/>
          <w:szCs w:val="22"/>
        </w:rPr>
      </w:pPr>
      <w:r w:rsidRPr="003C3CD2">
        <w:rPr>
          <w:rFonts w:ascii="Century Gothic" w:hAnsi="Century Gothic" w:cstheme="majorBidi"/>
          <w:b/>
          <w:bCs/>
          <w:sz w:val="22"/>
          <w:szCs w:val="22"/>
        </w:rPr>
        <w:t>***********</w:t>
      </w:r>
    </w:p>
    <w:p w14:paraId="0418C777" w14:textId="77777777" w:rsidR="0036095A" w:rsidRPr="003C3CD2" w:rsidRDefault="0036095A" w:rsidP="0036095A">
      <w:pPr>
        <w:pStyle w:val="Titre2"/>
        <w:rPr>
          <w:rFonts w:ascii="Century Gothic" w:hAnsi="Century Gothic" w:cstheme="majorBidi"/>
          <w:sz w:val="22"/>
          <w:szCs w:val="22"/>
        </w:rPr>
      </w:pPr>
      <w:r w:rsidRPr="003C3CD2">
        <w:rPr>
          <w:rFonts w:ascii="Century Gothic" w:hAnsi="Century Gothic" w:cstheme="majorBidi"/>
          <w:sz w:val="22"/>
          <w:szCs w:val="22"/>
        </w:rPr>
        <w:t>ACTE D'ENGAGEMENT</w:t>
      </w:r>
    </w:p>
    <w:p w14:paraId="45A8E10B" w14:textId="77777777" w:rsidR="0036095A" w:rsidRPr="003C3CD2" w:rsidRDefault="0036095A" w:rsidP="0036095A">
      <w:pPr>
        <w:autoSpaceDE w:val="0"/>
        <w:autoSpaceDN w:val="0"/>
        <w:adjustRightInd w:val="0"/>
        <w:jc w:val="center"/>
        <w:rPr>
          <w:rFonts w:ascii="Century Gothic" w:hAnsi="Century Gothic" w:cstheme="majorBidi"/>
          <w:b/>
          <w:bCs/>
          <w:sz w:val="22"/>
          <w:szCs w:val="22"/>
        </w:rPr>
      </w:pPr>
    </w:p>
    <w:p w14:paraId="7ACE4167" w14:textId="77777777" w:rsidR="0036095A" w:rsidRPr="003C3CD2" w:rsidRDefault="0036095A" w:rsidP="003B0768">
      <w:pPr>
        <w:autoSpaceDE w:val="0"/>
        <w:autoSpaceDN w:val="0"/>
        <w:adjustRightInd w:val="0"/>
        <w:ind w:left="426" w:hanging="426"/>
        <w:rPr>
          <w:rFonts w:ascii="Century Gothic" w:hAnsi="Century Gothic" w:cstheme="majorBidi"/>
          <w:sz w:val="20"/>
          <w:szCs w:val="20"/>
        </w:rPr>
      </w:pPr>
      <w:r w:rsidRPr="003C3CD2">
        <w:rPr>
          <w:rFonts w:ascii="Century Gothic" w:hAnsi="Century Gothic" w:cstheme="majorBidi"/>
          <w:b/>
          <w:bCs/>
          <w:sz w:val="20"/>
          <w:szCs w:val="20"/>
        </w:rPr>
        <w:t>A -</w:t>
      </w:r>
      <w:r w:rsidRPr="003C3CD2">
        <w:rPr>
          <w:rFonts w:ascii="Century Gothic" w:hAnsi="Century Gothic" w:cstheme="majorBidi"/>
          <w:sz w:val="20"/>
          <w:szCs w:val="20"/>
        </w:rPr>
        <w:t xml:space="preserve"> </w:t>
      </w:r>
      <w:r w:rsidRPr="003C3CD2">
        <w:rPr>
          <w:rFonts w:ascii="Century Gothic" w:hAnsi="Century Gothic" w:cstheme="majorBidi"/>
          <w:b/>
          <w:bCs/>
          <w:sz w:val="20"/>
          <w:szCs w:val="20"/>
        </w:rPr>
        <w:t>Partie réservée à l</w:t>
      </w:r>
      <w:r w:rsidRPr="003C3CD2">
        <w:rPr>
          <w:rFonts w:ascii="Century Gothic" w:hAnsi="Century Gothic" w:cstheme="majorBidi"/>
          <w:sz w:val="20"/>
          <w:szCs w:val="20"/>
        </w:rPr>
        <w:t>'</w:t>
      </w:r>
      <w:r w:rsidRPr="003C3CD2">
        <w:rPr>
          <w:rFonts w:ascii="Century Gothic" w:hAnsi="Century Gothic" w:cstheme="majorBidi"/>
          <w:b/>
          <w:bCs/>
          <w:sz w:val="20"/>
          <w:szCs w:val="20"/>
        </w:rPr>
        <w:t>Office de la Formation Professionnelle et de la Promotion du Travail</w:t>
      </w:r>
    </w:p>
    <w:p w14:paraId="55B00786" w14:textId="77777777" w:rsidR="0036095A" w:rsidRPr="003C3CD2" w:rsidRDefault="0036095A" w:rsidP="0036095A">
      <w:pPr>
        <w:autoSpaceDE w:val="0"/>
        <w:autoSpaceDN w:val="0"/>
        <w:adjustRightInd w:val="0"/>
        <w:jc w:val="both"/>
        <w:rPr>
          <w:rFonts w:ascii="Century Gothic" w:hAnsi="Century Gothic" w:cstheme="majorBidi"/>
          <w:sz w:val="20"/>
          <w:szCs w:val="20"/>
        </w:rPr>
      </w:pPr>
    </w:p>
    <w:p w14:paraId="5D1D8A4D" w14:textId="2ED75F49" w:rsidR="0036095A" w:rsidRPr="003C3CD2" w:rsidRDefault="0036095A" w:rsidP="00402B63">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Appel d'offres ouvert sur offres des prix n°..........</w:t>
      </w:r>
      <w:r w:rsidR="00931EAC" w:rsidRPr="003C3CD2">
        <w:rPr>
          <w:rFonts w:ascii="Century Gothic" w:hAnsi="Century Gothic" w:cstheme="majorBidi"/>
          <w:sz w:val="20"/>
          <w:szCs w:val="20"/>
        </w:rPr>
        <w:t>/</w:t>
      </w:r>
      <w:r w:rsidR="00376C7F" w:rsidRPr="003C3CD2">
        <w:rPr>
          <w:rFonts w:ascii="Century Gothic" w:hAnsi="Century Gothic" w:cstheme="majorBidi"/>
          <w:sz w:val="20"/>
          <w:szCs w:val="20"/>
        </w:rPr>
        <w:t>20</w:t>
      </w:r>
      <w:r w:rsidR="000D3E65" w:rsidRPr="003C3CD2">
        <w:rPr>
          <w:rFonts w:ascii="Century Gothic" w:hAnsi="Century Gothic" w:cstheme="majorBidi"/>
          <w:sz w:val="20"/>
          <w:szCs w:val="20"/>
        </w:rPr>
        <w:t>23</w:t>
      </w:r>
      <w:r w:rsidR="00931EAC" w:rsidRPr="003C3CD2">
        <w:rPr>
          <w:rFonts w:ascii="Century Gothic" w:hAnsi="Century Gothic" w:cstheme="majorBidi"/>
          <w:sz w:val="20"/>
          <w:szCs w:val="20"/>
        </w:rPr>
        <w:t xml:space="preserve"> </w:t>
      </w:r>
      <w:proofErr w:type="gramStart"/>
      <w:r w:rsidRPr="003C3CD2">
        <w:rPr>
          <w:rFonts w:ascii="Century Gothic" w:hAnsi="Century Gothic" w:cstheme="majorBidi"/>
          <w:sz w:val="20"/>
          <w:szCs w:val="20"/>
        </w:rPr>
        <w:t>du  ................</w:t>
      </w:r>
      <w:proofErr w:type="gramEnd"/>
    </w:p>
    <w:p w14:paraId="514F9805" w14:textId="77777777" w:rsidR="0036095A" w:rsidRPr="003C3CD2" w:rsidRDefault="0036095A" w:rsidP="0036095A">
      <w:pPr>
        <w:autoSpaceDE w:val="0"/>
        <w:autoSpaceDN w:val="0"/>
        <w:adjustRightInd w:val="0"/>
        <w:jc w:val="lowKashida"/>
        <w:rPr>
          <w:rFonts w:ascii="Century Gothic" w:hAnsi="Century Gothic" w:cstheme="majorBidi"/>
          <w:sz w:val="20"/>
          <w:szCs w:val="20"/>
        </w:rPr>
      </w:pPr>
    </w:p>
    <w:p w14:paraId="00BB98ED" w14:textId="1CEBD195" w:rsidR="00E7036E" w:rsidRPr="003C3CD2" w:rsidRDefault="000D3E65" w:rsidP="00E7036E">
      <w:pPr>
        <w:pStyle w:val="Corpsdetexte"/>
        <w:rPr>
          <w:rFonts w:ascii="Century Gothic" w:hAnsi="Century Gothic" w:cstheme="majorBidi"/>
          <w:sz w:val="20"/>
        </w:rPr>
      </w:pPr>
      <w:r w:rsidRPr="003C3CD2">
        <w:rPr>
          <w:rFonts w:ascii="Century Gothic" w:hAnsi="Century Gothic" w:cstheme="majorBidi"/>
          <w:snapToGrid/>
          <w:sz w:val="20"/>
        </w:rPr>
        <w:t xml:space="preserve">Objet : </w:t>
      </w:r>
      <w:r w:rsidR="00E7036E" w:rsidRPr="003C3CD2">
        <w:rPr>
          <w:rFonts w:ascii="Century Gothic" w:hAnsi="Century Gothic" w:cstheme="majorBidi"/>
          <w:sz w:val="20"/>
        </w:rPr>
        <w:t xml:space="preserve">Passation d’un marché cadre pour la réalisation de prestations d’assistance et de contrôle technique des équipements et </w:t>
      </w:r>
      <w:r w:rsidR="00823AA4" w:rsidRPr="003C3CD2">
        <w:rPr>
          <w:rFonts w:ascii="Century Gothic" w:hAnsi="Century Gothic" w:cstheme="majorBidi"/>
          <w:sz w:val="20"/>
        </w:rPr>
        <w:t>fournitures :</w:t>
      </w:r>
    </w:p>
    <w:p w14:paraId="37E67079" w14:textId="77777777" w:rsidR="00E7036E" w:rsidRPr="003C3CD2" w:rsidRDefault="00E7036E" w:rsidP="00E7036E">
      <w:pPr>
        <w:pStyle w:val="Corpsdetexte"/>
        <w:rPr>
          <w:rFonts w:ascii="Century Gothic" w:hAnsi="Century Gothic" w:cstheme="majorBidi"/>
          <w:sz w:val="20"/>
        </w:rPr>
      </w:pPr>
    </w:p>
    <w:p w14:paraId="1E75AA87" w14:textId="3B61FB93" w:rsidR="00E7036E" w:rsidRPr="003C3CD2" w:rsidRDefault="00E7036E" w:rsidP="00C630CC">
      <w:pPr>
        <w:pStyle w:val="Corpsdetexte"/>
        <w:rPr>
          <w:rFonts w:ascii="Century Gothic" w:hAnsi="Century Gothic" w:cstheme="majorBidi"/>
          <w:sz w:val="20"/>
        </w:rPr>
      </w:pPr>
      <w:r w:rsidRPr="003C3CD2">
        <w:rPr>
          <w:rFonts w:ascii="Century Gothic" w:hAnsi="Century Gothic" w:cstheme="majorBidi"/>
          <w:sz w:val="20"/>
        </w:rPr>
        <w:t>-</w:t>
      </w:r>
      <w:r w:rsidRPr="003C3CD2">
        <w:rPr>
          <w:rFonts w:ascii="Century Gothic" w:hAnsi="Century Gothic" w:cstheme="majorBidi"/>
          <w:sz w:val="20"/>
        </w:rPr>
        <w:tab/>
        <w:t xml:space="preserve">Lot unique : </w:t>
      </w:r>
      <w:r w:rsidR="00C630CC" w:rsidRPr="003C3CD2">
        <w:rPr>
          <w:rFonts w:ascii="Century Gothic" w:hAnsi="Century Gothic" w:cstheme="majorBidi"/>
          <w:sz w:val="20"/>
        </w:rPr>
        <w:t>Mission d’assistance technique pour la vérification de la conformité technique des équipements et fournitures destinés aux CITES DES METIERS ET DES COMPETENCES.</w:t>
      </w:r>
    </w:p>
    <w:p w14:paraId="392579F0" w14:textId="0A79E10E" w:rsidR="006F51A3" w:rsidRPr="003C3CD2" w:rsidRDefault="006F51A3" w:rsidP="00E7036E">
      <w:pPr>
        <w:pStyle w:val="Corpsdetexte"/>
        <w:jc w:val="center"/>
        <w:rPr>
          <w:rFonts w:ascii="Century Gothic" w:hAnsi="Century Gothic" w:cstheme="majorBidi"/>
          <w:sz w:val="20"/>
        </w:rPr>
      </w:pPr>
    </w:p>
    <w:p w14:paraId="6DC3AC40" w14:textId="24C74ADF" w:rsidR="00060630" w:rsidRPr="003C3CD2" w:rsidRDefault="009524E8" w:rsidP="00710043">
      <w:pPr>
        <w:autoSpaceDE w:val="0"/>
        <w:autoSpaceDN w:val="0"/>
        <w:adjustRightInd w:val="0"/>
        <w:jc w:val="lowKashida"/>
        <w:rPr>
          <w:rFonts w:ascii="Century Gothic" w:hAnsi="Century Gothic" w:cstheme="majorBidi"/>
          <w:sz w:val="20"/>
          <w:szCs w:val="20"/>
        </w:rPr>
      </w:pPr>
      <w:r w:rsidRPr="003C3CD2">
        <w:rPr>
          <w:rFonts w:ascii="Century Gothic" w:hAnsi="Century Gothic" w:cstheme="minorHAnsi"/>
          <w:sz w:val="20"/>
          <w:szCs w:val="20"/>
        </w:rPr>
        <w:t xml:space="preserve">Passé en application de l’article 19 du décret n°2-22-431 du 15 </w:t>
      </w:r>
      <w:proofErr w:type="spellStart"/>
      <w:r w:rsidRPr="003C3CD2">
        <w:rPr>
          <w:rFonts w:ascii="Century Gothic" w:hAnsi="Century Gothic" w:cstheme="minorHAnsi"/>
          <w:sz w:val="20"/>
          <w:szCs w:val="20"/>
        </w:rPr>
        <w:t>chaabane</w:t>
      </w:r>
      <w:proofErr w:type="spellEnd"/>
      <w:r w:rsidRPr="003C3CD2">
        <w:rPr>
          <w:rFonts w:ascii="Century Gothic" w:hAnsi="Century Gothic" w:cstheme="minorHAnsi"/>
          <w:sz w:val="20"/>
          <w:szCs w:val="20"/>
        </w:rPr>
        <w:t xml:space="preserve"> 1444 </w:t>
      </w:r>
      <w:proofErr w:type="gramStart"/>
      <w:r w:rsidRPr="003C3CD2">
        <w:rPr>
          <w:rFonts w:ascii="Century Gothic" w:hAnsi="Century Gothic" w:cstheme="minorHAnsi"/>
          <w:sz w:val="20"/>
          <w:szCs w:val="20"/>
        </w:rPr>
        <w:t>( 8</w:t>
      </w:r>
      <w:proofErr w:type="gramEnd"/>
      <w:r w:rsidRPr="003C3CD2">
        <w:rPr>
          <w:rFonts w:ascii="Century Gothic" w:hAnsi="Century Gothic" w:cstheme="minorHAnsi"/>
          <w:sz w:val="20"/>
          <w:szCs w:val="20"/>
        </w:rPr>
        <w:t xml:space="preserve"> mars 2023 ) relatif aux marchés publics</w:t>
      </w:r>
    </w:p>
    <w:p w14:paraId="06B3F8B5" w14:textId="77777777" w:rsidR="00C0056C" w:rsidRPr="003C3CD2" w:rsidRDefault="00C0056C" w:rsidP="00C0056C">
      <w:pPr>
        <w:autoSpaceDE w:val="0"/>
        <w:autoSpaceDN w:val="0"/>
        <w:adjustRightInd w:val="0"/>
        <w:jc w:val="lowKashida"/>
        <w:rPr>
          <w:rFonts w:ascii="Century Gothic" w:hAnsi="Century Gothic" w:cstheme="majorBidi"/>
          <w:sz w:val="20"/>
          <w:szCs w:val="20"/>
        </w:rPr>
      </w:pPr>
    </w:p>
    <w:p w14:paraId="4158E922" w14:textId="77777777" w:rsidR="00C0056C" w:rsidRPr="003C3CD2" w:rsidRDefault="00C0056C" w:rsidP="00C0056C">
      <w:pPr>
        <w:autoSpaceDE w:val="0"/>
        <w:autoSpaceDN w:val="0"/>
        <w:adjustRightInd w:val="0"/>
        <w:rPr>
          <w:rFonts w:ascii="Century Gothic" w:hAnsi="Century Gothic" w:cstheme="majorBidi"/>
          <w:sz w:val="20"/>
          <w:szCs w:val="20"/>
        </w:rPr>
      </w:pPr>
      <w:r w:rsidRPr="003C3CD2">
        <w:rPr>
          <w:rFonts w:ascii="Century Gothic" w:hAnsi="Century Gothic" w:cstheme="majorBidi"/>
          <w:sz w:val="20"/>
          <w:szCs w:val="20"/>
        </w:rPr>
        <w:t>B - Partie réservée au concurrent</w:t>
      </w:r>
    </w:p>
    <w:p w14:paraId="0AF48BBB"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62A13842" w14:textId="77777777" w:rsidR="00C0056C" w:rsidRPr="003C3CD2" w:rsidRDefault="00C0056C" w:rsidP="00E90351">
      <w:pPr>
        <w:numPr>
          <w:ilvl w:val="0"/>
          <w:numId w:val="5"/>
        </w:num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Pour les personnes physiques</w:t>
      </w:r>
    </w:p>
    <w:p w14:paraId="5DF82613" w14:textId="77777777" w:rsidR="00E82624" w:rsidRPr="003C3CD2" w:rsidRDefault="00C0056C" w:rsidP="00F52F86">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Je (1), soussigné : ......................................... (</w:t>
      </w:r>
      <w:proofErr w:type="gramStart"/>
      <w:r w:rsidRPr="003C3CD2">
        <w:rPr>
          <w:rFonts w:ascii="Century Gothic" w:hAnsi="Century Gothic" w:cstheme="majorBidi"/>
          <w:sz w:val="20"/>
          <w:szCs w:val="20"/>
        </w:rPr>
        <w:t>prénom</w:t>
      </w:r>
      <w:proofErr w:type="gramEnd"/>
      <w:r w:rsidRPr="003C3CD2">
        <w:rPr>
          <w:rFonts w:ascii="Century Gothic" w:hAnsi="Century Gothic" w:cstheme="majorBidi"/>
          <w:sz w:val="20"/>
          <w:szCs w:val="20"/>
        </w:rPr>
        <w:t>, nom et qualité) agissant en mon nom personnel et pour mon propre compte, adresse du domicile élu ..................................................... ................................affilié à la CNSS sous le ................................ (2) inscrit au registre du commerce de................................... (</w:t>
      </w:r>
      <w:proofErr w:type="gramStart"/>
      <w:r w:rsidRPr="003C3CD2">
        <w:rPr>
          <w:rFonts w:ascii="Century Gothic" w:hAnsi="Century Gothic" w:cstheme="majorBidi"/>
          <w:sz w:val="20"/>
          <w:szCs w:val="20"/>
        </w:rPr>
        <w:t>localité</w:t>
      </w:r>
      <w:proofErr w:type="gramEnd"/>
      <w:r w:rsidRPr="003C3CD2">
        <w:rPr>
          <w:rFonts w:ascii="Century Gothic" w:hAnsi="Century Gothic" w:cstheme="majorBidi"/>
          <w:sz w:val="20"/>
          <w:szCs w:val="20"/>
        </w:rPr>
        <w:t xml:space="preserve">) sous le n° ...................................... (2) n° de patente.......................... (2) </w:t>
      </w:r>
    </w:p>
    <w:p w14:paraId="13D98889" w14:textId="77777777" w:rsidR="00C0056C" w:rsidRPr="003C3CD2" w:rsidRDefault="00E82624" w:rsidP="00E82624">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 xml:space="preserve">Identifiant commun de </w:t>
      </w:r>
      <w:proofErr w:type="gramStart"/>
      <w:r w:rsidRPr="003C3CD2">
        <w:rPr>
          <w:rFonts w:ascii="Century Gothic" w:hAnsi="Century Gothic" w:cstheme="majorBidi"/>
          <w:sz w:val="20"/>
          <w:szCs w:val="20"/>
        </w:rPr>
        <w:t>l’Entreprise</w:t>
      </w:r>
      <w:r w:rsidR="00C0056C" w:rsidRPr="003C3CD2">
        <w:rPr>
          <w:rFonts w:ascii="Century Gothic" w:hAnsi="Century Gothic" w:cstheme="majorBidi"/>
          <w:sz w:val="20"/>
          <w:szCs w:val="20"/>
        </w:rPr>
        <w:t>:</w:t>
      </w:r>
      <w:proofErr w:type="gramEnd"/>
      <w:r w:rsidRPr="003C3CD2">
        <w:rPr>
          <w:rFonts w:ascii="Century Gothic" w:hAnsi="Century Gothic" w:cstheme="majorBidi"/>
          <w:sz w:val="20"/>
          <w:szCs w:val="20"/>
        </w:rPr>
        <w:t xml:space="preserve"> n° ………. (ICE)</w:t>
      </w:r>
    </w:p>
    <w:p w14:paraId="1B57BD3F" w14:textId="77777777" w:rsidR="00C0056C" w:rsidRPr="003C3CD2"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w:t>
      </w:r>
    </w:p>
    <w:p w14:paraId="1003ECB0" w14:textId="77777777" w:rsidR="00C0056C" w:rsidRPr="003C3CD2" w:rsidRDefault="00C0056C" w:rsidP="00E90351">
      <w:pPr>
        <w:numPr>
          <w:ilvl w:val="0"/>
          <w:numId w:val="5"/>
        </w:num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Pour les personnes morales</w:t>
      </w:r>
    </w:p>
    <w:p w14:paraId="019BC467" w14:textId="77777777" w:rsidR="00C0056C" w:rsidRPr="003C3CD2" w:rsidRDefault="00C0056C" w:rsidP="00F52F86">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Je (1), soussigné .......................... (</w:t>
      </w:r>
      <w:proofErr w:type="gramStart"/>
      <w:r w:rsidRPr="003C3CD2">
        <w:rPr>
          <w:rFonts w:ascii="Century Gothic" w:hAnsi="Century Gothic" w:cstheme="majorBidi"/>
          <w:sz w:val="20"/>
          <w:szCs w:val="20"/>
        </w:rPr>
        <w:t>prénom</w:t>
      </w:r>
      <w:proofErr w:type="gramEnd"/>
      <w:r w:rsidRPr="003C3CD2">
        <w:rPr>
          <w:rFonts w:ascii="Century Gothic" w:hAnsi="Century Gothic" w:cstheme="majorBidi"/>
          <w:sz w:val="20"/>
          <w:szCs w:val="20"/>
        </w:rPr>
        <w:t xml:space="preserve">, nom et qualité au sein de l'entreprise) </w:t>
      </w:r>
    </w:p>
    <w:p w14:paraId="4FCA5A31"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agissant</w:t>
      </w:r>
      <w:proofErr w:type="gramEnd"/>
      <w:r w:rsidRPr="003C3CD2">
        <w:rPr>
          <w:rFonts w:ascii="Century Gothic" w:hAnsi="Century Gothic" w:cstheme="majorBidi"/>
          <w:sz w:val="20"/>
          <w:szCs w:val="20"/>
        </w:rPr>
        <w:t xml:space="preserve"> au nom et pour le compte de...................................... (</w:t>
      </w:r>
      <w:proofErr w:type="gramStart"/>
      <w:r w:rsidRPr="003C3CD2">
        <w:rPr>
          <w:rFonts w:ascii="Century Gothic" w:hAnsi="Century Gothic" w:cstheme="majorBidi"/>
          <w:sz w:val="20"/>
          <w:szCs w:val="20"/>
        </w:rPr>
        <w:t>raison</w:t>
      </w:r>
      <w:proofErr w:type="gramEnd"/>
      <w:r w:rsidRPr="003C3CD2">
        <w:rPr>
          <w:rFonts w:ascii="Century Gothic" w:hAnsi="Century Gothic" w:cstheme="majorBidi"/>
          <w:sz w:val="20"/>
          <w:szCs w:val="20"/>
        </w:rPr>
        <w:t xml:space="preserve"> sociale et forme juridique de la société) </w:t>
      </w:r>
    </w:p>
    <w:p w14:paraId="20F2DB2D"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au</w:t>
      </w:r>
      <w:proofErr w:type="gramEnd"/>
      <w:r w:rsidRPr="003C3CD2">
        <w:rPr>
          <w:rFonts w:ascii="Century Gothic" w:hAnsi="Century Gothic" w:cstheme="majorBidi"/>
          <w:sz w:val="20"/>
          <w:szCs w:val="20"/>
        </w:rPr>
        <w:t xml:space="preserve"> capital de:.....................................................................................................</w:t>
      </w:r>
    </w:p>
    <w:p w14:paraId="1FCF1655"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adresse</w:t>
      </w:r>
      <w:proofErr w:type="gramEnd"/>
      <w:r w:rsidRPr="003C3CD2">
        <w:rPr>
          <w:rFonts w:ascii="Century Gothic" w:hAnsi="Century Gothic" w:cstheme="majorBidi"/>
          <w:sz w:val="20"/>
          <w:szCs w:val="20"/>
        </w:rPr>
        <w:t xml:space="preserve"> du siège social de la société....................................................................</w:t>
      </w:r>
    </w:p>
    <w:p w14:paraId="66986B35"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adresse</w:t>
      </w:r>
      <w:proofErr w:type="gramEnd"/>
      <w:r w:rsidRPr="003C3CD2">
        <w:rPr>
          <w:rFonts w:ascii="Century Gothic" w:hAnsi="Century Gothic" w:cstheme="majorBidi"/>
          <w:sz w:val="20"/>
          <w:szCs w:val="20"/>
        </w:rPr>
        <w:t xml:space="preserve"> du domicile élu........................................................................................</w:t>
      </w:r>
    </w:p>
    <w:p w14:paraId="0055B02B"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affiliée</w:t>
      </w:r>
      <w:proofErr w:type="gramEnd"/>
      <w:r w:rsidRPr="003C3CD2">
        <w:rPr>
          <w:rFonts w:ascii="Century Gothic" w:hAnsi="Century Gothic" w:cstheme="majorBidi"/>
          <w:sz w:val="20"/>
          <w:szCs w:val="20"/>
        </w:rPr>
        <w:t xml:space="preserve"> à la CNSS sous le n°..............................(2) et (3)</w:t>
      </w:r>
    </w:p>
    <w:p w14:paraId="725401EA"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inscrite</w:t>
      </w:r>
      <w:proofErr w:type="gramEnd"/>
      <w:r w:rsidRPr="003C3CD2">
        <w:rPr>
          <w:rFonts w:ascii="Century Gothic" w:hAnsi="Century Gothic" w:cstheme="majorBidi"/>
          <w:sz w:val="20"/>
          <w:szCs w:val="20"/>
        </w:rPr>
        <w:t xml:space="preserve"> au registre du commerce........................... (localité) sous le n°................................. (2) et (3)</w:t>
      </w:r>
    </w:p>
    <w:p w14:paraId="1BDA52DE"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n</w:t>
      </w:r>
      <w:proofErr w:type="gramEnd"/>
      <w:r w:rsidRPr="003C3CD2">
        <w:rPr>
          <w:rFonts w:ascii="Century Gothic" w:hAnsi="Century Gothic" w:cstheme="majorBidi"/>
          <w:sz w:val="20"/>
          <w:szCs w:val="20"/>
        </w:rPr>
        <w:t>° de patente........................(2)</w:t>
      </w:r>
      <w:r w:rsidRPr="003C3CD2">
        <w:rPr>
          <w:rFonts w:ascii="Century Gothic" w:hAnsi="Century Gothic" w:cstheme="majorBidi"/>
          <w:sz w:val="20"/>
          <w:szCs w:val="20"/>
          <w:rtl/>
        </w:rPr>
        <w:t xml:space="preserve"> </w:t>
      </w:r>
      <w:r w:rsidRPr="003C3CD2">
        <w:rPr>
          <w:rFonts w:ascii="Century Gothic" w:hAnsi="Century Gothic" w:cstheme="majorBidi"/>
          <w:sz w:val="20"/>
          <w:szCs w:val="20"/>
        </w:rPr>
        <w:t xml:space="preserve"> et (3)</w:t>
      </w:r>
    </w:p>
    <w:p w14:paraId="21A9BCE2" w14:textId="77777777" w:rsidR="00E82624" w:rsidRPr="003C3CD2" w:rsidRDefault="00E82624" w:rsidP="00E82624">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 xml:space="preserve">Identifiant commun de </w:t>
      </w:r>
      <w:proofErr w:type="gramStart"/>
      <w:r w:rsidRPr="003C3CD2">
        <w:rPr>
          <w:rFonts w:ascii="Century Gothic" w:hAnsi="Century Gothic" w:cstheme="majorBidi"/>
          <w:sz w:val="20"/>
          <w:szCs w:val="20"/>
        </w:rPr>
        <w:t>l’Entreprise:</w:t>
      </w:r>
      <w:proofErr w:type="gramEnd"/>
      <w:r w:rsidRPr="003C3CD2">
        <w:rPr>
          <w:rFonts w:ascii="Century Gothic" w:hAnsi="Century Gothic" w:cstheme="majorBidi"/>
          <w:sz w:val="20"/>
          <w:szCs w:val="20"/>
        </w:rPr>
        <w:t xml:space="preserve"> n° ………. (ICE)</w:t>
      </w:r>
    </w:p>
    <w:p w14:paraId="07BFE05A"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670EA3A6" w14:textId="77777777" w:rsidR="00C0056C" w:rsidRPr="003C3CD2" w:rsidRDefault="00C0056C" w:rsidP="00C0056C">
      <w:pPr>
        <w:autoSpaceDE w:val="0"/>
        <w:autoSpaceDN w:val="0"/>
        <w:adjustRightInd w:val="0"/>
        <w:ind w:firstLine="708"/>
        <w:jc w:val="both"/>
        <w:rPr>
          <w:rFonts w:ascii="Century Gothic" w:hAnsi="Century Gothic" w:cstheme="majorBidi"/>
          <w:sz w:val="20"/>
          <w:szCs w:val="20"/>
        </w:rPr>
      </w:pPr>
      <w:r w:rsidRPr="003C3CD2">
        <w:rPr>
          <w:rFonts w:ascii="Century Gothic" w:hAnsi="Century Gothic" w:cstheme="majorBidi"/>
          <w:sz w:val="20"/>
          <w:szCs w:val="20"/>
        </w:rPr>
        <w:t>En vertu des pouvoirs qui me sont conférés :</w:t>
      </w:r>
    </w:p>
    <w:p w14:paraId="37A91808" w14:textId="77777777" w:rsidR="00C0056C" w:rsidRPr="003C3CD2"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w:t>
      </w:r>
    </w:p>
    <w:p w14:paraId="6D0BC6FE" w14:textId="77777777" w:rsidR="00C0056C" w:rsidRPr="003C3CD2" w:rsidRDefault="00C0056C" w:rsidP="00C0056C">
      <w:pPr>
        <w:autoSpaceDE w:val="0"/>
        <w:autoSpaceDN w:val="0"/>
        <w:adjustRightInd w:val="0"/>
        <w:ind w:firstLine="708"/>
        <w:jc w:val="both"/>
        <w:rPr>
          <w:rFonts w:ascii="Century Gothic" w:hAnsi="Century Gothic" w:cstheme="majorBidi"/>
          <w:sz w:val="20"/>
          <w:szCs w:val="20"/>
        </w:rPr>
      </w:pPr>
    </w:p>
    <w:p w14:paraId="77DDE12D"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après</w:t>
      </w:r>
      <w:proofErr w:type="gramEnd"/>
      <w:r w:rsidRPr="003C3CD2">
        <w:rPr>
          <w:rFonts w:ascii="Century Gothic" w:hAnsi="Century Gothic" w:cstheme="majorBidi"/>
          <w:sz w:val="20"/>
          <w:szCs w:val="20"/>
        </w:rPr>
        <w:t xml:space="preserve"> avoir pris connaissance du dossier d'appel d'offres, concernant les prestations précisées en objet de la partie A ci-dessus ;</w:t>
      </w:r>
    </w:p>
    <w:p w14:paraId="16147290"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297BB17D" w14:textId="77777777" w:rsidR="00C0056C" w:rsidRPr="003C3CD2" w:rsidRDefault="00C0056C" w:rsidP="00C0056C">
      <w:pPr>
        <w:autoSpaceDE w:val="0"/>
        <w:autoSpaceDN w:val="0"/>
        <w:adjustRightInd w:val="0"/>
        <w:jc w:val="both"/>
        <w:rPr>
          <w:rFonts w:ascii="Century Gothic" w:hAnsi="Century Gothic" w:cstheme="majorBidi"/>
          <w:sz w:val="20"/>
          <w:szCs w:val="20"/>
        </w:rPr>
      </w:pPr>
      <w:proofErr w:type="gramStart"/>
      <w:r w:rsidRPr="003C3CD2">
        <w:rPr>
          <w:rFonts w:ascii="Century Gothic" w:hAnsi="Century Gothic" w:cstheme="majorBidi"/>
          <w:sz w:val="20"/>
          <w:szCs w:val="20"/>
        </w:rPr>
        <w:t>après</w:t>
      </w:r>
      <w:proofErr w:type="gramEnd"/>
      <w:r w:rsidRPr="003C3CD2">
        <w:rPr>
          <w:rFonts w:ascii="Century Gothic" w:hAnsi="Century Gothic" w:cstheme="majorBidi"/>
          <w:sz w:val="20"/>
          <w:szCs w:val="20"/>
        </w:rPr>
        <w:t xml:space="preserve"> avoir apprécié à mon point de vue et sous ma responsabilité la nature et les difficultés que comportent ces prestations :</w:t>
      </w:r>
    </w:p>
    <w:p w14:paraId="0954E493"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18D19EEA" w14:textId="77777777" w:rsidR="00C0056C" w:rsidRPr="003C3CD2"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1) remets, revêtu (s) de ma signature un bordereau de prix - détail estimatif établi (s) conformément aux modèles figurant au dossier d'appel d'offres ;</w:t>
      </w:r>
    </w:p>
    <w:p w14:paraId="3CCA43BC"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36955D23" w14:textId="3E5E9166" w:rsidR="00C0056C"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2) m'engage à exécuter lesdites prestations conformément au cahier des prescriptions spéciales et moyennant les prix que j'ai établis moi-même, lesquels font ressortir :</w:t>
      </w:r>
    </w:p>
    <w:p w14:paraId="4CFCC614" w14:textId="3A33C15B" w:rsidR="00660D0C" w:rsidRDefault="00660D0C" w:rsidP="00C0056C">
      <w:pPr>
        <w:autoSpaceDE w:val="0"/>
        <w:autoSpaceDN w:val="0"/>
        <w:adjustRightInd w:val="0"/>
        <w:jc w:val="both"/>
        <w:rPr>
          <w:rFonts w:ascii="Century Gothic" w:hAnsi="Century Gothic" w:cstheme="majorBidi"/>
          <w:sz w:val="20"/>
          <w:szCs w:val="20"/>
        </w:rPr>
      </w:pPr>
    </w:p>
    <w:p w14:paraId="6E8D90FB" w14:textId="77777777" w:rsidR="00660D0C" w:rsidRPr="003C3CD2" w:rsidRDefault="00660D0C" w:rsidP="00C0056C">
      <w:pPr>
        <w:autoSpaceDE w:val="0"/>
        <w:autoSpaceDN w:val="0"/>
        <w:adjustRightInd w:val="0"/>
        <w:jc w:val="both"/>
        <w:rPr>
          <w:rFonts w:ascii="Century Gothic" w:hAnsi="Century Gothic" w:cstheme="majorBidi"/>
          <w:sz w:val="20"/>
          <w:szCs w:val="20"/>
        </w:rPr>
      </w:pPr>
    </w:p>
    <w:p w14:paraId="1B22D964" w14:textId="77777777" w:rsidR="00C0056C" w:rsidRPr="003C3CD2" w:rsidRDefault="00C0056C" w:rsidP="005066D7">
      <w:pPr>
        <w:autoSpaceDE w:val="0"/>
        <w:autoSpaceDN w:val="0"/>
        <w:adjustRightInd w:val="0"/>
        <w:jc w:val="both"/>
        <w:rPr>
          <w:rFonts w:ascii="Century Gothic" w:hAnsi="Century Gothic" w:cstheme="majorBidi"/>
          <w:sz w:val="20"/>
          <w:szCs w:val="20"/>
        </w:rPr>
      </w:pPr>
    </w:p>
    <w:p w14:paraId="22FA845B" w14:textId="75B3863D" w:rsidR="008136D0" w:rsidRPr="003C3CD2" w:rsidRDefault="008136D0" w:rsidP="00E90351">
      <w:pPr>
        <w:numPr>
          <w:ilvl w:val="0"/>
          <w:numId w:val="19"/>
        </w:numPr>
        <w:autoSpaceDE w:val="0"/>
        <w:autoSpaceDN w:val="0"/>
        <w:adjustRightInd w:val="0"/>
        <w:jc w:val="both"/>
        <w:rPr>
          <w:rFonts w:ascii="Century Gothic" w:hAnsi="Century Gothic" w:cstheme="majorBidi"/>
          <w:b/>
          <w:sz w:val="20"/>
          <w:szCs w:val="20"/>
          <w:u w:val="single"/>
        </w:rPr>
      </w:pPr>
      <w:r w:rsidRPr="003C3CD2">
        <w:rPr>
          <w:rFonts w:ascii="Century Gothic" w:hAnsi="Century Gothic" w:cstheme="majorBidi"/>
          <w:b/>
          <w:sz w:val="20"/>
          <w:szCs w:val="20"/>
          <w:u w:val="single"/>
        </w:rPr>
        <w:lastRenderedPageBreak/>
        <w:t xml:space="preserve">Lot </w:t>
      </w:r>
      <w:r w:rsidR="00E7036E" w:rsidRPr="003C3CD2">
        <w:rPr>
          <w:rFonts w:ascii="Century Gothic" w:hAnsi="Century Gothic" w:cstheme="majorBidi"/>
          <w:b/>
          <w:sz w:val="20"/>
          <w:szCs w:val="20"/>
          <w:u w:val="single"/>
        </w:rPr>
        <w:t>Unique</w:t>
      </w:r>
      <w:r w:rsidR="003362F2" w:rsidRPr="003C3CD2">
        <w:rPr>
          <w:rFonts w:ascii="Century Gothic" w:hAnsi="Century Gothic" w:cstheme="majorBidi"/>
          <w:b/>
          <w:sz w:val="20"/>
          <w:szCs w:val="20"/>
          <w:u w:val="single"/>
        </w:rPr>
        <w:t> :</w:t>
      </w:r>
    </w:p>
    <w:p w14:paraId="7FB46548" w14:textId="77777777" w:rsidR="003039AE" w:rsidRPr="003C3CD2" w:rsidRDefault="003039AE" w:rsidP="003039AE">
      <w:pPr>
        <w:autoSpaceDE w:val="0"/>
        <w:autoSpaceDN w:val="0"/>
        <w:adjustRightInd w:val="0"/>
        <w:ind w:left="644"/>
        <w:jc w:val="both"/>
        <w:rPr>
          <w:rFonts w:ascii="Century Gothic" w:hAnsi="Century Gothic" w:cstheme="majorBidi"/>
          <w:b/>
          <w:sz w:val="20"/>
          <w:szCs w:val="20"/>
          <w:u w:val="single"/>
        </w:rPr>
      </w:pPr>
    </w:p>
    <w:p w14:paraId="469E6D46" w14:textId="77777777" w:rsidR="00060630" w:rsidRPr="003C3CD2" w:rsidRDefault="00060630" w:rsidP="00E90351">
      <w:pPr>
        <w:numPr>
          <w:ilvl w:val="0"/>
          <w:numId w:val="8"/>
        </w:numPr>
        <w:autoSpaceDE w:val="0"/>
        <w:autoSpaceDN w:val="0"/>
        <w:adjustRightInd w:val="0"/>
        <w:ind w:left="714" w:hanging="357"/>
        <w:jc w:val="both"/>
        <w:rPr>
          <w:rFonts w:ascii="Century Gothic" w:hAnsi="Century Gothic" w:cstheme="majorBidi"/>
          <w:b/>
          <w:bCs/>
          <w:sz w:val="20"/>
          <w:szCs w:val="20"/>
        </w:rPr>
      </w:pPr>
      <w:r w:rsidRPr="003C3CD2">
        <w:rPr>
          <w:rFonts w:ascii="Century Gothic" w:hAnsi="Century Gothic" w:cstheme="majorBidi"/>
          <w:b/>
          <w:bCs/>
          <w:sz w:val="20"/>
          <w:szCs w:val="20"/>
          <w:u w:val="single"/>
        </w:rPr>
        <w:t>Montant annuel minimum</w:t>
      </w:r>
      <w:r w:rsidRPr="003C3CD2">
        <w:rPr>
          <w:rFonts w:ascii="Century Gothic" w:hAnsi="Century Gothic" w:cstheme="majorBidi"/>
          <w:b/>
          <w:bCs/>
          <w:sz w:val="20"/>
          <w:szCs w:val="20"/>
        </w:rPr>
        <w:t> :</w:t>
      </w:r>
    </w:p>
    <w:p w14:paraId="46D2E27B" w14:textId="7D4B68F3" w:rsidR="00060630" w:rsidRPr="003C3CD2" w:rsidRDefault="00060630" w:rsidP="00E90351">
      <w:pPr>
        <w:numPr>
          <w:ilvl w:val="0"/>
          <w:numId w:val="10"/>
        </w:numPr>
        <w:autoSpaceDE w:val="0"/>
        <w:autoSpaceDN w:val="0"/>
        <w:adjustRightInd w:val="0"/>
        <w:spacing w:before="120"/>
        <w:ind w:left="1282" w:hanging="210"/>
        <w:jc w:val="both"/>
        <w:rPr>
          <w:rFonts w:ascii="Century Gothic" w:hAnsi="Century Gothic" w:cstheme="majorBidi"/>
          <w:b/>
          <w:bCs/>
          <w:sz w:val="20"/>
          <w:szCs w:val="20"/>
        </w:rPr>
      </w:pPr>
      <w:r w:rsidRPr="003C3CD2">
        <w:rPr>
          <w:rFonts w:ascii="Century Gothic" w:hAnsi="Century Gothic" w:cstheme="majorBidi"/>
          <w:sz w:val="20"/>
          <w:szCs w:val="20"/>
        </w:rPr>
        <w:t xml:space="preserve">Le montant </w:t>
      </w:r>
      <w:r w:rsidR="00823AA4" w:rsidRPr="003C3CD2">
        <w:rPr>
          <w:rFonts w:ascii="Century Gothic" w:hAnsi="Century Gothic" w:cstheme="majorBidi"/>
          <w:sz w:val="20"/>
          <w:szCs w:val="20"/>
        </w:rPr>
        <w:t>minimal Hors</w:t>
      </w:r>
      <w:r w:rsidRPr="003C3CD2">
        <w:rPr>
          <w:rFonts w:ascii="Century Gothic" w:hAnsi="Century Gothic" w:cstheme="majorBidi"/>
          <w:sz w:val="20"/>
          <w:szCs w:val="20"/>
        </w:rPr>
        <w:t xml:space="preserve"> TVA</w:t>
      </w:r>
      <w:proofErr w:type="gramStart"/>
      <w:r w:rsidRPr="003C3CD2">
        <w:rPr>
          <w:rFonts w:ascii="Century Gothic" w:hAnsi="Century Gothic" w:cstheme="majorBidi"/>
          <w:sz w:val="20"/>
          <w:szCs w:val="20"/>
        </w:rPr>
        <w:t> :</w:t>
      </w:r>
      <w:r w:rsidR="00A94CB2" w:rsidRPr="003C3CD2">
        <w:rPr>
          <w:rFonts w:ascii="Century Gothic" w:hAnsi="Century Gothic" w:cstheme="majorBidi"/>
          <w:sz w:val="20"/>
          <w:szCs w:val="20"/>
        </w:rPr>
        <w:t>…</w:t>
      </w:r>
      <w:proofErr w:type="gramEnd"/>
      <w:r w:rsidR="00A94CB2" w:rsidRPr="003C3CD2">
        <w:rPr>
          <w:rFonts w:ascii="Century Gothic" w:hAnsi="Century Gothic" w:cstheme="majorBidi"/>
          <w:sz w:val="20"/>
          <w:szCs w:val="20"/>
        </w:rPr>
        <w:t>……………………………( en lettre et en chiffre)</w:t>
      </w:r>
      <w:r w:rsidRPr="003C3CD2">
        <w:rPr>
          <w:rFonts w:ascii="Century Gothic" w:hAnsi="Century Gothic" w:cstheme="majorBidi"/>
          <w:sz w:val="20"/>
          <w:szCs w:val="20"/>
        </w:rPr>
        <w:t xml:space="preserve"> </w:t>
      </w:r>
    </w:p>
    <w:p w14:paraId="23477089" w14:textId="77777777" w:rsidR="00060630" w:rsidRPr="003C3CD2" w:rsidRDefault="00060630" w:rsidP="00E90351">
      <w:pPr>
        <w:numPr>
          <w:ilvl w:val="0"/>
          <w:numId w:val="10"/>
        </w:numPr>
        <w:autoSpaceDE w:val="0"/>
        <w:autoSpaceDN w:val="0"/>
        <w:adjustRightInd w:val="0"/>
        <w:ind w:left="1276" w:hanging="207"/>
        <w:jc w:val="both"/>
        <w:rPr>
          <w:rFonts w:ascii="Century Gothic" w:hAnsi="Century Gothic" w:cstheme="majorBidi"/>
          <w:sz w:val="20"/>
          <w:szCs w:val="20"/>
        </w:rPr>
      </w:pPr>
      <w:r w:rsidRPr="003C3CD2">
        <w:rPr>
          <w:rFonts w:ascii="Century Gothic" w:hAnsi="Century Gothic" w:cstheme="majorBidi"/>
          <w:sz w:val="20"/>
          <w:szCs w:val="20"/>
        </w:rPr>
        <w:t>Le montant de la TVA (taux %)</w:t>
      </w:r>
      <w:proofErr w:type="gramStart"/>
      <w:r w:rsidRPr="003C3CD2">
        <w:rPr>
          <w:rFonts w:ascii="Century Gothic" w:hAnsi="Century Gothic" w:cstheme="majorBidi"/>
          <w:sz w:val="20"/>
          <w:szCs w:val="20"/>
        </w:rPr>
        <w:t> :</w:t>
      </w:r>
      <w:r w:rsidR="00A94CB2" w:rsidRPr="003C3CD2">
        <w:rPr>
          <w:rFonts w:ascii="Century Gothic" w:hAnsi="Century Gothic" w:cstheme="majorBidi"/>
          <w:sz w:val="20"/>
          <w:szCs w:val="20"/>
        </w:rPr>
        <w:t>…</w:t>
      </w:r>
      <w:proofErr w:type="gramEnd"/>
      <w:r w:rsidR="00A94CB2" w:rsidRPr="003C3CD2">
        <w:rPr>
          <w:rFonts w:ascii="Century Gothic" w:hAnsi="Century Gothic" w:cstheme="majorBidi"/>
          <w:sz w:val="20"/>
          <w:szCs w:val="20"/>
        </w:rPr>
        <w:t>……………………………( en lettre et en chiffre)</w:t>
      </w:r>
    </w:p>
    <w:p w14:paraId="06B5082C" w14:textId="240D3387" w:rsidR="00060630" w:rsidRPr="003C3CD2" w:rsidRDefault="00060630" w:rsidP="00E90351">
      <w:pPr>
        <w:numPr>
          <w:ilvl w:val="0"/>
          <w:numId w:val="10"/>
        </w:numPr>
        <w:autoSpaceDE w:val="0"/>
        <w:autoSpaceDN w:val="0"/>
        <w:adjustRightInd w:val="0"/>
        <w:ind w:left="1276" w:hanging="207"/>
        <w:jc w:val="both"/>
        <w:rPr>
          <w:rFonts w:ascii="Century Gothic" w:hAnsi="Century Gothic" w:cstheme="majorBidi"/>
          <w:sz w:val="20"/>
          <w:szCs w:val="20"/>
        </w:rPr>
      </w:pPr>
      <w:r w:rsidRPr="003C3CD2">
        <w:rPr>
          <w:rFonts w:ascii="Century Gothic" w:hAnsi="Century Gothic" w:cstheme="majorBidi"/>
          <w:sz w:val="20"/>
          <w:szCs w:val="20"/>
        </w:rPr>
        <w:t xml:space="preserve">Le montant </w:t>
      </w:r>
      <w:r w:rsidR="00823AA4" w:rsidRPr="003C3CD2">
        <w:rPr>
          <w:rFonts w:ascii="Century Gothic" w:hAnsi="Century Gothic" w:cstheme="majorBidi"/>
          <w:sz w:val="20"/>
          <w:szCs w:val="20"/>
        </w:rPr>
        <w:t>minimal Toutes</w:t>
      </w:r>
      <w:r w:rsidRPr="003C3CD2">
        <w:rPr>
          <w:rFonts w:ascii="Century Gothic" w:hAnsi="Century Gothic" w:cstheme="majorBidi"/>
          <w:sz w:val="20"/>
          <w:szCs w:val="20"/>
        </w:rPr>
        <w:t xml:space="preserve"> Taxes Comprises</w:t>
      </w:r>
      <w:proofErr w:type="gramStart"/>
      <w:r w:rsidRPr="003C3CD2">
        <w:rPr>
          <w:rFonts w:ascii="Century Gothic" w:hAnsi="Century Gothic" w:cstheme="majorBidi"/>
          <w:sz w:val="20"/>
          <w:szCs w:val="20"/>
        </w:rPr>
        <w:t xml:space="preserve"> :</w:t>
      </w:r>
      <w:r w:rsidR="00A94CB2" w:rsidRPr="003C3CD2">
        <w:rPr>
          <w:rFonts w:ascii="Century Gothic" w:hAnsi="Century Gothic" w:cstheme="majorBidi"/>
          <w:sz w:val="20"/>
          <w:szCs w:val="20"/>
        </w:rPr>
        <w:t>…</w:t>
      </w:r>
      <w:proofErr w:type="gramEnd"/>
      <w:r w:rsidR="00A94CB2" w:rsidRPr="003C3CD2">
        <w:rPr>
          <w:rFonts w:ascii="Century Gothic" w:hAnsi="Century Gothic" w:cstheme="majorBidi"/>
          <w:sz w:val="20"/>
          <w:szCs w:val="20"/>
        </w:rPr>
        <w:t>………………( en lettre et en chiffre)</w:t>
      </w:r>
    </w:p>
    <w:p w14:paraId="6A072FA3" w14:textId="77777777" w:rsidR="00060630" w:rsidRPr="003C3CD2" w:rsidRDefault="00060630" w:rsidP="00060630">
      <w:pPr>
        <w:autoSpaceDE w:val="0"/>
        <w:autoSpaceDN w:val="0"/>
        <w:adjustRightInd w:val="0"/>
        <w:jc w:val="both"/>
        <w:rPr>
          <w:rFonts w:ascii="Century Gothic" w:hAnsi="Century Gothic" w:cstheme="majorBidi"/>
          <w:sz w:val="20"/>
          <w:szCs w:val="20"/>
        </w:rPr>
      </w:pPr>
    </w:p>
    <w:p w14:paraId="30BB6E23" w14:textId="77777777" w:rsidR="00060630" w:rsidRPr="003C3CD2" w:rsidRDefault="00060630" w:rsidP="00E90351">
      <w:pPr>
        <w:numPr>
          <w:ilvl w:val="0"/>
          <w:numId w:val="8"/>
        </w:numPr>
        <w:autoSpaceDE w:val="0"/>
        <w:autoSpaceDN w:val="0"/>
        <w:adjustRightInd w:val="0"/>
        <w:jc w:val="both"/>
        <w:rPr>
          <w:rFonts w:ascii="Century Gothic" w:hAnsi="Century Gothic" w:cstheme="majorBidi"/>
          <w:b/>
          <w:bCs/>
          <w:sz w:val="20"/>
          <w:szCs w:val="20"/>
          <w:u w:val="single"/>
        </w:rPr>
      </w:pPr>
      <w:r w:rsidRPr="003C3CD2">
        <w:rPr>
          <w:rFonts w:ascii="Century Gothic" w:hAnsi="Century Gothic" w:cstheme="majorBidi"/>
          <w:b/>
          <w:bCs/>
          <w:sz w:val="20"/>
          <w:szCs w:val="20"/>
          <w:u w:val="single"/>
        </w:rPr>
        <w:t>Montant annuel maximum</w:t>
      </w:r>
      <w:r w:rsidRPr="003C3CD2">
        <w:rPr>
          <w:rFonts w:ascii="Century Gothic" w:hAnsi="Century Gothic" w:cstheme="majorBidi"/>
          <w:b/>
          <w:bCs/>
          <w:sz w:val="20"/>
          <w:szCs w:val="20"/>
        </w:rPr>
        <w:t> :</w:t>
      </w:r>
    </w:p>
    <w:p w14:paraId="217CFA1A" w14:textId="2132E847" w:rsidR="00A94CB2" w:rsidRPr="003C3CD2" w:rsidRDefault="00A94CB2" w:rsidP="00E90351">
      <w:pPr>
        <w:numPr>
          <w:ilvl w:val="0"/>
          <w:numId w:val="17"/>
        </w:numPr>
        <w:autoSpaceDE w:val="0"/>
        <w:autoSpaceDN w:val="0"/>
        <w:adjustRightInd w:val="0"/>
        <w:spacing w:before="120"/>
        <w:jc w:val="both"/>
        <w:rPr>
          <w:rFonts w:ascii="Century Gothic" w:hAnsi="Century Gothic" w:cstheme="majorBidi"/>
          <w:b/>
          <w:bCs/>
          <w:sz w:val="20"/>
          <w:szCs w:val="20"/>
        </w:rPr>
      </w:pPr>
      <w:r w:rsidRPr="003C3CD2">
        <w:rPr>
          <w:rFonts w:ascii="Century Gothic" w:hAnsi="Century Gothic" w:cstheme="majorBidi"/>
          <w:sz w:val="20"/>
          <w:szCs w:val="20"/>
        </w:rPr>
        <w:t xml:space="preserve">Le montant </w:t>
      </w:r>
      <w:r w:rsidR="00823AA4" w:rsidRPr="003C3CD2">
        <w:rPr>
          <w:rFonts w:ascii="Century Gothic" w:hAnsi="Century Gothic" w:cstheme="majorBidi"/>
          <w:sz w:val="20"/>
          <w:szCs w:val="20"/>
        </w:rPr>
        <w:t>maximum Hors</w:t>
      </w:r>
      <w:r w:rsidRPr="003C3CD2">
        <w:rPr>
          <w:rFonts w:ascii="Century Gothic" w:hAnsi="Century Gothic" w:cstheme="majorBidi"/>
          <w:sz w:val="20"/>
          <w:szCs w:val="20"/>
        </w:rPr>
        <w:t xml:space="preserve"> TVA</w:t>
      </w:r>
      <w:proofErr w:type="gramStart"/>
      <w:r w:rsidRPr="003C3CD2">
        <w:rPr>
          <w:rFonts w:ascii="Century Gothic" w:hAnsi="Century Gothic" w:cstheme="majorBidi"/>
          <w:sz w:val="20"/>
          <w:szCs w:val="20"/>
        </w:rPr>
        <w:t> :…</w:t>
      </w:r>
      <w:proofErr w:type="gramEnd"/>
      <w:r w:rsidRPr="003C3CD2">
        <w:rPr>
          <w:rFonts w:ascii="Century Gothic" w:hAnsi="Century Gothic" w:cstheme="majorBidi"/>
          <w:sz w:val="20"/>
          <w:szCs w:val="20"/>
        </w:rPr>
        <w:t xml:space="preserve">……………………………( en lettre et en chiffre) </w:t>
      </w:r>
    </w:p>
    <w:p w14:paraId="52937290" w14:textId="77777777" w:rsidR="00A94CB2" w:rsidRPr="003C3CD2" w:rsidRDefault="00A94CB2" w:rsidP="00E90351">
      <w:pPr>
        <w:numPr>
          <w:ilvl w:val="0"/>
          <w:numId w:val="17"/>
        </w:num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Le montant de la TVA (taux %)</w:t>
      </w:r>
      <w:proofErr w:type="gramStart"/>
      <w:r w:rsidRPr="003C3CD2">
        <w:rPr>
          <w:rFonts w:ascii="Century Gothic" w:hAnsi="Century Gothic" w:cstheme="majorBidi"/>
          <w:sz w:val="20"/>
          <w:szCs w:val="20"/>
        </w:rPr>
        <w:t> :…</w:t>
      </w:r>
      <w:proofErr w:type="gramEnd"/>
      <w:r w:rsidRPr="003C3CD2">
        <w:rPr>
          <w:rFonts w:ascii="Century Gothic" w:hAnsi="Century Gothic" w:cstheme="majorBidi"/>
          <w:sz w:val="20"/>
          <w:szCs w:val="20"/>
        </w:rPr>
        <w:t>……………………………( en lettre et en chiffre)</w:t>
      </w:r>
    </w:p>
    <w:p w14:paraId="7D9EE436" w14:textId="0350D32D" w:rsidR="00A94CB2" w:rsidRPr="003C3CD2" w:rsidRDefault="00A94CB2" w:rsidP="00E90351">
      <w:pPr>
        <w:numPr>
          <w:ilvl w:val="0"/>
          <w:numId w:val="17"/>
        </w:num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 xml:space="preserve">Le montant </w:t>
      </w:r>
      <w:r w:rsidR="00EF541F" w:rsidRPr="003C3CD2">
        <w:rPr>
          <w:rFonts w:ascii="Century Gothic" w:hAnsi="Century Gothic" w:cstheme="majorBidi"/>
          <w:sz w:val="20"/>
          <w:szCs w:val="20"/>
        </w:rPr>
        <w:t>maximum</w:t>
      </w:r>
      <w:r w:rsidRPr="003C3CD2">
        <w:rPr>
          <w:rFonts w:ascii="Century Gothic" w:hAnsi="Century Gothic" w:cstheme="majorBidi"/>
          <w:sz w:val="20"/>
          <w:szCs w:val="20"/>
        </w:rPr>
        <w:t xml:space="preserve"> Toutes Taxes Comprises</w:t>
      </w:r>
      <w:proofErr w:type="gramStart"/>
      <w:r w:rsidRPr="003C3CD2">
        <w:rPr>
          <w:rFonts w:ascii="Century Gothic" w:hAnsi="Century Gothic" w:cstheme="majorBidi"/>
          <w:sz w:val="20"/>
          <w:szCs w:val="20"/>
        </w:rPr>
        <w:t xml:space="preserve"> :…</w:t>
      </w:r>
      <w:proofErr w:type="gramEnd"/>
      <w:r w:rsidRPr="003C3CD2">
        <w:rPr>
          <w:rFonts w:ascii="Century Gothic" w:hAnsi="Century Gothic" w:cstheme="majorBidi"/>
          <w:sz w:val="20"/>
          <w:szCs w:val="20"/>
        </w:rPr>
        <w:t>……………( en lettre et en chiffre)</w:t>
      </w:r>
    </w:p>
    <w:p w14:paraId="53A5ED04" w14:textId="286D537C" w:rsidR="00060630" w:rsidRPr="003C3CD2" w:rsidRDefault="00060630" w:rsidP="00E7036E">
      <w:pPr>
        <w:spacing w:after="200"/>
        <w:contextualSpacing/>
        <w:rPr>
          <w:rFonts w:ascii="Century Gothic" w:eastAsia="Calibri" w:hAnsi="Century Gothic" w:cstheme="majorBidi"/>
          <w:sz w:val="20"/>
          <w:szCs w:val="20"/>
          <w:lang w:eastAsia="en-US"/>
        </w:rPr>
      </w:pPr>
    </w:p>
    <w:p w14:paraId="1F82A6F8" w14:textId="77777777" w:rsidR="00A94CB2" w:rsidRPr="003C3CD2" w:rsidRDefault="00A94CB2" w:rsidP="00A94CB2">
      <w:pPr>
        <w:autoSpaceDE w:val="0"/>
        <w:autoSpaceDN w:val="0"/>
        <w:adjustRightInd w:val="0"/>
        <w:jc w:val="both"/>
        <w:rPr>
          <w:rFonts w:ascii="Century Gothic" w:hAnsi="Century Gothic" w:cstheme="majorBidi"/>
          <w:sz w:val="20"/>
          <w:szCs w:val="20"/>
        </w:rPr>
      </w:pPr>
    </w:p>
    <w:p w14:paraId="724C3CE0" w14:textId="77777777" w:rsidR="00C0056C" w:rsidRPr="003C3CD2" w:rsidRDefault="00C0056C" w:rsidP="00C0056C">
      <w:pPr>
        <w:autoSpaceDE w:val="0"/>
        <w:autoSpaceDN w:val="0"/>
        <w:adjustRightInd w:val="0"/>
        <w:jc w:val="lowKashida"/>
        <w:rPr>
          <w:rFonts w:ascii="Century Gothic" w:hAnsi="Century Gothic" w:cstheme="majorBidi"/>
          <w:sz w:val="20"/>
          <w:szCs w:val="20"/>
        </w:rPr>
      </w:pPr>
      <w:r w:rsidRPr="003C3CD2">
        <w:rPr>
          <w:rFonts w:ascii="Century Gothic" w:hAnsi="Century Gothic" w:cstheme="majorBidi"/>
          <w:sz w:val="20"/>
          <w:szCs w:val="20"/>
        </w:rPr>
        <w:t>L'Office de la Formation Professionnelle et de la Promotion du Travail se libérera des sommes dues par lui en faisant donner crédit au compte ............. (</w:t>
      </w:r>
      <w:proofErr w:type="gramStart"/>
      <w:r w:rsidRPr="003C3CD2">
        <w:rPr>
          <w:rFonts w:ascii="Century Gothic" w:hAnsi="Century Gothic" w:cstheme="majorBidi"/>
          <w:sz w:val="20"/>
          <w:szCs w:val="20"/>
        </w:rPr>
        <w:t>à</w:t>
      </w:r>
      <w:proofErr w:type="gramEnd"/>
      <w:r w:rsidRPr="003C3CD2">
        <w:rPr>
          <w:rFonts w:ascii="Century Gothic" w:hAnsi="Century Gothic" w:cstheme="majorBidi"/>
          <w:sz w:val="20"/>
          <w:szCs w:val="20"/>
        </w:rPr>
        <w:t xml:space="preserve"> la Trésorerie Générale, bancaire, ou postal) (4) ouvert à mon nom (ou au nom de la société) à..................................(localité), sous relevé d’identification bancaire (RIB) numéro…………………………………….</w:t>
      </w:r>
    </w:p>
    <w:p w14:paraId="71C853D5" w14:textId="77777777" w:rsidR="00C0056C" w:rsidRPr="003C3CD2" w:rsidRDefault="00C0056C" w:rsidP="00C0056C">
      <w:pPr>
        <w:autoSpaceDE w:val="0"/>
        <w:autoSpaceDN w:val="0"/>
        <w:adjustRightInd w:val="0"/>
        <w:jc w:val="center"/>
        <w:rPr>
          <w:rFonts w:ascii="Century Gothic" w:hAnsi="Century Gothic" w:cstheme="majorBidi"/>
          <w:b/>
          <w:bCs/>
          <w:sz w:val="20"/>
          <w:szCs w:val="20"/>
        </w:rPr>
      </w:pPr>
    </w:p>
    <w:p w14:paraId="2D451954" w14:textId="77777777" w:rsidR="00C0056C" w:rsidRPr="003C3CD2" w:rsidRDefault="00C0056C" w:rsidP="00C0056C">
      <w:pPr>
        <w:autoSpaceDE w:val="0"/>
        <w:autoSpaceDN w:val="0"/>
        <w:adjustRightInd w:val="0"/>
        <w:jc w:val="center"/>
        <w:rPr>
          <w:rFonts w:ascii="Century Gothic" w:hAnsi="Century Gothic" w:cstheme="majorBidi"/>
          <w:b/>
          <w:bCs/>
          <w:sz w:val="20"/>
          <w:szCs w:val="20"/>
        </w:rPr>
      </w:pPr>
      <w:r w:rsidRPr="003C3CD2">
        <w:rPr>
          <w:rFonts w:ascii="Century Gothic" w:hAnsi="Century Gothic" w:cstheme="majorBidi"/>
          <w:b/>
          <w:bCs/>
          <w:sz w:val="20"/>
          <w:szCs w:val="20"/>
        </w:rPr>
        <w:t>Fait à........................le....................</w:t>
      </w:r>
    </w:p>
    <w:p w14:paraId="4EE9643C"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6AB73EE4" w14:textId="77777777" w:rsidR="00C0056C" w:rsidRPr="003C3CD2" w:rsidRDefault="00C0056C" w:rsidP="00C0056C">
      <w:pPr>
        <w:autoSpaceDE w:val="0"/>
        <w:autoSpaceDN w:val="0"/>
        <w:adjustRightInd w:val="0"/>
        <w:jc w:val="center"/>
        <w:rPr>
          <w:rFonts w:ascii="Century Gothic" w:hAnsi="Century Gothic" w:cstheme="majorBidi"/>
          <w:sz w:val="20"/>
          <w:szCs w:val="20"/>
        </w:rPr>
      </w:pPr>
      <w:r w:rsidRPr="003C3CD2">
        <w:rPr>
          <w:rFonts w:ascii="Century Gothic" w:hAnsi="Century Gothic" w:cstheme="majorBidi"/>
          <w:sz w:val="20"/>
          <w:szCs w:val="20"/>
        </w:rPr>
        <w:t>(Signature et cachet du concurrent)</w:t>
      </w:r>
    </w:p>
    <w:p w14:paraId="12F49CA7"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4D2A74C1" w14:textId="77777777" w:rsidR="00C0056C" w:rsidRPr="003C3CD2"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(1) lorsqu'il s'agit d'un groupement, ses membres doivent :</w:t>
      </w:r>
    </w:p>
    <w:p w14:paraId="70CDF1E4" w14:textId="1F1E1BA6" w:rsidR="00C0056C" w:rsidRPr="003C3CD2" w:rsidRDefault="00823AA4" w:rsidP="00E90351">
      <w:pPr>
        <w:pStyle w:val="Retraitcorpsdetexte"/>
        <w:numPr>
          <w:ilvl w:val="0"/>
          <w:numId w:val="6"/>
        </w:numPr>
        <w:autoSpaceDE w:val="0"/>
        <w:autoSpaceDN w:val="0"/>
        <w:adjustRightInd w:val="0"/>
        <w:rPr>
          <w:rFonts w:ascii="Century Gothic" w:hAnsi="Century Gothic" w:cstheme="majorBidi"/>
          <w:sz w:val="20"/>
        </w:rPr>
      </w:pPr>
      <w:r w:rsidRPr="003C3CD2">
        <w:rPr>
          <w:rFonts w:ascii="Century Gothic" w:hAnsi="Century Gothic" w:cstheme="majorBidi"/>
          <w:sz w:val="20"/>
        </w:rPr>
        <w:t>Mettre</w:t>
      </w:r>
      <w:r w:rsidR="00C0056C" w:rsidRPr="003C3CD2">
        <w:rPr>
          <w:rFonts w:ascii="Century Gothic" w:hAnsi="Century Gothic" w:cstheme="majorBidi"/>
          <w:sz w:val="20"/>
        </w:rPr>
        <w:t xml:space="preserve"> :</w:t>
      </w:r>
      <w:r w:rsidRPr="003C3CD2">
        <w:rPr>
          <w:rFonts w:ascii="Century Gothic" w:hAnsi="Century Gothic" w:cstheme="majorBidi"/>
          <w:sz w:val="20"/>
        </w:rPr>
        <w:t xml:space="preserve"> « Nous</w:t>
      </w:r>
      <w:r w:rsidR="00C0056C" w:rsidRPr="003C3CD2">
        <w:rPr>
          <w:rFonts w:ascii="Century Gothic" w:hAnsi="Century Gothic" w:cstheme="majorBidi"/>
          <w:sz w:val="20"/>
        </w:rPr>
        <w:t xml:space="preserve">, soussignés.................... </w:t>
      </w:r>
      <w:r w:rsidRPr="003C3CD2">
        <w:rPr>
          <w:rFonts w:ascii="Century Gothic" w:hAnsi="Century Gothic" w:cstheme="majorBidi"/>
          <w:sz w:val="20"/>
        </w:rPr>
        <w:t>Nous</w:t>
      </w:r>
      <w:r w:rsidR="00C0056C" w:rsidRPr="003C3CD2">
        <w:rPr>
          <w:rFonts w:ascii="Century Gothic" w:hAnsi="Century Gothic" w:cstheme="majorBidi"/>
          <w:sz w:val="20"/>
        </w:rPr>
        <w:t xml:space="preserve"> obligeons conjointement/ou solidairement (choisir la mention adéquate et ajouter au reste de l'acte d'engagement les rectifications grammaticales correspondantes) ;</w:t>
      </w:r>
    </w:p>
    <w:p w14:paraId="27C5B99B" w14:textId="2017DE94" w:rsidR="00C0056C" w:rsidRPr="003C3CD2" w:rsidRDefault="00823AA4" w:rsidP="00E90351">
      <w:pPr>
        <w:numPr>
          <w:ilvl w:val="0"/>
          <w:numId w:val="6"/>
        </w:num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Ajouter</w:t>
      </w:r>
      <w:r w:rsidR="00C0056C" w:rsidRPr="003C3CD2">
        <w:rPr>
          <w:rFonts w:ascii="Century Gothic" w:hAnsi="Century Gothic" w:cstheme="majorBidi"/>
          <w:sz w:val="20"/>
          <w:szCs w:val="20"/>
        </w:rPr>
        <w:t xml:space="preserve"> l'alinéa suivant : « désignons.................. (prénoms, noms et qualité) en tant que mandataire du groupement ».</w:t>
      </w:r>
    </w:p>
    <w:p w14:paraId="676E39DC" w14:textId="77777777" w:rsidR="00C0056C" w:rsidRPr="003C3CD2" w:rsidRDefault="00C0056C" w:rsidP="00C0056C">
      <w:pPr>
        <w:tabs>
          <w:tab w:val="left" w:pos="927"/>
        </w:tabs>
        <w:ind w:right="72"/>
        <w:jc w:val="both"/>
        <w:rPr>
          <w:rFonts w:ascii="Century Gothic" w:hAnsi="Century Gothic" w:cstheme="majorBidi"/>
          <w:sz w:val="20"/>
          <w:szCs w:val="20"/>
        </w:rPr>
      </w:pPr>
      <w:r w:rsidRPr="003C3CD2">
        <w:rPr>
          <w:rFonts w:ascii="Century Gothic" w:hAnsi="Century Gothic" w:cstheme="majorBidi"/>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0AAEA2DD" w14:textId="77777777" w:rsidR="00C0056C" w:rsidRPr="003C3CD2" w:rsidRDefault="00C0056C" w:rsidP="00C0056C">
      <w:pPr>
        <w:autoSpaceDE w:val="0"/>
        <w:autoSpaceDN w:val="0"/>
        <w:adjustRightInd w:val="0"/>
        <w:ind w:right="-186"/>
        <w:jc w:val="both"/>
        <w:rPr>
          <w:rFonts w:ascii="Century Gothic" w:hAnsi="Century Gothic" w:cstheme="majorBidi"/>
          <w:sz w:val="20"/>
          <w:szCs w:val="20"/>
        </w:rPr>
      </w:pPr>
      <w:r w:rsidRPr="003C3CD2">
        <w:rPr>
          <w:rFonts w:ascii="Century Gothic" w:hAnsi="Century Gothic" w:cstheme="majorBidi"/>
          <w:sz w:val="20"/>
          <w:szCs w:val="20"/>
        </w:rPr>
        <w:t>(3) ces mentions ne concernent que les personnes assujetties à cette obligation.</w:t>
      </w:r>
    </w:p>
    <w:p w14:paraId="68AAA803" w14:textId="77777777" w:rsidR="00C0056C" w:rsidRPr="003C3CD2" w:rsidRDefault="00C0056C" w:rsidP="00C0056C">
      <w:pPr>
        <w:autoSpaceDE w:val="0"/>
        <w:autoSpaceDN w:val="0"/>
        <w:adjustRightInd w:val="0"/>
        <w:ind w:right="-186"/>
        <w:jc w:val="both"/>
        <w:rPr>
          <w:rFonts w:ascii="Century Gothic" w:hAnsi="Century Gothic" w:cstheme="majorBidi"/>
          <w:sz w:val="20"/>
          <w:szCs w:val="20"/>
        </w:rPr>
      </w:pPr>
      <w:r w:rsidRPr="003C3CD2">
        <w:rPr>
          <w:rFonts w:ascii="Century Gothic" w:hAnsi="Century Gothic" w:cstheme="majorBidi"/>
          <w:sz w:val="20"/>
          <w:szCs w:val="20"/>
        </w:rPr>
        <w:t>(4) supprimer les mentions inutiles</w:t>
      </w:r>
    </w:p>
    <w:p w14:paraId="75FC6FFA" w14:textId="77777777" w:rsidR="0036095A" w:rsidRPr="003C3CD2" w:rsidRDefault="008870E0" w:rsidP="008870E0">
      <w:pPr>
        <w:tabs>
          <w:tab w:val="left" w:pos="568"/>
        </w:tabs>
        <w:rPr>
          <w:rFonts w:ascii="Century Gothic" w:hAnsi="Century Gothic" w:cstheme="majorBidi"/>
          <w:sz w:val="20"/>
          <w:szCs w:val="20"/>
        </w:rPr>
      </w:pPr>
      <w:r w:rsidRPr="003C3CD2">
        <w:rPr>
          <w:rFonts w:ascii="Century Gothic" w:hAnsi="Century Gothic" w:cstheme="majorBidi"/>
          <w:sz w:val="20"/>
          <w:szCs w:val="20"/>
        </w:rPr>
        <w:br w:type="page"/>
      </w:r>
    </w:p>
    <w:p w14:paraId="7060B172" w14:textId="77777777" w:rsidR="0036095A" w:rsidRPr="003C3CD2" w:rsidRDefault="0036095A" w:rsidP="00994EDE">
      <w:pPr>
        <w:tabs>
          <w:tab w:val="left" w:pos="568"/>
        </w:tabs>
        <w:jc w:val="center"/>
        <w:rPr>
          <w:rFonts w:ascii="Century Gothic" w:hAnsi="Century Gothic" w:cstheme="majorBidi"/>
          <w:b/>
          <w:sz w:val="22"/>
          <w:szCs w:val="22"/>
        </w:rPr>
      </w:pPr>
      <w:r w:rsidRPr="003C3CD2">
        <w:rPr>
          <w:rFonts w:ascii="Century Gothic" w:hAnsi="Century Gothic" w:cstheme="majorBidi"/>
          <w:b/>
          <w:sz w:val="22"/>
          <w:szCs w:val="22"/>
        </w:rPr>
        <w:lastRenderedPageBreak/>
        <w:t>MODELE DE DECLARATION SUR L’HONNEUR</w:t>
      </w:r>
    </w:p>
    <w:p w14:paraId="48844458" w14:textId="77777777" w:rsidR="0036095A" w:rsidRPr="003C3CD2" w:rsidRDefault="0036095A" w:rsidP="0036095A">
      <w:pPr>
        <w:jc w:val="center"/>
        <w:rPr>
          <w:rFonts w:ascii="Century Gothic" w:hAnsi="Century Gothic" w:cstheme="majorBidi"/>
          <w:b/>
          <w:sz w:val="22"/>
          <w:szCs w:val="22"/>
        </w:rPr>
      </w:pPr>
      <w:r w:rsidRPr="003C3CD2">
        <w:rPr>
          <w:rFonts w:ascii="Century Gothic" w:hAnsi="Century Gothic" w:cstheme="majorBidi"/>
          <w:b/>
          <w:sz w:val="22"/>
          <w:szCs w:val="22"/>
        </w:rPr>
        <w:t>***********</w:t>
      </w:r>
    </w:p>
    <w:p w14:paraId="153ECD65" w14:textId="77777777" w:rsidR="0036095A" w:rsidRPr="003C3CD2" w:rsidRDefault="0036095A" w:rsidP="0036095A">
      <w:pPr>
        <w:jc w:val="center"/>
        <w:outlineLvl w:val="0"/>
        <w:rPr>
          <w:rFonts w:ascii="Century Gothic" w:hAnsi="Century Gothic" w:cstheme="majorBidi"/>
          <w:b/>
          <w:sz w:val="22"/>
          <w:szCs w:val="22"/>
        </w:rPr>
      </w:pPr>
      <w:r w:rsidRPr="003C3CD2">
        <w:rPr>
          <w:rFonts w:ascii="Century Gothic" w:hAnsi="Century Gothic" w:cstheme="majorBidi"/>
          <w:b/>
          <w:sz w:val="22"/>
          <w:szCs w:val="22"/>
        </w:rPr>
        <w:t xml:space="preserve">DECLARATION SUR L’HONNEUR </w:t>
      </w:r>
      <w:r w:rsidRPr="003C3CD2">
        <w:rPr>
          <w:rFonts w:ascii="Century Gothic" w:hAnsi="Century Gothic" w:cstheme="majorBidi"/>
          <w:b/>
          <w:iCs/>
          <w:sz w:val="22"/>
          <w:szCs w:val="22"/>
        </w:rPr>
        <w:t>(*)</w:t>
      </w:r>
    </w:p>
    <w:p w14:paraId="255A64F9" w14:textId="77777777" w:rsidR="0036095A" w:rsidRPr="003C3CD2" w:rsidRDefault="0036095A" w:rsidP="0036095A">
      <w:pPr>
        <w:rPr>
          <w:rFonts w:ascii="Century Gothic" w:hAnsi="Century Gothic" w:cstheme="majorBidi"/>
          <w:b/>
          <w:sz w:val="22"/>
          <w:szCs w:val="22"/>
        </w:rPr>
      </w:pPr>
    </w:p>
    <w:p w14:paraId="17E070A9" w14:textId="77777777" w:rsidR="0036095A" w:rsidRPr="003C3CD2" w:rsidRDefault="0036095A" w:rsidP="0036095A">
      <w:pPr>
        <w:rPr>
          <w:rFonts w:ascii="Century Gothic" w:hAnsi="Century Gothic" w:cstheme="majorBidi"/>
          <w:b/>
          <w:sz w:val="22"/>
          <w:szCs w:val="22"/>
        </w:rPr>
      </w:pPr>
    </w:p>
    <w:p w14:paraId="22FA8A72" w14:textId="1147759F" w:rsidR="0036095A" w:rsidRPr="003C3CD2" w:rsidRDefault="0036095A" w:rsidP="000831A4">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 xml:space="preserve">- Mode de passation : </w:t>
      </w:r>
      <w:r w:rsidR="000831A4" w:rsidRPr="003C3CD2">
        <w:rPr>
          <w:rFonts w:ascii="Century Gothic" w:hAnsi="Century Gothic" w:cstheme="majorBidi"/>
          <w:sz w:val="20"/>
          <w:szCs w:val="20"/>
        </w:rPr>
        <w:t>Appel d'offres ouvert N°……………..., sur offres des prix</w:t>
      </w:r>
    </w:p>
    <w:p w14:paraId="7D781532" w14:textId="77777777" w:rsidR="000831A4" w:rsidRPr="003C3CD2" w:rsidRDefault="000831A4" w:rsidP="000831A4">
      <w:pPr>
        <w:autoSpaceDE w:val="0"/>
        <w:autoSpaceDN w:val="0"/>
        <w:adjustRightInd w:val="0"/>
        <w:jc w:val="both"/>
        <w:rPr>
          <w:rFonts w:ascii="Century Gothic" w:hAnsi="Century Gothic" w:cstheme="majorBidi"/>
          <w:b/>
          <w:bCs/>
          <w:sz w:val="20"/>
          <w:szCs w:val="20"/>
        </w:rPr>
      </w:pPr>
    </w:p>
    <w:p w14:paraId="773F24FF" w14:textId="6FC4A12D" w:rsidR="00E7036E" w:rsidRPr="003C3CD2" w:rsidRDefault="000D3E65" w:rsidP="00E7036E">
      <w:pPr>
        <w:pStyle w:val="Corpsdetexte"/>
        <w:rPr>
          <w:rFonts w:ascii="Century Gothic" w:hAnsi="Century Gothic" w:cstheme="majorBidi"/>
          <w:bCs/>
          <w:sz w:val="20"/>
        </w:rPr>
      </w:pPr>
      <w:r w:rsidRPr="003C3CD2">
        <w:rPr>
          <w:rFonts w:ascii="Century Gothic" w:hAnsi="Century Gothic" w:cstheme="majorBidi"/>
          <w:bCs/>
          <w:snapToGrid/>
          <w:sz w:val="20"/>
        </w:rPr>
        <w:t xml:space="preserve">Objet : </w:t>
      </w:r>
      <w:r w:rsidR="00E7036E" w:rsidRPr="003C3CD2">
        <w:rPr>
          <w:rFonts w:ascii="Century Gothic" w:hAnsi="Century Gothic" w:cstheme="majorBidi"/>
          <w:bCs/>
          <w:sz w:val="20"/>
        </w:rPr>
        <w:t xml:space="preserve">Passation d’un marché cadre pour la réalisation de prestations d’assistance et de contrôle technique des équipements et </w:t>
      </w:r>
      <w:r w:rsidR="00823AA4" w:rsidRPr="003C3CD2">
        <w:rPr>
          <w:rFonts w:ascii="Century Gothic" w:hAnsi="Century Gothic" w:cstheme="majorBidi"/>
          <w:bCs/>
          <w:sz w:val="20"/>
        </w:rPr>
        <w:t>fournitures :</w:t>
      </w:r>
    </w:p>
    <w:p w14:paraId="4C7B2F57" w14:textId="77777777" w:rsidR="00E7036E" w:rsidRPr="003C3CD2" w:rsidRDefault="00E7036E" w:rsidP="00E7036E">
      <w:pPr>
        <w:pStyle w:val="Corpsdetexte"/>
        <w:rPr>
          <w:rFonts w:ascii="Century Gothic" w:hAnsi="Century Gothic" w:cstheme="majorBidi"/>
          <w:bCs/>
          <w:sz w:val="20"/>
        </w:rPr>
      </w:pPr>
    </w:p>
    <w:p w14:paraId="2CD3FB3E" w14:textId="2E189E7F" w:rsidR="00E7036E" w:rsidRPr="003C3CD2" w:rsidRDefault="00E7036E" w:rsidP="00C630CC">
      <w:pPr>
        <w:pStyle w:val="Corpsdetexte"/>
        <w:rPr>
          <w:rFonts w:ascii="Century Gothic" w:hAnsi="Century Gothic" w:cstheme="majorBidi"/>
          <w:bCs/>
          <w:sz w:val="20"/>
        </w:rPr>
      </w:pPr>
      <w:r w:rsidRPr="003C3CD2">
        <w:rPr>
          <w:rFonts w:ascii="Century Gothic" w:hAnsi="Century Gothic" w:cstheme="majorBidi"/>
          <w:bCs/>
          <w:sz w:val="20"/>
        </w:rPr>
        <w:t>-</w:t>
      </w:r>
      <w:r w:rsidRPr="003C3CD2">
        <w:rPr>
          <w:rFonts w:ascii="Century Gothic" w:hAnsi="Century Gothic" w:cstheme="majorBidi"/>
          <w:bCs/>
          <w:sz w:val="20"/>
        </w:rPr>
        <w:tab/>
        <w:t xml:space="preserve">Lot unique : </w:t>
      </w:r>
      <w:r w:rsidR="00C630CC" w:rsidRPr="003C3CD2">
        <w:rPr>
          <w:rFonts w:ascii="Century Gothic" w:hAnsi="Century Gothic" w:cstheme="majorBidi"/>
          <w:bCs/>
          <w:sz w:val="20"/>
        </w:rPr>
        <w:t>Mission d’assistance technique pour la vérification de la conformité technique des équipements et fournitures destinés aux CITES DES METIERS ET DES COMPETENCES.</w:t>
      </w:r>
    </w:p>
    <w:p w14:paraId="7FE52064" w14:textId="10C88265" w:rsidR="00946134" w:rsidRPr="003C3CD2" w:rsidRDefault="00946134" w:rsidP="00E7036E">
      <w:pPr>
        <w:pStyle w:val="Corpsdetexte"/>
        <w:jc w:val="center"/>
        <w:rPr>
          <w:rFonts w:ascii="Century Gothic" w:hAnsi="Century Gothic" w:cstheme="majorBidi"/>
          <w:bCs/>
          <w:sz w:val="20"/>
        </w:rPr>
      </w:pPr>
    </w:p>
    <w:p w14:paraId="14188D06" w14:textId="77777777" w:rsidR="00C0056C" w:rsidRPr="003C3CD2" w:rsidRDefault="00C0056C" w:rsidP="00C0056C">
      <w:pPr>
        <w:autoSpaceDE w:val="0"/>
        <w:autoSpaceDN w:val="0"/>
        <w:adjustRightInd w:val="0"/>
        <w:jc w:val="both"/>
        <w:rPr>
          <w:rFonts w:ascii="Century Gothic" w:hAnsi="Century Gothic" w:cstheme="majorBidi"/>
          <w:b/>
          <w:bCs/>
          <w:sz w:val="20"/>
          <w:szCs w:val="20"/>
        </w:rPr>
      </w:pPr>
      <w:r w:rsidRPr="003C3CD2">
        <w:rPr>
          <w:rFonts w:ascii="Century Gothic" w:hAnsi="Century Gothic" w:cstheme="majorBidi"/>
          <w:b/>
          <w:bCs/>
          <w:sz w:val="20"/>
          <w:szCs w:val="20"/>
        </w:rPr>
        <w:t>A - Pour les personnes physiques</w:t>
      </w:r>
    </w:p>
    <w:p w14:paraId="0CE6D9DA" w14:textId="77777777" w:rsidR="00C0056C" w:rsidRPr="003C3CD2" w:rsidRDefault="00C0056C" w:rsidP="00FD4B29">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Je, soussigné : ................................................................... (</w:t>
      </w:r>
      <w:proofErr w:type="gramStart"/>
      <w:r w:rsidRPr="003C3CD2">
        <w:rPr>
          <w:rFonts w:ascii="Century Gothic" w:hAnsi="Century Gothic" w:cstheme="majorBidi"/>
          <w:sz w:val="20"/>
          <w:szCs w:val="20"/>
        </w:rPr>
        <w:t>prénom</w:t>
      </w:r>
      <w:proofErr w:type="gramEnd"/>
      <w:r w:rsidRPr="003C3CD2">
        <w:rPr>
          <w:rFonts w:ascii="Century Gothic" w:hAnsi="Century Gothic" w:cstheme="majorBidi"/>
          <w:sz w:val="20"/>
          <w:szCs w:val="20"/>
        </w:rPr>
        <w:t>, nom et qualité)</w:t>
      </w:r>
    </w:p>
    <w:p w14:paraId="0F403C4B"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Agissant</w:t>
      </w:r>
      <w:r w:rsidR="00C0056C" w:rsidRPr="003C3CD2">
        <w:rPr>
          <w:rFonts w:ascii="Century Gothic" w:hAnsi="Century Gothic" w:cstheme="majorBidi"/>
          <w:sz w:val="20"/>
          <w:szCs w:val="20"/>
        </w:rPr>
        <w:t xml:space="preserve"> en mon nom personnel et pour mon propre compte,</w:t>
      </w:r>
    </w:p>
    <w:p w14:paraId="2E55B049"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Adresse</w:t>
      </w:r>
      <w:r w:rsidR="00C0056C" w:rsidRPr="003C3CD2">
        <w:rPr>
          <w:rFonts w:ascii="Century Gothic" w:hAnsi="Century Gothic" w:cstheme="majorBidi"/>
          <w:sz w:val="20"/>
          <w:szCs w:val="20"/>
        </w:rPr>
        <w:t xml:space="preserve"> du domicile élu</w:t>
      </w:r>
      <w:proofErr w:type="gramStart"/>
      <w:r w:rsidR="00C0056C" w:rsidRPr="003C3CD2">
        <w:rPr>
          <w:rFonts w:ascii="Century Gothic" w:hAnsi="Century Gothic" w:cstheme="majorBidi"/>
          <w:sz w:val="20"/>
          <w:szCs w:val="20"/>
        </w:rPr>
        <w:t xml:space="preserve"> :.........................................................................................</w:t>
      </w:r>
      <w:proofErr w:type="gramEnd"/>
    </w:p>
    <w:p w14:paraId="2858AC59"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Affilié</w:t>
      </w:r>
      <w:r w:rsidR="00C0056C" w:rsidRPr="003C3CD2">
        <w:rPr>
          <w:rFonts w:ascii="Century Gothic" w:hAnsi="Century Gothic" w:cstheme="majorBidi"/>
          <w:sz w:val="20"/>
          <w:szCs w:val="20"/>
        </w:rPr>
        <w:t xml:space="preserve"> à la CNSS sous le n°</w:t>
      </w:r>
      <w:proofErr w:type="gramStart"/>
      <w:r w:rsidR="00C0056C" w:rsidRPr="003C3CD2">
        <w:rPr>
          <w:rFonts w:ascii="Century Gothic" w:hAnsi="Century Gothic" w:cstheme="majorBidi"/>
          <w:sz w:val="20"/>
          <w:szCs w:val="20"/>
        </w:rPr>
        <w:t xml:space="preserve"> :.................................</w:t>
      </w:r>
      <w:proofErr w:type="gramEnd"/>
      <w:r w:rsidR="00C0056C" w:rsidRPr="003C3CD2">
        <w:rPr>
          <w:rFonts w:ascii="Century Gothic" w:hAnsi="Century Gothic" w:cstheme="majorBidi"/>
          <w:sz w:val="20"/>
          <w:szCs w:val="20"/>
        </w:rPr>
        <w:t xml:space="preserve"> (1)</w:t>
      </w:r>
    </w:p>
    <w:p w14:paraId="6CD8A546"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I</w:t>
      </w:r>
      <w:r w:rsidR="00C0056C" w:rsidRPr="003C3CD2">
        <w:rPr>
          <w:rFonts w:ascii="Century Gothic" w:hAnsi="Century Gothic" w:cstheme="majorBidi"/>
          <w:sz w:val="20"/>
          <w:szCs w:val="20"/>
        </w:rPr>
        <w:t>nscrit au registre du commerce de..........................................(localité) sous le n° ............................. (1) n° de patente.......................... (1)</w:t>
      </w:r>
    </w:p>
    <w:p w14:paraId="4E49718E"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N</w:t>
      </w:r>
      <w:r w:rsidR="00C0056C" w:rsidRPr="003C3CD2">
        <w:rPr>
          <w:rFonts w:ascii="Century Gothic" w:hAnsi="Century Gothic" w:cstheme="majorBidi"/>
          <w:sz w:val="20"/>
          <w:szCs w:val="20"/>
        </w:rPr>
        <w:t>° du compte courant postal, bancaire ou à la TGR……………</w:t>
      </w:r>
      <w:proofErr w:type="gramStart"/>
      <w:r w:rsidR="00C0056C" w:rsidRPr="003C3CD2">
        <w:rPr>
          <w:rFonts w:ascii="Century Gothic" w:hAnsi="Century Gothic" w:cstheme="majorBidi"/>
          <w:sz w:val="20"/>
          <w:szCs w:val="20"/>
        </w:rPr>
        <w:t>…….</w:t>
      </w:r>
      <w:proofErr w:type="gramEnd"/>
      <w:r w:rsidR="00C0056C" w:rsidRPr="003C3CD2">
        <w:rPr>
          <w:rFonts w:ascii="Century Gothic" w:hAnsi="Century Gothic" w:cstheme="majorBidi"/>
          <w:sz w:val="20"/>
          <w:szCs w:val="20"/>
        </w:rPr>
        <w:t>.(RIB)</w:t>
      </w:r>
      <w:r w:rsidR="00B05E29" w:rsidRPr="003C3CD2">
        <w:rPr>
          <w:rFonts w:ascii="Century Gothic" w:hAnsi="Century Gothic" w:cstheme="majorBidi"/>
          <w:sz w:val="20"/>
          <w:szCs w:val="20"/>
        </w:rPr>
        <w:t xml:space="preserve"> ouvert à…………………</w:t>
      </w:r>
    </w:p>
    <w:p w14:paraId="729629A0" w14:textId="77777777" w:rsidR="00E82624" w:rsidRPr="003C3CD2" w:rsidRDefault="00E82624" w:rsidP="00E82624">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 xml:space="preserve">Identifiant commun de </w:t>
      </w:r>
      <w:proofErr w:type="gramStart"/>
      <w:r w:rsidRPr="003C3CD2">
        <w:rPr>
          <w:rFonts w:ascii="Century Gothic" w:hAnsi="Century Gothic" w:cstheme="majorBidi"/>
          <w:sz w:val="20"/>
          <w:szCs w:val="20"/>
        </w:rPr>
        <w:t>l’Entreprise:</w:t>
      </w:r>
      <w:proofErr w:type="gramEnd"/>
      <w:r w:rsidRPr="003C3CD2">
        <w:rPr>
          <w:rFonts w:ascii="Century Gothic" w:hAnsi="Century Gothic" w:cstheme="majorBidi"/>
          <w:sz w:val="20"/>
          <w:szCs w:val="20"/>
        </w:rPr>
        <w:t xml:space="preserve"> n° ………. (ICE)</w:t>
      </w:r>
    </w:p>
    <w:p w14:paraId="05C7E58D"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60BE009A" w14:textId="77777777" w:rsidR="00C0056C" w:rsidRPr="003C3CD2" w:rsidRDefault="00C0056C" w:rsidP="00994EDE">
      <w:pPr>
        <w:autoSpaceDE w:val="0"/>
        <w:autoSpaceDN w:val="0"/>
        <w:adjustRightInd w:val="0"/>
        <w:jc w:val="both"/>
        <w:rPr>
          <w:rFonts w:ascii="Century Gothic" w:hAnsi="Century Gothic" w:cstheme="majorBidi"/>
          <w:b/>
          <w:bCs/>
          <w:sz w:val="20"/>
          <w:szCs w:val="20"/>
        </w:rPr>
      </w:pPr>
      <w:r w:rsidRPr="003C3CD2">
        <w:rPr>
          <w:rFonts w:ascii="Century Gothic" w:hAnsi="Century Gothic" w:cstheme="majorBidi"/>
          <w:b/>
          <w:bCs/>
          <w:sz w:val="20"/>
          <w:szCs w:val="20"/>
        </w:rPr>
        <w:t>B - Pour les personnes morales</w:t>
      </w:r>
    </w:p>
    <w:p w14:paraId="7429FE7E" w14:textId="77777777" w:rsidR="00C0056C" w:rsidRPr="003C3CD2" w:rsidRDefault="00C0056C" w:rsidP="00FD4B29">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Je, soussigné ..........................                (</w:t>
      </w:r>
      <w:r w:rsidR="002906A0" w:rsidRPr="003C3CD2">
        <w:rPr>
          <w:rFonts w:ascii="Century Gothic" w:hAnsi="Century Gothic" w:cstheme="majorBidi"/>
          <w:sz w:val="20"/>
          <w:szCs w:val="20"/>
        </w:rPr>
        <w:t>Prénom</w:t>
      </w:r>
      <w:r w:rsidRPr="003C3CD2">
        <w:rPr>
          <w:rFonts w:ascii="Century Gothic" w:hAnsi="Century Gothic" w:cstheme="majorBidi"/>
          <w:sz w:val="20"/>
          <w:szCs w:val="20"/>
        </w:rPr>
        <w:t>, nom et qualité au sein de l'entreprise)</w:t>
      </w:r>
    </w:p>
    <w:p w14:paraId="0A150CDB"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Agissant</w:t>
      </w:r>
      <w:r w:rsidR="00C0056C" w:rsidRPr="003C3CD2">
        <w:rPr>
          <w:rFonts w:ascii="Century Gothic" w:hAnsi="Century Gothic" w:cstheme="majorBidi"/>
          <w:sz w:val="20"/>
          <w:szCs w:val="20"/>
        </w:rPr>
        <w:t xml:space="preserve"> au nom et pour le compte de...................................... (</w:t>
      </w:r>
      <w:r w:rsidRPr="003C3CD2">
        <w:rPr>
          <w:rFonts w:ascii="Century Gothic" w:hAnsi="Century Gothic" w:cstheme="majorBidi"/>
          <w:sz w:val="20"/>
          <w:szCs w:val="20"/>
        </w:rPr>
        <w:t>Raison</w:t>
      </w:r>
      <w:r w:rsidR="00C0056C" w:rsidRPr="003C3CD2">
        <w:rPr>
          <w:rFonts w:ascii="Century Gothic" w:hAnsi="Century Gothic" w:cstheme="majorBidi"/>
          <w:sz w:val="20"/>
          <w:szCs w:val="20"/>
        </w:rPr>
        <w:t xml:space="preserve"> sociale et forme juridique de la société) au capital </w:t>
      </w:r>
      <w:proofErr w:type="gramStart"/>
      <w:r w:rsidR="00C0056C" w:rsidRPr="003C3CD2">
        <w:rPr>
          <w:rFonts w:ascii="Century Gothic" w:hAnsi="Century Gothic" w:cstheme="majorBidi"/>
          <w:sz w:val="20"/>
          <w:szCs w:val="20"/>
        </w:rPr>
        <w:t>de:.....................................................................................................</w:t>
      </w:r>
      <w:proofErr w:type="gramEnd"/>
    </w:p>
    <w:p w14:paraId="649AE262"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Adresse</w:t>
      </w:r>
      <w:r w:rsidR="00C0056C" w:rsidRPr="003C3CD2">
        <w:rPr>
          <w:rFonts w:ascii="Century Gothic" w:hAnsi="Century Gothic" w:cstheme="majorBidi"/>
          <w:sz w:val="20"/>
          <w:szCs w:val="20"/>
        </w:rPr>
        <w:t xml:space="preserve"> du siège social de la société..................................................................... adresse du domicile élu..........................................................................................</w:t>
      </w:r>
    </w:p>
    <w:p w14:paraId="24EBA59E"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Affiliée</w:t>
      </w:r>
      <w:r w:rsidR="00C0056C" w:rsidRPr="003C3CD2">
        <w:rPr>
          <w:rFonts w:ascii="Century Gothic" w:hAnsi="Century Gothic" w:cstheme="majorBidi"/>
          <w:sz w:val="20"/>
          <w:szCs w:val="20"/>
        </w:rPr>
        <w:t xml:space="preserve"> à la CNSS sous le n°..............................(1)</w:t>
      </w:r>
    </w:p>
    <w:p w14:paraId="7F3D53F8"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Inscrite</w:t>
      </w:r>
      <w:r w:rsidR="00C0056C" w:rsidRPr="003C3CD2">
        <w:rPr>
          <w:rFonts w:ascii="Century Gothic" w:hAnsi="Century Gothic" w:cstheme="majorBidi"/>
          <w:sz w:val="20"/>
          <w:szCs w:val="20"/>
        </w:rPr>
        <w:t xml:space="preserve"> au registre du commerce............................... (</w:t>
      </w:r>
      <w:r w:rsidRPr="003C3CD2">
        <w:rPr>
          <w:rFonts w:ascii="Century Gothic" w:hAnsi="Century Gothic" w:cstheme="majorBidi"/>
          <w:sz w:val="20"/>
          <w:szCs w:val="20"/>
        </w:rPr>
        <w:t>Localité</w:t>
      </w:r>
      <w:r w:rsidR="00C0056C" w:rsidRPr="003C3CD2">
        <w:rPr>
          <w:rFonts w:ascii="Century Gothic" w:hAnsi="Century Gothic" w:cstheme="majorBidi"/>
          <w:sz w:val="20"/>
          <w:szCs w:val="20"/>
        </w:rPr>
        <w:t>) sous le n°....................................(1)</w:t>
      </w:r>
    </w:p>
    <w:p w14:paraId="6ECB4C6C" w14:textId="77777777" w:rsidR="00C0056C" w:rsidRPr="003C3CD2" w:rsidRDefault="002906A0"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N</w:t>
      </w:r>
      <w:r w:rsidR="00C0056C" w:rsidRPr="003C3CD2">
        <w:rPr>
          <w:rFonts w:ascii="Century Gothic" w:hAnsi="Century Gothic" w:cstheme="majorBidi"/>
          <w:sz w:val="20"/>
          <w:szCs w:val="20"/>
        </w:rPr>
        <w:t>° de patente........................(1)</w:t>
      </w:r>
    </w:p>
    <w:p w14:paraId="083FCAD7" w14:textId="77777777" w:rsidR="00B05E29" w:rsidRPr="003C3CD2" w:rsidRDefault="002906A0" w:rsidP="00B05E29">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sz w:val="20"/>
          <w:szCs w:val="20"/>
        </w:rPr>
        <w:t>N</w:t>
      </w:r>
      <w:r w:rsidR="00C0056C" w:rsidRPr="003C3CD2">
        <w:rPr>
          <w:rFonts w:ascii="Century Gothic" w:hAnsi="Century Gothic" w:cstheme="majorBidi"/>
          <w:sz w:val="20"/>
          <w:szCs w:val="20"/>
        </w:rPr>
        <w:t>° du compte courant postal, bancaire ou à la TGR……………</w:t>
      </w:r>
      <w:proofErr w:type="gramStart"/>
      <w:r w:rsidR="00C0056C" w:rsidRPr="003C3CD2">
        <w:rPr>
          <w:rFonts w:ascii="Century Gothic" w:hAnsi="Century Gothic" w:cstheme="majorBidi"/>
          <w:sz w:val="20"/>
          <w:szCs w:val="20"/>
        </w:rPr>
        <w:t>…….</w:t>
      </w:r>
      <w:proofErr w:type="gramEnd"/>
      <w:r w:rsidR="00C0056C" w:rsidRPr="003C3CD2">
        <w:rPr>
          <w:rFonts w:ascii="Century Gothic" w:hAnsi="Century Gothic" w:cstheme="majorBidi"/>
          <w:sz w:val="20"/>
          <w:szCs w:val="20"/>
        </w:rPr>
        <w:t>.(RIB)</w:t>
      </w:r>
      <w:r w:rsidR="00B05E29" w:rsidRPr="003C3CD2">
        <w:rPr>
          <w:rFonts w:ascii="Century Gothic" w:hAnsi="Century Gothic" w:cstheme="majorBidi"/>
          <w:sz w:val="20"/>
          <w:szCs w:val="20"/>
        </w:rPr>
        <w:t xml:space="preserve"> ouvert à…………………</w:t>
      </w:r>
    </w:p>
    <w:p w14:paraId="12555A79"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6F7C888E" w14:textId="77777777" w:rsidR="00E82624" w:rsidRPr="003C3CD2" w:rsidRDefault="00E82624" w:rsidP="00E82624">
      <w:pPr>
        <w:autoSpaceDE w:val="0"/>
        <w:autoSpaceDN w:val="0"/>
        <w:adjustRightInd w:val="0"/>
        <w:spacing w:before="120"/>
        <w:jc w:val="both"/>
        <w:rPr>
          <w:rFonts w:ascii="Century Gothic" w:hAnsi="Century Gothic" w:cstheme="majorBidi"/>
          <w:sz w:val="20"/>
          <w:szCs w:val="20"/>
        </w:rPr>
      </w:pPr>
      <w:r w:rsidRPr="003C3CD2">
        <w:rPr>
          <w:rFonts w:ascii="Century Gothic" w:hAnsi="Century Gothic" w:cstheme="majorBidi"/>
          <w:sz w:val="20"/>
          <w:szCs w:val="20"/>
        </w:rPr>
        <w:t xml:space="preserve">Identifiant commun de </w:t>
      </w:r>
      <w:proofErr w:type="gramStart"/>
      <w:r w:rsidRPr="003C3CD2">
        <w:rPr>
          <w:rFonts w:ascii="Century Gothic" w:hAnsi="Century Gothic" w:cstheme="majorBidi"/>
          <w:sz w:val="20"/>
          <w:szCs w:val="20"/>
        </w:rPr>
        <w:t>l’Entreprise:</w:t>
      </w:r>
      <w:proofErr w:type="gramEnd"/>
      <w:r w:rsidRPr="003C3CD2">
        <w:rPr>
          <w:rFonts w:ascii="Century Gothic" w:hAnsi="Century Gothic" w:cstheme="majorBidi"/>
          <w:sz w:val="20"/>
          <w:szCs w:val="20"/>
        </w:rPr>
        <w:t xml:space="preserve"> n° ………. (ICE)</w:t>
      </w:r>
    </w:p>
    <w:p w14:paraId="178F9D0F"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7B890A75" w14:textId="77777777" w:rsidR="00C0056C" w:rsidRPr="003C3CD2" w:rsidRDefault="00C0056C" w:rsidP="00C0056C">
      <w:pPr>
        <w:autoSpaceDE w:val="0"/>
        <w:autoSpaceDN w:val="0"/>
        <w:adjustRightInd w:val="0"/>
        <w:jc w:val="both"/>
        <w:rPr>
          <w:rFonts w:ascii="Century Gothic" w:hAnsi="Century Gothic" w:cstheme="majorBidi"/>
          <w:sz w:val="20"/>
          <w:szCs w:val="20"/>
        </w:rPr>
      </w:pPr>
      <w:r w:rsidRPr="003C3CD2">
        <w:rPr>
          <w:rFonts w:ascii="Century Gothic" w:hAnsi="Century Gothic" w:cstheme="majorBidi"/>
          <w:b/>
          <w:bCs/>
          <w:sz w:val="20"/>
          <w:szCs w:val="20"/>
        </w:rPr>
        <w:t>- Déclare sur l'honneur</w:t>
      </w:r>
      <w:r w:rsidRPr="003C3CD2">
        <w:rPr>
          <w:rFonts w:ascii="Century Gothic" w:hAnsi="Century Gothic" w:cstheme="majorBidi"/>
          <w:sz w:val="20"/>
          <w:szCs w:val="20"/>
        </w:rPr>
        <w:t xml:space="preserve"> :</w:t>
      </w:r>
    </w:p>
    <w:p w14:paraId="53632BAE" w14:textId="77777777" w:rsidR="00C0056C" w:rsidRPr="003C3CD2" w:rsidRDefault="00C0056C" w:rsidP="00C0056C">
      <w:pPr>
        <w:autoSpaceDE w:val="0"/>
        <w:autoSpaceDN w:val="0"/>
        <w:adjustRightInd w:val="0"/>
        <w:ind w:firstLine="708"/>
        <w:jc w:val="both"/>
        <w:rPr>
          <w:rFonts w:ascii="Century Gothic" w:hAnsi="Century Gothic" w:cstheme="majorBidi"/>
          <w:sz w:val="20"/>
          <w:szCs w:val="20"/>
        </w:rPr>
      </w:pPr>
    </w:p>
    <w:p w14:paraId="230DF018"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1- m'engager à couvrir, dans les limites fixées dans le cahier des charges, par une police d'assurance, les risques découlant de mon activité professionnelle ;</w:t>
      </w:r>
    </w:p>
    <w:p w14:paraId="68C087BB"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 xml:space="preserve">2- que je remplie les conditions prévues à l'article 27 </w:t>
      </w:r>
      <w:r w:rsidRPr="003C3CD2">
        <w:rPr>
          <w:rFonts w:ascii="Century Gothic" w:hAnsi="Century Gothic" w:cstheme="minorHAnsi"/>
          <w:sz w:val="20"/>
          <w:szCs w:val="20"/>
        </w:rPr>
        <w:t xml:space="preserve">du décret n°2-22-431 du 15 </w:t>
      </w:r>
      <w:proofErr w:type="spellStart"/>
      <w:r w:rsidRPr="003C3CD2">
        <w:rPr>
          <w:rFonts w:ascii="Century Gothic" w:hAnsi="Century Gothic" w:cstheme="minorHAnsi"/>
          <w:sz w:val="20"/>
          <w:szCs w:val="20"/>
        </w:rPr>
        <w:t>chaabane</w:t>
      </w:r>
      <w:proofErr w:type="spellEnd"/>
      <w:r w:rsidRPr="003C3CD2">
        <w:rPr>
          <w:rFonts w:ascii="Century Gothic" w:hAnsi="Century Gothic" w:cstheme="minorHAnsi"/>
          <w:sz w:val="20"/>
          <w:szCs w:val="20"/>
        </w:rPr>
        <w:t xml:space="preserve"> 1444 </w:t>
      </w:r>
      <w:proofErr w:type="gramStart"/>
      <w:r w:rsidRPr="003C3CD2">
        <w:rPr>
          <w:rFonts w:ascii="Century Gothic" w:hAnsi="Century Gothic" w:cstheme="minorHAnsi"/>
          <w:sz w:val="20"/>
          <w:szCs w:val="20"/>
        </w:rPr>
        <w:t>( 8</w:t>
      </w:r>
      <w:proofErr w:type="gramEnd"/>
      <w:r w:rsidRPr="003C3CD2">
        <w:rPr>
          <w:rFonts w:ascii="Century Gothic" w:hAnsi="Century Gothic" w:cstheme="minorHAnsi"/>
          <w:sz w:val="20"/>
          <w:szCs w:val="20"/>
        </w:rPr>
        <w:t xml:space="preserve"> mars 2023 )</w:t>
      </w:r>
      <w:r w:rsidRPr="003C3CD2">
        <w:rPr>
          <w:rFonts w:ascii="Century Gothic" w:hAnsi="Century Gothic" w:cstheme="minorHAnsi"/>
          <w:snapToGrid w:val="0"/>
          <w:sz w:val="20"/>
          <w:szCs w:val="20"/>
        </w:rPr>
        <w:t xml:space="preserve"> et fixant les conditions et les formes de passation des marchés publics ainsi que certaines règles relatives à leur gestion et à leur contrôle ;</w:t>
      </w:r>
    </w:p>
    <w:p w14:paraId="3D2407EC"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3- Étant en redressement judiciaire j'atteste que je suis autorisé par l'autorité judiciaire compétente à poursuivre l'exercice de mon activité (2) ;</w:t>
      </w:r>
    </w:p>
    <w:p w14:paraId="2A50AD4C"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4- m'engager, si j'envisage de recourir à la sous-traitance :</w:t>
      </w:r>
    </w:p>
    <w:p w14:paraId="7414F7CD" w14:textId="77777777" w:rsidR="009524E8" w:rsidRPr="003C3CD2" w:rsidRDefault="009524E8" w:rsidP="009524E8">
      <w:pPr>
        <w:autoSpaceDE w:val="0"/>
        <w:autoSpaceDN w:val="0"/>
        <w:adjustRightInd w:val="0"/>
        <w:ind w:left="284"/>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w:t>
      </w:r>
      <w:r w:rsidRPr="003C3CD2">
        <w:rPr>
          <w:rFonts w:ascii="Century Gothic" w:hAnsi="Century Gothic" w:cstheme="minorHAnsi"/>
          <w:snapToGrid w:val="0"/>
          <w:sz w:val="20"/>
          <w:szCs w:val="20"/>
        </w:rPr>
        <w:tab/>
        <w:t xml:space="preserve">à m'assurer que les sous-traitants remplissent également les conditions prévues par l'article </w:t>
      </w:r>
    </w:p>
    <w:p w14:paraId="63736057" w14:textId="77777777" w:rsidR="009524E8" w:rsidRPr="003C3CD2" w:rsidRDefault="009524E8" w:rsidP="009524E8">
      <w:pPr>
        <w:autoSpaceDE w:val="0"/>
        <w:autoSpaceDN w:val="0"/>
        <w:adjustRightInd w:val="0"/>
        <w:ind w:left="284"/>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151 du décret précité ;</w:t>
      </w:r>
    </w:p>
    <w:p w14:paraId="5C43E6F6" w14:textId="77777777" w:rsidR="009524E8" w:rsidRPr="003C3CD2" w:rsidRDefault="009524E8" w:rsidP="009524E8">
      <w:pPr>
        <w:autoSpaceDE w:val="0"/>
        <w:autoSpaceDN w:val="0"/>
        <w:adjustRightInd w:val="0"/>
        <w:ind w:left="284"/>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w:t>
      </w:r>
      <w:r w:rsidRPr="003C3CD2">
        <w:rPr>
          <w:rFonts w:ascii="Century Gothic" w:hAnsi="Century Gothic" w:cstheme="minorHAnsi"/>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340040C9" w14:textId="77777777" w:rsidR="009524E8" w:rsidRPr="003C3CD2" w:rsidRDefault="009524E8" w:rsidP="009524E8">
      <w:pPr>
        <w:autoSpaceDE w:val="0"/>
        <w:autoSpaceDN w:val="0"/>
        <w:adjustRightInd w:val="0"/>
        <w:ind w:left="284"/>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w:t>
      </w:r>
      <w:r w:rsidRPr="003C3CD2">
        <w:rPr>
          <w:rFonts w:ascii="Century Gothic" w:hAnsi="Century Gothic" w:cstheme="minorHAnsi"/>
          <w:snapToGrid w:val="0"/>
          <w:sz w:val="20"/>
          <w:szCs w:val="20"/>
        </w:rPr>
        <w:tab/>
        <w:t>à confier les prestations à sous-traiter à des PME installées aux Maroc ; (3)</w:t>
      </w:r>
    </w:p>
    <w:p w14:paraId="08C23B8F"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E739CF1"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lastRenderedPageBreak/>
        <w:t>6- m'engage à ne pas faire par moi-même ou par personne interposées, des promesses, des dons ou des présents en vue d'influer sur les différentes procédures de conclusions du présent marché.</w:t>
      </w:r>
    </w:p>
    <w:p w14:paraId="545881AC"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7- atteste que je remplis les conditions prévues par l'article 1er du dahir n° 1-02-188 du 12 JOUMADA I 1423 (23 juillet 2002) portant promulgation de la loi n°53-00 formant charte de la petite et moyenne entreprises (4).</w:t>
      </w:r>
    </w:p>
    <w:p w14:paraId="62737F32"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8- atteste que je ne suis pas en situation de conflit d'intérêt.</w:t>
      </w:r>
    </w:p>
    <w:p w14:paraId="03E38798" w14:textId="77777777" w:rsidR="009524E8" w:rsidRPr="003C3CD2" w:rsidRDefault="009524E8" w:rsidP="009524E8">
      <w:pPr>
        <w:autoSpaceDE w:val="0"/>
        <w:autoSpaceDN w:val="0"/>
        <w:adjustRightInd w:val="0"/>
        <w:jc w:val="both"/>
        <w:rPr>
          <w:rFonts w:ascii="Century Gothic" w:hAnsi="Century Gothic" w:cstheme="minorHAnsi"/>
          <w:snapToGrid w:val="0"/>
          <w:sz w:val="20"/>
          <w:szCs w:val="20"/>
        </w:rPr>
      </w:pPr>
      <w:r w:rsidRPr="003C3CD2">
        <w:rPr>
          <w:rFonts w:ascii="Century Gothic" w:hAnsi="Century Gothic" w:cstheme="minorHAnsi"/>
          <w:snapToGrid w:val="0"/>
          <w:sz w:val="20"/>
          <w:szCs w:val="20"/>
        </w:rPr>
        <w:t>9- je certifie l'exactitude des renseignements contenus dans la présente déclaration sur l'honneur et dans les pièces fournies dans mon dossier de candidature tel que prévu à l'article 152</w:t>
      </w:r>
      <w:r w:rsidRPr="003C3CD2">
        <w:rPr>
          <w:rFonts w:ascii="Century Gothic" w:hAnsi="Century Gothic" w:cstheme="minorHAnsi"/>
          <w:sz w:val="20"/>
          <w:szCs w:val="20"/>
        </w:rPr>
        <w:t xml:space="preserve"> du décret n°2-22-431 du 15 </w:t>
      </w:r>
      <w:proofErr w:type="spellStart"/>
      <w:r w:rsidRPr="003C3CD2">
        <w:rPr>
          <w:rFonts w:ascii="Century Gothic" w:hAnsi="Century Gothic" w:cstheme="minorHAnsi"/>
          <w:sz w:val="20"/>
          <w:szCs w:val="20"/>
        </w:rPr>
        <w:t>chaabane</w:t>
      </w:r>
      <w:proofErr w:type="spellEnd"/>
      <w:r w:rsidRPr="003C3CD2">
        <w:rPr>
          <w:rFonts w:ascii="Century Gothic" w:hAnsi="Century Gothic" w:cstheme="minorHAnsi"/>
          <w:sz w:val="20"/>
          <w:szCs w:val="20"/>
        </w:rPr>
        <w:t xml:space="preserve"> 1444 </w:t>
      </w:r>
      <w:proofErr w:type="gramStart"/>
      <w:r w:rsidRPr="003C3CD2">
        <w:rPr>
          <w:rFonts w:ascii="Century Gothic" w:hAnsi="Century Gothic" w:cstheme="minorHAnsi"/>
          <w:sz w:val="20"/>
          <w:szCs w:val="20"/>
        </w:rPr>
        <w:t>( 8</w:t>
      </w:r>
      <w:proofErr w:type="gramEnd"/>
      <w:r w:rsidRPr="003C3CD2">
        <w:rPr>
          <w:rFonts w:ascii="Century Gothic" w:hAnsi="Century Gothic" w:cstheme="minorHAnsi"/>
          <w:sz w:val="20"/>
          <w:szCs w:val="20"/>
        </w:rPr>
        <w:t xml:space="preserve"> mars 2023 )</w:t>
      </w:r>
      <w:r w:rsidRPr="003C3CD2">
        <w:rPr>
          <w:rFonts w:ascii="Century Gothic" w:hAnsi="Century Gothic" w:cstheme="minorHAnsi"/>
          <w:snapToGrid w:val="0"/>
          <w:sz w:val="20"/>
          <w:szCs w:val="20"/>
        </w:rPr>
        <w:t xml:space="preserve"> relatif aux marchés publics .</w:t>
      </w:r>
    </w:p>
    <w:p w14:paraId="4AD5914F" w14:textId="77777777" w:rsidR="009524E8" w:rsidRPr="003C3CD2" w:rsidRDefault="009524E8" w:rsidP="009524E8">
      <w:pPr>
        <w:autoSpaceDE w:val="0"/>
        <w:autoSpaceDN w:val="0"/>
        <w:adjustRightInd w:val="0"/>
        <w:jc w:val="both"/>
        <w:rPr>
          <w:rFonts w:ascii="Century Gothic" w:hAnsi="Century Gothic" w:cstheme="minorHAnsi"/>
          <w:sz w:val="20"/>
          <w:szCs w:val="20"/>
        </w:rPr>
      </w:pPr>
      <w:r w:rsidRPr="003C3CD2">
        <w:rPr>
          <w:rFonts w:ascii="Century Gothic" w:hAnsi="Century Gothic" w:cstheme="minorHAnsi"/>
          <w:snapToGrid w:val="0"/>
          <w:sz w:val="20"/>
          <w:szCs w:val="20"/>
        </w:rPr>
        <w:t xml:space="preserve">10- je reconnais avoir pris connaissance des sanctions prévues par l’article 152 </w:t>
      </w:r>
      <w:r w:rsidRPr="003C3CD2">
        <w:rPr>
          <w:rFonts w:ascii="Century Gothic" w:hAnsi="Century Gothic" w:cstheme="minorHAnsi"/>
          <w:sz w:val="20"/>
          <w:szCs w:val="20"/>
        </w:rPr>
        <w:t xml:space="preserve">du décret n°2-22-431 du 15 </w:t>
      </w:r>
      <w:proofErr w:type="spellStart"/>
      <w:r w:rsidRPr="003C3CD2">
        <w:rPr>
          <w:rFonts w:ascii="Century Gothic" w:hAnsi="Century Gothic" w:cstheme="minorHAnsi"/>
          <w:sz w:val="20"/>
          <w:szCs w:val="20"/>
        </w:rPr>
        <w:t>chaabane</w:t>
      </w:r>
      <w:proofErr w:type="spellEnd"/>
      <w:r w:rsidRPr="003C3CD2">
        <w:rPr>
          <w:rFonts w:ascii="Century Gothic" w:hAnsi="Century Gothic" w:cstheme="minorHAnsi"/>
          <w:sz w:val="20"/>
          <w:szCs w:val="20"/>
        </w:rPr>
        <w:t xml:space="preserve"> 1444 </w:t>
      </w:r>
      <w:proofErr w:type="gramStart"/>
      <w:r w:rsidRPr="003C3CD2">
        <w:rPr>
          <w:rFonts w:ascii="Century Gothic" w:hAnsi="Century Gothic" w:cstheme="minorHAnsi"/>
          <w:sz w:val="20"/>
          <w:szCs w:val="20"/>
        </w:rPr>
        <w:t>( 8</w:t>
      </w:r>
      <w:proofErr w:type="gramEnd"/>
      <w:r w:rsidRPr="003C3CD2">
        <w:rPr>
          <w:rFonts w:ascii="Century Gothic" w:hAnsi="Century Gothic" w:cstheme="minorHAnsi"/>
          <w:sz w:val="20"/>
          <w:szCs w:val="20"/>
        </w:rPr>
        <w:t xml:space="preserve"> mars 2023 )</w:t>
      </w:r>
      <w:r w:rsidRPr="003C3CD2">
        <w:rPr>
          <w:rFonts w:ascii="Century Gothic" w:hAnsi="Century Gothic" w:cstheme="minorHAnsi"/>
          <w:snapToGrid w:val="0"/>
          <w:sz w:val="20"/>
          <w:szCs w:val="20"/>
        </w:rPr>
        <w:t xml:space="preserve"> relatif aux marchés publics , relatives à l'inexactitude de la déclaration sur l'honneur.</w:t>
      </w:r>
    </w:p>
    <w:p w14:paraId="223DDFC4"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3ABE38F9" w14:textId="77777777" w:rsidR="00C0056C" w:rsidRPr="003C3CD2" w:rsidRDefault="00C0056C" w:rsidP="00C0056C">
      <w:pPr>
        <w:autoSpaceDE w:val="0"/>
        <w:autoSpaceDN w:val="0"/>
        <w:adjustRightInd w:val="0"/>
        <w:jc w:val="both"/>
        <w:rPr>
          <w:rFonts w:ascii="Century Gothic" w:hAnsi="Century Gothic" w:cstheme="majorBidi"/>
          <w:sz w:val="20"/>
          <w:szCs w:val="20"/>
        </w:rPr>
      </w:pPr>
    </w:p>
    <w:p w14:paraId="2E9C68F9" w14:textId="77777777" w:rsidR="00C0056C" w:rsidRPr="003C3CD2" w:rsidRDefault="00C0056C" w:rsidP="00C0056C">
      <w:pPr>
        <w:autoSpaceDE w:val="0"/>
        <w:autoSpaceDN w:val="0"/>
        <w:adjustRightInd w:val="0"/>
        <w:jc w:val="center"/>
        <w:rPr>
          <w:rFonts w:ascii="Century Gothic" w:hAnsi="Century Gothic" w:cstheme="majorBidi"/>
          <w:sz w:val="20"/>
          <w:szCs w:val="20"/>
        </w:rPr>
      </w:pPr>
      <w:r w:rsidRPr="003C3CD2">
        <w:rPr>
          <w:rFonts w:ascii="Century Gothic" w:hAnsi="Century Gothic" w:cstheme="majorBidi"/>
          <w:sz w:val="20"/>
          <w:szCs w:val="20"/>
        </w:rPr>
        <w:t>Fait à.....................le...........................</w:t>
      </w:r>
    </w:p>
    <w:p w14:paraId="4173DAFE"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14A52781"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1EE9428D"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75AAE805" w14:textId="77777777" w:rsidR="00C0056C" w:rsidRPr="003C3CD2" w:rsidRDefault="00C0056C" w:rsidP="00C0056C">
      <w:pPr>
        <w:autoSpaceDE w:val="0"/>
        <w:autoSpaceDN w:val="0"/>
        <w:adjustRightInd w:val="0"/>
        <w:jc w:val="center"/>
        <w:rPr>
          <w:rFonts w:ascii="Century Gothic" w:hAnsi="Century Gothic" w:cstheme="majorBidi"/>
          <w:sz w:val="20"/>
          <w:szCs w:val="20"/>
        </w:rPr>
      </w:pPr>
      <w:r w:rsidRPr="003C3CD2">
        <w:rPr>
          <w:rFonts w:ascii="Century Gothic" w:hAnsi="Century Gothic" w:cstheme="majorBidi"/>
          <w:sz w:val="20"/>
          <w:szCs w:val="20"/>
        </w:rPr>
        <w:t xml:space="preserve">Signature et cachet du concurrent </w:t>
      </w:r>
    </w:p>
    <w:p w14:paraId="38940EFD"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230FCD77"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304A01A2" w14:textId="77777777" w:rsidR="00C0056C" w:rsidRPr="003C3CD2" w:rsidRDefault="00C0056C" w:rsidP="00C0056C">
      <w:pPr>
        <w:autoSpaceDE w:val="0"/>
        <w:autoSpaceDN w:val="0"/>
        <w:adjustRightInd w:val="0"/>
        <w:jc w:val="center"/>
        <w:rPr>
          <w:rFonts w:ascii="Century Gothic" w:hAnsi="Century Gothic" w:cstheme="majorBidi"/>
          <w:sz w:val="20"/>
          <w:szCs w:val="20"/>
        </w:rPr>
      </w:pPr>
    </w:p>
    <w:p w14:paraId="222D6E8F" w14:textId="77777777" w:rsidR="00C0056C" w:rsidRPr="003C3CD2" w:rsidRDefault="00C0056C" w:rsidP="00E90351">
      <w:pPr>
        <w:pStyle w:val="Corpsdutexte510"/>
        <w:numPr>
          <w:ilvl w:val="3"/>
          <w:numId w:val="7"/>
        </w:numPr>
        <w:shd w:val="clear" w:color="auto" w:fill="auto"/>
        <w:tabs>
          <w:tab w:val="left" w:pos="367"/>
        </w:tabs>
        <w:spacing w:before="0" w:line="240" w:lineRule="auto"/>
        <w:ind w:left="284" w:firstLine="0"/>
        <w:jc w:val="both"/>
        <w:rPr>
          <w:rFonts w:ascii="Century Gothic" w:hAnsi="Century Gothic" w:cstheme="majorBidi"/>
          <w:i/>
          <w:sz w:val="20"/>
          <w:szCs w:val="20"/>
        </w:rPr>
      </w:pPr>
      <w:r w:rsidRPr="003C3CD2">
        <w:rPr>
          <w:rFonts w:ascii="Century Gothic" w:hAnsi="Century Gothic" w:cstheme="majorBidi"/>
          <w:i/>
          <w:sz w:val="20"/>
          <w:szCs w:val="20"/>
        </w:rPr>
        <w:t xml:space="preserve">Pour les concurrents non installés au </w:t>
      </w:r>
      <w:r w:rsidR="00670DEC" w:rsidRPr="003C3CD2">
        <w:rPr>
          <w:rFonts w:ascii="Century Gothic" w:hAnsi="Century Gothic" w:cstheme="majorBidi"/>
          <w:i/>
          <w:sz w:val="20"/>
          <w:szCs w:val="20"/>
        </w:rPr>
        <w:t>Maroc,</w:t>
      </w:r>
      <w:r w:rsidRPr="003C3CD2">
        <w:rPr>
          <w:rFonts w:ascii="Century Gothic" w:hAnsi="Century Gothic" w:cstheme="majorBidi"/>
          <w:i/>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3F71B19" w14:textId="77777777" w:rsidR="00C0056C" w:rsidRPr="003C3CD2" w:rsidRDefault="00C0056C" w:rsidP="00E90351">
      <w:pPr>
        <w:pStyle w:val="Corpsdutexte510"/>
        <w:numPr>
          <w:ilvl w:val="3"/>
          <w:numId w:val="7"/>
        </w:numPr>
        <w:shd w:val="clear" w:color="auto" w:fill="auto"/>
        <w:tabs>
          <w:tab w:val="left" w:pos="360"/>
        </w:tabs>
        <w:spacing w:before="0" w:line="240" w:lineRule="auto"/>
        <w:ind w:left="284" w:firstLine="0"/>
        <w:rPr>
          <w:rFonts w:ascii="Century Gothic" w:hAnsi="Century Gothic" w:cstheme="majorBidi"/>
          <w:i/>
          <w:sz w:val="20"/>
          <w:szCs w:val="20"/>
        </w:rPr>
      </w:pPr>
      <w:proofErr w:type="gramStart"/>
      <w:r w:rsidRPr="003C3CD2">
        <w:rPr>
          <w:rFonts w:ascii="Century Gothic" w:hAnsi="Century Gothic" w:cstheme="majorBidi"/>
          <w:i/>
          <w:sz w:val="20"/>
          <w:szCs w:val="20"/>
        </w:rPr>
        <w:t>à</w:t>
      </w:r>
      <w:proofErr w:type="gramEnd"/>
      <w:r w:rsidRPr="003C3CD2">
        <w:rPr>
          <w:rFonts w:ascii="Century Gothic" w:hAnsi="Century Gothic" w:cstheme="majorBidi"/>
          <w:i/>
          <w:sz w:val="20"/>
          <w:szCs w:val="20"/>
        </w:rPr>
        <w:t xml:space="preserve"> supprimer le cas échéant.</w:t>
      </w:r>
    </w:p>
    <w:p w14:paraId="79D75BEE" w14:textId="77777777" w:rsidR="00C0056C" w:rsidRPr="003C3CD2" w:rsidRDefault="00C0056C" w:rsidP="00E90351">
      <w:pPr>
        <w:pStyle w:val="Corpsdutexte510"/>
        <w:numPr>
          <w:ilvl w:val="3"/>
          <w:numId w:val="7"/>
        </w:numPr>
        <w:shd w:val="clear" w:color="auto" w:fill="auto"/>
        <w:tabs>
          <w:tab w:val="left" w:pos="371"/>
        </w:tabs>
        <w:spacing w:before="0" w:line="240" w:lineRule="auto"/>
        <w:ind w:left="284" w:firstLine="0"/>
        <w:rPr>
          <w:rFonts w:ascii="Century Gothic" w:hAnsi="Century Gothic" w:cstheme="majorBidi"/>
          <w:i/>
          <w:sz w:val="20"/>
          <w:szCs w:val="20"/>
        </w:rPr>
      </w:pPr>
      <w:r w:rsidRPr="003C3CD2">
        <w:rPr>
          <w:rFonts w:ascii="Century Gothic" w:hAnsi="Century Gothic" w:cstheme="majorBidi"/>
          <w:i/>
          <w:sz w:val="20"/>
          <w:szCs w:val="20"/>
        </w:rPr>
        <w:t>Lorsque le CPS le prévoit.</w:t>
      </w:r>
    </w:p>
    <w:p w14:paraId="55EEAF19" w14:textId="77777777" w:rsidR="00C0056C" w:rsidRPr="003C3CD2" w:rsidRDefault="00C0056C" w:rsidP="00E90351">
      <w:pPr>
        <w:pStyle w:val="Corpsdutexte510"/>
        <w:numPr>
          <w:ilvl w:val="3"/>
          <w:numId w:val="7"/>
        </w:numPr>
        <w:shd w:val="clear" w:color="auto" w:fill="auto"/>
        <w:tabs>
          <w:tab w:val="left" w:pos="360"/>
        </w:tabs>
        <w:spacing w:before="0" w:line="240" w:lineRule="auto"/>
        <w:ind w:left="284" w:firstLine="0"/>
        <w:rPr>
          <w:rFonts w:ascii="Century Gothic" w:hAnsi="Century Gothic" w:cstheme="majorBidi"/>
          <w:i/>
          <w:sz w:val="20"/>
          <w:szCs w:val="20"/>
        </w:rPr>
      </w:pPr>
      <w:proofErr w:type="gramStart"/>
      <w:r w:rsidRPr="003C3CD2">
        <w:rPr>
          <w:rFonts w:ascii="Century Gothic" w:hAnsi="Century Gothic" w:cstheme="majorBidi"/>
          <w:i/>
          <w:sz w:val="20"/>
          <w:szCs w:val="20"/>
        </w:rPr>
        <w:t>à</w:t>
      </w:r>
      <w:proofErr w:type="gramEnd"/>
      <w:r w:rsidRPr="003C3CD2">
        <w:rPr>
          <w:rFonts w:ascii="Century Gothic" w:hAnsi="Century Gothic" w:cstheme="majorBidi"/>
          <w:i/>
          <w:sz w:val="20"/>
          <w:szCs w:val="20"/>
        </w:rPr>
        <w:t xml:space="preserve"> prévoir en cas d'application de l'article 139 du Règlement des Marchés de l’OFPPT.</w:t>
      </w:r>
    </w:p>
    <w:p w14:paraId="40C032D1" w14:textId="77777777" w:rsidR="00C0056C" w:rsidRPr="003C3CD2" w:rsidRDefault="00C0056C" w:rsidP="00C0056C">
      <w:pPr>
        <w:pStyle w:val="Corpsdutexte510"/>
        <w:shd w:val="clear" w:color="auto" w:fill="auto"/>
        <w:spacing w:before="0" w:line="240" w:lineRule="auto"/>
        <w:ind w:right="240" w:firstLine="0"/>
        <w:rPr>
          <w:rFonts w:ascii="Century Gothic" w:hAnsi="Century Gothic" w:cstheme="majorBidi"/>
          <w:b/>
          <w:bCs/>
          <w:sz w:val="20"/>
          <w:szCs w:val="20"/>
        </w:rPr>
      </w:pPr>
      <w:r w:rsidRPr="003C3CD2">
        <w:rPr>
          <w:rFonts w:ascii="Century Gothic" w:hAnsi="Century Gothic" w:cstheme="majorBidi"/>
          <w:b/>
          <w:i/>
          <w:sz w:val="20"/>
          <w:szCs w:val="20"/>
        </w:rPr>
        <w:t xml:space="preserve">(*) </w:t>
      </w:r>
      <w:r w:rsidRPr="003C3CD2">
        <w:rPr>
          <w:rFonts w:ascii="Century Gothic" w:hAnsi="Century Gothic" w:cstheme="majorBidi"/>
          <w:i/>
          <w:sz w:val="20"/>
          <w:szCs w:val="20"/>
        </w:rPr>
        <w:t>en cas de groupement, chacun des membres doit présenter sa propre déclaration sur l'honneur.</w:t>
      </w:r>
    </w:p>
    <w:p w14:paraId="286A4283" w14:textId="77777777" w:rsidR="0036095A" w:rsidRPr="003C3CD2" w:rsidRDefault="0036095A" w:rsidP="0036095A">
      <w:pPr>
        <w:tabs>
          <w:tab w:val="left" w:pos="568"/>
        </w:tabs>
        <w:rPr>
          <w:rFonts w:ascii="Century Gothic" w:hAnsi="Century Gothic" w:cstheme="majorBidi"/>
          <w:sz w:val="20"/>
          <w:szCs w:val="20"/>
        </w:rPr>
      </w:pPr>
    </w:p>
    <w:p w14:paraId="0F86531D" w14:textId="77777777" w:rsidR="0036095A" w:rsidRPr="003C3CD2" w:rsidRDefault="0036095A" w:rsidP="0036095A">
      <w:pPr>
        <w:tabs>
          <w:tab w:val="left" w:pos="568"/>
        </w:tabs>
        <w:rPr>
          <w:rFonts w:ascii="Century Gothic" w:hAnsi="Century Gothic" w:cstheme="majorBidi"/>
          <w:sz w:val="20"/>
          <w:szCs w:val="20"/>
        </w:rPr>
      </w:pPr>
    </w:p>
    <w:p w14:paraId="2F2F49DE" w14:textId="77777777" w:rsidR="0036095A" w:rsidRPr="003C3CD2" w:rsidRDefault="0036095A" w:rsidP="0036095A">
      <w:pPr>
        <w:tabs>
          <w:tab w:val="left" w:pos="568"/>
        </w:tabs>
        <w:rPr>
          <w:rFonts w:ascii="Century Gothic" w:hAnsi="Century Gothic" w:cstheme="majorBidi"/>
          <w:sz w:val="22"/>
          <w:szCs w:val="22"/>
        </w:rPr>
      </w:pPr>
    </w:p>
    <w:p w14:paraId="44318451" w14:textId="77777777" w:rsidR="0036095A" w:rsidRPr="003C3CD2" w:rsidRDefault="0036095A" w:rsidP="0036095A">
      <w:pPr>
        <w:tabs>
          <w:tab w:val="left" w:pos="568"/>
        </w:tabs>
        <w:rPr>
          <w:rFonts w:ascii="Century Gothic" w:hAnsi="Century Gothic" w:cstheme="majorBidi"/>
          <w:sz w:val="22"/>
          <w:szCs w:val="22"/>
        </w:rPr>
      </w:pPr>
    </w:p>
    <w:p w14:paraId="3AADF9E2" w14:textId="77777777" w:rsidR="0036095A" w:rsidRPr="003C3CD2" w:rsidRDefault="0036095A" w:rsidP="0036095A">
      <w:pPr>
        <w:tabs>
          <w:tab w:val="left" w:pos="568"/>
        </w:tabs>
        <w:rPr>
          <w:rFonts w:ascii="Century Gothic" w:hAnsi="Century Gothic" w:cstheme="majorBidi"/>
          <w:sz w:val="22"/>
        </w:rPr>
      </w:pPr>
    </w:p>
    <w:p w14:paraId="3F582081" w14:textId="77777777" w:rsidR="0036095A" w:rsidRPr="003C3CD2" w:rsidRDefault="0036095A" w:rsidP="0036095A">
      <w:pPr>
        <w:tabs>
          <w:tab w:val="left" w:pos="568"/>
        </w:tabs>
        <w:rPr>
          <w:rFonts w:ascii="Century Gothic" w:hAnsi="Century Gothic" w:cstheme="majorBidi"/>
        </w:rPr>
      </w:pPr>
      <w:r w:rsidRPr="003C3CD2">
        <w:rPr>
          <w:rFonts w:ascii="Century Gothic" w:hAnsi="Century Gothic" w:cstheme="majorBidi"/>
          <w:sz w:val="22"/>
        </w:rPr>
        <w:t xml:space="preserve"> </w:t>
      </w:r>
    </w:p>
    <w:p w14:paraId="32E3C0B1" w14:textId="77777777" w:rsidR="0036095A" w:rsidRPr="003C3CD2" w:rsidRDefault="0036095A" w:rsidP="0036095A">
      <w:pPr>
        <w:autoSpaceDE w:val="0"/>
        <w:autoSpaceDN w:val="0"/>
        <w:adjustRightInd w:val="0"/>
        <w:jc w:val="center"/>
        <w:rPr>
          <w:rFonts w:ascii="Century Gothic" w:hAnsi="Century Gothic" w:cstheme="majorBidi"/>
        </w:rPr>
      </w:pPr>
    </w:p>
    <w:p w14:paraId="6664193F" w14:textId="77777777" w:rsidR="0036095A" w:rsidRPr="003C3CD2" w:rsidRDefault="0036095A" w:rsidP="0036095A">
      <w:pPr>
        <w:autoSpaceDE w:val="0"/>
        <w:autoSpaceDN w:val="0"/>
        <w:adjustRightInd w:val="0"/>
        <w:jc w:val="center"/>
        <w:rPr>
          <w:rFonts w:ascii="Century Gothic" w:hAnsi="Century Gothic" w:cstheme="majorBidi"/>
        </w:rPr>
      </w:pPr>
    </w:p>
    <w:p w14:paraId="292962A6" w14:textId="77777777" w:rsidR="0036095A" w:rsidRPr="003C3CD2" w:rsidRDefault="0036095A" w:rsidP="0036095A">
      <w:pPr>
        <w:autoSpaceDE w:val="0"/>
        <w:autoSpaceDN w:val="0"/>
        <w:adjustRightInd w:val="0"/>
        <w:jc w:val="center"/>
        <w:rPr>
          <w:rFonts w:ascii="Century Gothic" w:hAnsi="Century Gothic" w:cstheme="majorBidi"/>
        </w:rPr>
      </w:pPr>
    </w:p>
    <w:p w14:paraId="33BA4F33" w14:textId="77777777" w:rsidR="0036095A" w:rsidRPr="003C3CD2" w:rsidRDefault="0036095A" w:rsidP="0036095A">
      <w:pPr>
        <w:autoSpaceDE w:val="0"/>
        <w:autoSpaceDN w:val="0"/>
        <w:adjustRightInd w:val="0"/>
        <w:jc w:val="both"/>
        <w:rPr>
          <w:rFonts w:ascii="Century Gothic" w:hAnsi="Century Gothic" w:cstheme="majorBidi"/>
          <w:i/>
          <w:iCs/>
        </w:rPr>
      </w:pPr>
    </w:p>
    <w:p w14:paraId="0D7D29A7" w14:textId="77777777" w:rsidR="0036095A" w:rsidRPr="003C3CD2" w:rsidRDefault="0036095A" w:rsidP="0036068E">
      <w:pPr>
        <w:rPr>
          <w:rFonts w:ascii="Century Gothic" w:hAnsi="Century Gothic"/>
          <w:sz w:val="22"/>
          <w:szCs w:val="22"/>
        </w:rPr>
      </w:pPr>
      <w:r w:rsidRPr="003C3CD2">
        <w:rPr>
          <w:rFonts w:ascii="Century Gothic" w:hAnsi="Century Gothic"/>
        </w:rPr>
        <w:br w:type="page"/>
      </w:r>
    </w:p>
    <w:p w14:paraId="15B3A225" w14:textId="77777777" w:rsidR="0036095A" w:rsidRPr="003C3CD2" w:rsidRDefault="0036095A" w:rsidP="0036095A">
      <w:pPr>
        <w:rPr>
          <w:rFonts w:ascii="Century Gothic" w:hAnsi="Century Gothic"/>
          <w:sz w:val="22"/>
          <w:szCs w:val="22"/>
        </w:rPr>
      </w:pPr>
    </w:p>
    <w:p w14:paraId="27601AF1" w14:textId="77777777" w:rsidR="0036095A" w:rsidRPr="003C3CD2" w:rsidRDefault="0036095A" w:rsidP="0036095A">
      <w:pPr>
        <w:rPr>
          <w:rFonts w:ascii="Century Gothic" w:hAnsi="Century Gothic"/>
          <w:sz w:val="22"/>
          <w:szCs w:val="22"/>
        </w:rPr>
      </w:pPr>
    </w:p>
    <w:p w14:paraId="2CF65D8D" w14:textId="77777777" w:rsidR="0036095A" w:rsidRPr="003C3CD2" w:rsidRDefault="0036095A" w:rsidP="0036095A">
      <w:pPr>
        <w:rPr>
          <w:rFonts w:ascii="Century Gothic" w:hAnsi="Century Gothic"/>
          <w:sz w:val="22"/>
          <w:szCs w:val="22"/>
        </w:rPr>
      </w:pPr>
    </w:p>
    <w:p w14:paraId="026FC770" w14:textId="77777777" w:rsidR="0036095A" w:rsidRPr="003C3CD2" w:rsidRDefault="0036095A" w:rsidP="0036095A">
      <w:pPr>
        <w:rPr>
          <w:rFonts w:ascii="Century Gothic" w:hAnsi="Century Gothic"/>
          <w:sz w:val="22"/>
          <w:szCs w:val="22"/>
        </w:rPr>
      </w:pPr>
    </w:p>
    <w:p w14:paraId="1542C5AB" w14:textId="77777777" w:rsidR="0036095A" w:rsidRPr="003C3CD2" w:rsidRDefault="0036095A" w:rsidP="0036095A">
      <w:pPr>
        <w:rPr>
          <w:rFonts w:ascii="Century Gothic" w:hAnsi="Century Gothic"/>
          <w:sz w:val="22"/>
          <w:szCs w:val="22"/>
        </w:rPr>
      </w:pPr>
    </w:p>
    <w:p w14:paraId="64DF9769" w14:textId="30F45354" w:rsidR="00A94E5A" w:rsidRPr="003C3CD2" w:rsidRDefault="00A94E5A" w:rsidP="00A94E5A">
      <w:pPr>
        <w:rPr>
          <w:rFonts w:ascii="Century Gothic" w:hAnsi="Century Gothic"/>
          <w:b/>
          <w:u w:val="single"/>
        </w:rPr>
      </w:pPr>
      <w:bookmarkStart w:id="1" w:name="_GoBack"/>
      <w:bookmarkEnd w:id="1"/>
    </w:p>
    <w:p w14:paraId="70C08F1A" w14:textId="77777777" w:rsidR="00A94E5A" w:rsidRPr="003C3CD2" w:rsidRDefault="00A94E5A" w:rsidP="00A94E5A">
      <w:pPr>
        <w:rPr>
          <w:rFonts w:ascii="Century Gothic" w:hAnsi="Century Gothic"/>
          <w:b/>
          <w:u w:val="single"/>
        </w:rPr>
      </w:pPr>
    </w:p>
    <w:p w14:paraId="263ED13B" w14:textId="77777777" w:rsidR="00A94E5A" w:rsidRPr="003C3CD2" w:rsidRDefault="00A94E5A" w:rsidP="00A94E5A">
      <w:pPr>
        <w:tabs>
          <w:tab w:val="center" w:pos="4819"/>
        </w:tabs>
        <w:rPr>
          <w:rFonts w:ascii="Century Gothic" w:hAnsi="Century Gothic"/>
          <w:snapToGrid w:val="0"/>
          <w:sz w:val="22"/>
          <w:szCs w:val="22"/>
        </w:rPr>
      </w:pPr>
    </w:p>
    <w:p w14:paraId="52ED96C7" w14:textId="77777777" w:rsidR="00A94E5A" w:rsidRPr="003C3CD2" w:rsidRDefault="00A94E5A" w:rsidP="00A94E5A">
      <w:pPr>
        <w:rPr>
          <w:rFonts w:ascii="Century Gothic" w:hAnsi="Century Gothic"/>
          <w:sz w:val="22"/>
          <w:szCs w:val="22"/>
        </w:rPr>
      </w:pPr>
    </w:p>
    <w:p w14:paraId="7FBE4208" w14:textId="77777777" w:rsidR="00A94E5A" w:rsidRPr="003C3CD2" w:rsidRDefault="00A94E5A" w:rsidP="00A94E5A">
      <w:pPr>
        <w:rPr>
          <w:rFonts w:ascii="Century Gothic" w:hAnsi="Century Gothic"/>
          <w:sz w:val="22"/>
          <w:szCs w:val="22"/>
        </w:rPr>
      </w:pPr>
    </w:p>
    <w:tbl>
      <w:tblPr>
        <w:tblpPr w:leftFromText="141" w:rightFromText="141" w:vertAnchor="text" w:horzAnchor="margin" w:tblpXSpec="center" w:tblpY="-21"/>
        <w:tblW w:w="0" w:type="auto"/>
        <w:tblLayout w:type="fixed"/>
        <w:tblCellMar>
          <w:left w:w="567" w:type="dxa"/>
          <w:right w:w="567" w:type="dxa"/>
        </w:tblCellMar>
        <w:tblLook w:val="0000" w:firstRow="0" w:lastRow="0" w:firstColumn="0" w:lastColumn="0" w:noHBand="0" w:noVBand="0"/>
      </w:tblPr>
      <w:tblGrid>
        <w:gridCol w:w="7655"/>
      </w:tblGrid>
      <w:tr w:rsidR="00A94E5A" w:rsidRPr="003C3CD2" w14:paraId="5778DD92" w14:textId="77777777" w:rsidTr="002D76C3">
        <w:trPr>
          <w:cantSplit/>
        </w:trPr>
        <w:tc>
          <w:tcPr>
            <w:tcW w:w="7655" w:type="dxa"/>
            <w:tcBorders>
              <w:top w:val="double" w:sz="6" w:space="0" w:color="auto"/>
              <w:left w:val="double" w:sz="6" w:space="0" w:color="auto"/>
              <w:bottom w:val="double" w:sz="6" w:space="0" w:color="auto"/>
              <w:right w:val="double" w:sz="6" w:space="0" w:color="auto"/>
            </w:tcBorders>
          </w:tcPr>
          <w:p w14:paraId="40F822C5" w14:textId="77777777" w:rsidR="00A94E5A" w:rsidRPr="003C3CD2" w:rsidRDefault="00A94E5A" w:rsidP="002D76C3">
            <w:pPr>
              <w:jc w:val="center"/>
              <w:rPr>
                <w:rFonts w:ascii="Century Gothic" w:hAnsi="Century Gothic"/>
                <w:sz w:val="32"/>
                <w:szCs w:val="32"/>
              </w:rPr>
            </w:pPr>
          </w:p>
          <w:p w14:paraId="0A5AAEC5" w14:textId="77777777" w:rsidR="00A94E5A" w:rsidRPr="003C3CD2" w:rsidRDefault="00A94E5A" w:rsidP="002D76C3">
            <w:pPr>
              <w:jc w:val="center"/>
              <w:rPr>
                <w:rFonts w:ascii="Century Gothic" w:hAnsi="Century Gothic"/>
                <w:sz w:val="32"/>
                <w:szCs w:val="32"/>
              </w:rPr>
            </w:pPr>
          </w:p>
          <w:p w14:paraId="53EF6ED1" w14:textId="77777777" w:rsidR="00A94E5A" w:rsidRPr="003C3CD2" w:rsidRDefault="00A94E5A" w:rsidP="00660BA6">
            <w:pPr>
              <w:spacing w:line="360" w:lineRule="auto"/>
              <w:jc w:val="center"/>
              <w:rPr>
                <w:rFonts w:ascii="Century Gothic" w:hAnsi="Century Gothic"/>
                <w:b/>
                <w:sz w:val="44"/>
                <w:szCs w:val="44"/>
              </w:rPr>
            </w:pPr>
            <w:r w:rsidRPr="003C3CD2">
              <w:rPr>
                <w:rFonts w:ascii="Century Gothic" w:hAnsi="Century Gothic"/>
                <w:b/>
                <w:sz w:val="44"/>
                <w:szCs w:val="44"/>
              </w:rPr>
              <w:t xml:space="preserve">CAHIER DES PRESCRIPTIONS </w:t>
            </w:r>
            <w:r w:rsidR="00660BA6" w:rsidRPr="003C3CD2">
              <w:rPr>
                <w:rFonts w:ascii="Century Gothic" w:hAnsi="Century Gothic"/>
                <w:b/>
                <w:sz w:val="44"/>
                <w:szCs w:val="44"/>
              </w:rPr>
              <w:t>TECHNIQUES</w:t>
            </w:r>
          </w:p>
          <w:p w14:paraId="237B2B0F" w14:textId="77777777" w:rsidR="00A94E5A" w:rsidRPr="003C3CD2" w:rsidRDefault="00A94E5A" w:rsidP="00660BA6">
            <w:pPr>
              <w:spacing w:line="360" w:lineRule="auto"/>
              <w:jc w:val="center"/>
              <w:rPr>
                <w:rFonts w:ascii="Century Gothic" w:hAnsi="Century Gothic"/>
                <w:b/>
                <w:sz w:val="44"/>
                <w:szCs w:val="44"/>
              </w:rPr>
            </w:pPr>
            <w:r w:rsidRPr="003C3CD2">
              <w:rPr>
                <w:rFonts w:ascii="Century Gothic" w:hAnsi="Century Gothic"/>
                <w:b/>
                <w:sz w:val="44"/>
                <w:szCs w:val="44"/>
              </w:rPr>
              <w:t xml:space="preserve">(C. P. </w:t>
            </w:r>
            <w:r w:rsidR="00660BA6" w:rsidRPr="003C3CD2">
              <w:rPr>
                <w:rFonts w:ascii="Century Gothic" w:hAnsi="Century Gothic"/>
                <w:b/>
                <w:sz w:val="44"/>
                <w:szCs w:val="44"/>
              </w:rPr>
              <w:t>T.</w:t>
            </w:r>
            <w:r w:rsidRPr="003C3CD2">
              <w:rPr>
                <w:rFonts w:ascii="Century Gothic" w:hAnsi="Century Gothic"/>
                <w:b/>
                <w:sz w:val="44"/>
                <w:szCs w:val="44"/>
              </w:rPr>
              <w:t>)</w:t>
            </w:r>
          </w:p>
          <w:p w14:paraId="472F9DD7" w14:textId="77777777" w:rsidR="00A94E5A" w:rsidRPr="003C3CD2" w:rsidRDefault="00A94E5A" w:rsidP="002D76C3">
            <w:pPr>
              <w:jc w:val="center"/>
              <w:rPr>
                <w:rFonts w:ascii="Century Gothic" w:hAnsi="Century Gothic"/>
                <w:sz w:val="32"/>
                <w:szCs w:val="32"/>
              </w:rPr>
            </w:pPr>
          </w:p>
          <w:p w14:paraId="08C70E36" w14:textId="77777777" w:rsidR="00A94E5A" w:rsidRPr="003C3CD2" w:rsidRDefault="00A94E5A" w:rsidP="002D76C3">
            <w:pPr>
              <w:jc w:val="center"/>
              <w:rPr>
                <w:rFonts w:ascii="Century Gothic" w:hAnsi="Century Gothic"/>
                <w:sz w:val="32"/>
                <w:szCs w:val="32"/>
              </w:rPr>
            </w:pPr>
          </w:p>
        </w:tc>
      </w:tr>
    </w:tbl>
    <w:p w14:paraId="52D90D78" w14:textId="77777777" w:rsidR="00A94E5A" w:rsidRPr="003C3CD2" w:rsidRDefault="00A94E5A" w:rsidP="00A94E5A">
      <w:pPr>
        <w:rPr>
          <w:rFonts w:ascii="Century Gothic" w:hAnsi="Century Gothic"/>
          <w:sz w:val="22"/>
          <w:szCs w:val="22"/>
        </w:rPr>
      </w:pPr>
    </w:p>
    <w:p w14:paraId="6BE68FDB" w14:textId="77777777" w:rsidR="00A94E5A" w:rsidRPr="003C3CD2" w:rsidRDefault="00A94E5A" w:rsidP="00A94E5A">
      <w:pPr>
        <w:rPr>
          <w:rFonts w:ascii="Century Gothic" w:hAnsi="Century Gothic"/>
          <w:sz w:val="22"/>
          <w:szCs w:val="22"/>
        </w:rPr>
      </w:pPr>
    </w:p>
    <w:p w14:paraId="0729A78B" w14:textId="77777777" w:rsidR="00A94E5A" w:rsidRPr="003C3CD2" w:rsidRDefault="00A94E5A" w:rsidP="00A94E5A">
      <w:pPr>
        <w:rPr>
          <w:rFonts w:ascii="Century Gothic" w:hAnsi="Century Gothic"/>
          <w:sz w:val="22"/>
          <w:szCs w:val="22"/>
        </w:rPr>
      </w:pPr>
    </w:p>
    <w:p w14:paraId="640D3106" w14:textId="77777777" w:rsidR="00A94E5A" w:rsidRPr="003C3CD2" w:rsidRDefault="00A94E5A" w:rsidP="00A94E5A">
      <w:pPr>
        <w:rPr>
          <w:rFonts w:ascii="Century Gothic" w:hAnsi="Century Gothic"/>
          <w:b/>
          <w:u w:val="single"/>
        </w:rPr>
      </w:pPr>
      <w:r w:rsidRPr="003C3CD2">
        <w:rPr>
          <w:rFonts w:ascii="Century Gothic" w:hAnsi="Century Gothic"/>
          <w:sz w:val="22"/>
          <w:szCs w:val="22"/>
        </w:rPr>
        <w:br w:type="page"/>
      </w:r>
    </w:p>
    <w:p w14:paraId="73BC9D30" w14:textId="77777777" w:rsidR="00660BA6" w:rsidRPr="003C3CD2" w:rsidRDefault="00660BA6" w:rsidP="00660BA6">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b/>
        </w:rPr>
      </w:pPr>
      <w:r w:rsidRPr="003C3CD2">
        <w:rPr>
          <w:rFonts w:ascii="Century Gothic" w:hAnsi="Century Gothic"/>
          <w:b/>
        </w:rPr>
        <w:lastRenderedPageBreak/>
        <w:t>CAHIER DES PRESCRIPTIONS TECHNIQUES</w:t>
      </w:r>
    </w:p>
    <w:p w14:paraId="32DE3608" w14:textId="3FD10F1B" w:rsidR="00660BA6" w:rsidRPr="003C3CD2" w:rsidRDefault="00660BA6" w:rsidP="00660BA6">
      <w:pPr>
        <w:pBdr>
          <w:bottom w:val="single" w:sz="12" w:space="1" w:color="auto"/>
        </w:pBdr>
        <w:jc w:val="both"/>
        <w:rPr>
          <w:rFonts w:ascii="Century Gothic" w:hAnsi="Century Gothic"/>
          <w:sz w:val="22"/>
          <w:szCs w:val="22"/>
        </w:rPr>
      </w:pPr>
    </w:p>
    <w:p w14:paraId="11CBAE6B" w14:textId="77777777" w:rsidR="00301149" w:rsidRPr="003C3CD2" w:rsidRDefault="00301149" w:rsidP="0080375E">
      <w:pPr>
        <w:rPr>
          <w:rFonts w:ascii="Century Gothic" w:hAnsi="Century Gothic" w:cstheme="majorBidi"/>
        </w:rPr>
      </w:pPr>
    </w:p>
    <w:p w14:paraId="36C34883" w14:textId="33208E8A" w:rsidR="00976D7E" w:rsidRPr="003C3CD2" w:rsidRDefault="00915F59" w:rsidP="00976D7E">
      <w:pPr>
        <w:rPr>
          <w:rFonts w:ascii="Century Gothic" w:hAnsi="Century Gothic" w:cstheme="majorBidi"/>
          <w:b/>
          <w:sz w:val="22"/>
          <w:szCs w:val="22"/>
        </w:rPr>
      </w:pPr>
      <w:r w:rsidRPr="003C3CD2">
        <w:rPr>
          <w:rFonts w:ascii="Century Gothic" w:hAnsi="Century Gothic" w:cstheme="majorBidi"/>
          <w:b/>
          <w:sz w:val="22"/>
          <w:szCs w:val="22"/>
        </w:rPr>
        <w:t xml:space="preserve">Annexe : Spécifications techniques (termes de référence) relatifs </w:t>
      </w:r>
      <w:r w:rsidR="00CC7E59" w:rsidRPr="003C3CD2">
        <w:rPr>
          <w:rFonts w:ascii="Century Gothic" w:hAnsi="Century Gothic" w:cstheme="majorBidi"/>
          <w:b/>
          <w:sz w:val="22"/>
          <w:szCs w:val="22"/>
        </w:rPr>
        <w:t>à</w:t>
      </w:r>
      <w:r w:rsidR="00047F3A" w:rsidRPr="003C3CD2">
        <w:rPr>
          <w:rFonts w:ascii="Century Gothic" w:hAnsi="Century Gothic" w:cstheme="majorBidi"/>
          <w:b/>
          <w:sz w:val="22"/>
          <w:szCs w:val="22"/>
        </w:rPr>
        <w:t xml:space="preserve"> la </w:t>
      </w:r>
      <w:r w:rsidR="00976D7E" w:rsidRPr="003C3CD2">
        <w:rPr>
          <w:rFonts w:ascii="Century Gothic" w:hAnsi="Century Gothic" w:cstheme="majorBidi"/>
          <w:b/>
          <w:sz w:val="22"/>
          <w:szCs w:val="22"/>
        </w:rPr>
        <w:t xml:space="preserve">Passation d’un marché cadre pour la réalisation de prestations d’assistance et de contrôle technique des équipements et </w:t>
      </w:r>
      <w:r w:rsidR="00823AA4" w:rsidRPr="003C3CD2">
        <w:rPr>
          <w:rFonts w:ascii="Century Gothic" w:hAnsi="Century Gothic" w:cstheme="majorBidi"/>
          <w:b/>
          <w:sz w:val="22"/>
          <w:szCs w:val="22"/>
        </w:rPr>
        <w:t>fournitures :</w:t>
      </w:r>
    </w:p>
    <w:p w14:paraId="7CC19291" w14:textId="77777777" w:rsidR="00976D7E" w:rsidRPr="003C3CD2" w:rsidRDefault="00976D7E" w:rsidP="00976D7E">
      <w:pPr>
        <w:rPr>
          <w:rFonts w:ascii="Century Gothic" w:hAnsi="Century Gothic" w:cstheme="majorBidi"/>
          <w:b/>
          <w:sz w:val="22"/>
          <w:szCs w:val="22"/>
        </w:rPr>
      </w:pPr>
    </w:p>
    <w:p w14:paraId="7A729B18" w14:textId="071F9CBF" w:rsidR="00976D7E" w:rsidRPr="003C3CD2" w:rsidRDefault="00976D7E" w:rsidP="00C630CC">
      <w:pPr>
        <w:rPr>
          <w:rFonts w:ascii="Century Gothic" w:hAnsi="Century Gothic" w:cstheme="majorBidi"/>
          <w:b/>
          <w:sz w:val="22"/>
          <w:szCs w:val="22"/>
        </w:rPr>
      </w:pPr>
      <w:r w:rsidRPr="003C3CD2">
        <w:rPr>
          <w:rFonts w:ascii="Century Gothic" w:hAnsi="Century Gothic" w:cstheme="majorBidi"/>
          <w:b/>
          <w:sz w:val="22"/>
          <w:szCs w:val="22"/>
        </w:rPr>
        <w:t>-</w:t>
      </w:r>
      <w:r w:rsidRPr="003C3CD2">
        <w:rPr>
          <w:rFonts w:ascii="Century Gothic" w:hAnsi="Century Gothic" w:cstheme="majorBidi"/>
          <w:b/>
          <w:sz w:val="22"/>
          <w:szCs w:val="22"/>
        </w:rPr>
        <w:tab/>
        <w:t xml:space="preserve">Lot unique : </w:t>
      </w:r>
      <w:r w:rsidR="00C630CC" w:rsidRPr="003C3CD2">
        <w:rPr>
          <w:rFonts w:ascii="Century Gothic" w:hAnsi="Century Gothic" w:cstheme="majorBidi"/>
          <w:b/>
          <w:sz w:val="22"/>
          <w:szCs w:val="22"/>
        </w:rPr>
        <w:t>Mission d’assistance technique pour la vérification de la conformité technique des équipements et fournitures destinés aux CITES DES METIERS ET DES COMPETENCES.</w:t>
      </w:r>
    </w:p>
    <w:p w14:paraId="62CCF6FE" w14:textId="77777777" w:rsidR="00C630CC" w:rsidRPr="003C3CD2" w:rsidRDefault="00C630CC" w:rsidP="00C630CC">
      <w:pPr>
        <w:rPr>
          <w:rFonts w:ascii="Century Gothic" w:hAnsi="Century Gothic" w:cstheme="majorBidi"/>
          <w:b/>
          <w:sz w:val="22"/>
          <w:szCs w:val="22"/>
        </w:rPr>
      </w:pPr>
    </w:p>
    <w:p w14:paraId="7D76C6B5" w14:textId="33DE83CA" w:rsidR="001D7F50" w:rsidRPr="003C3CD2" w:rsidRDefault="001D7F50" w:rsidP="00976D7E">
      <w:pPr>
        <w:rPr>
          <w:rFonts w:ascii="Century Gothic" w:hAnsi="Century Gothic" w:cstheme="majorBidi"/>
          <w:b/>
          <w:sz w:val="22"/>
          <w:szCs w:val="22"/>
          <w:u w:val="single"/>
        </w:rPr>
      </w:pPr>
      <w:r w:rsidRPr="003C3CD2">
        <w:rPr>
          <w:rFonts w:ascii="Century Gothic" w:hAnsi="Century Gothic" w:cstheme="majorBidi"/>
          <w:b/>
          <w:sz w:val="22"/>
          <w:szCs w:val="22"/>
          <w:u w:val="single"/>
        </w:rPr>
        <w:t>INTRODUCTION</w:t>
      </w:r>
    </w:p>
    <w:p w14:paraId="50B21A3E" w14:textId="77777777" w:rsidR="0006305B" w:rsidRPr="003C3CD2" w:rsidRDefault="0006305B" w:rsidP="001D7F50">
      <w:pPr>
        <w:rPr>
          <w:rFonts w:ascii="Century Gothic" w:hAnsi="Century Gothic" w:cstheme="majorBidi"/>
          <w:b/>
          <w:sz w:val="22"/>
          <w:szCs w:val="22"/>
        </w:rPr>
      </w:pPr>
    </w:p>
    <w:p w14:paraId="5BA5AC8A" w14:textId="52D25CD1" w:rsidR="001D7F50" w:rsidRPr="003C3CD2" w:rsidRDefault="00C630CC" w:rsidP="00C630CC">
      <w:pPr>
        <w:jc w:val="both"/>
        <w:rPr>
          <w:rFonts w:ascii="Century Gothic" w:hAnsi="Century Gothic" w:cstheme="majorBidi"/>
          <w:sz w:val="22"/>
          <w:szCs w:val="22"/>
        </w:rPr>
      </w:pPr>
      <w:r w:rsidRPr="003C3CD2">
        <w:rPr>
          <w:rFonts w:ascii="Century Gothic" w:hAnsi="Century Gothic" w:cstheme="majorBidi"/>
          <w:sz w:val="22"/>
          <w:szCs w:val="22"/>
        </w:rPr>
        <w:t>L’OFPPT contracte pour le compte de la Foncière CMC SA des marchés et Bons de commandes d’équipements et fournitures afin de doter le dispositif de formation des cités des métiers et des compétences en matériel et fournitures adéquats</w:t>
      </w:r>
    </w:p>
    <w:p w14:paraId="7DD9192C" w14:textId="77777777" w:rsidR="00027461" w:rsidRPr="003C3CD2" w:rsidRDefault="00027461" w:rsidP="001D7F50">
      <w:pPr>
        <w:rPr>
          <w:rFonts w:ascii="Century Gothic" w:hAnsi="Century Gothic" w:cstheme="majorBidi"/>
          <w:sz w:val="22"/>
          <w:szCs w:val="22"/>
        </w:rPr>
      </w:pPr>
    </w:p>
    <w:p w14:paraId="0CA7B488" w14:textId="77777777" w:rsidR="001D7F50" w:rsidRPr="003C3CD2" w:rsidRDefault="001D7F50" w:rsidP="001D7F50">
      <w:pPr>
        <w:spacing w:after="100" w:afterAutospacing="1"/>
        <w:contextualSpacing/>
        <w:rPr>
          <w:rFonts w:ascii="Century Gothic" w:hAnsi="Century Gothic" w:cstheme="majorBidi"/>
          <w:sz w:val="22"/>
          <w:szCs w:val="22"/>
        </w:rPr>
      </w:pPr>
      <w:r w:rsidRPr="003C3CD2">
        <w:rPr>
          <w:rFonts w:ascii="Century Gothic" w:hAnsi="Century Gothic" w:cstheme="majorBidi"/>
          <w:sz w:val="22"/>
          <w:szCs w:val="22"/>
        </w:rPr>
        <w:t xml:space="preserve">Ces fournitures </w:t>
      </w:r>
      <w:r w:rsidR="00027461" w:rsidRPr="003C3CD2">
        <w:rPr>
          <w:rFonts w:ascii="Century Gothic" w:hAnsi="Century Gothic" w:cstheme="majorBidi"/>
          <w:sz w:val="22"/>
          <w:szCs w:val="22"/>
        </w:rPr>
        <w:t xml:space="preserve">et équipements </w:t>
      </w:r>
      <w:r w:rsidRPr="003C3CD2">
        <w:rPr>
          <w:rFonts w:ascii="Century Gothic" w:hAnsi="Century Gothic" w:cstheme="majorBidi"/>
          <w:sz w:val="22"/>
          <w:szCs w:val="22"/>
        </w:rPr>
        <w:t>concernent plusieurs secteurs, </w:t>
      </w:r>
      <w:r w:rsidR="00027461" w:rsidRPr="003C3CD2">
        <w:rPr>
          <w:rFonts w:ascii="Century Gothic" w:hAnsi="Century Gothic" w:cstheme="majorBidi"/>
          <w:sz w:val="22"/>
          <w:szCs w:val="22"/>
        </w:rPr>
        <w:t xml:space="preserve">dont </w:t>
      </w:r>
      <w:r w:rsidR="00FD6770" w:rsidRPr="003C3CD2">
        <w:rPr>
          <w:rFonts w:ascii="Century Gothic" w:hAnsi="Century Gothic" w:cstheme="majorBidi"/>
          <w:sz w:val="22"/>
          <w:szCs w:val="22"/>
        </w:rPr>
        <w:t>notamment :</w:t>
      </w:r>
    </w:p>
    <w:tbl>
      <w:tblPr>
        <w:tblW w:w="0" w:type="auto"/>
        <w:tblLook w:val="04A0" w:firstRow="1" w:lastRow="0" w:firstColumn="1" w:lastColumn="0" w:noHBand="0" w:noVBand="1"/>
      </w:tblPr>
      <w:tblGrid>
        <w:gridCol w:w="4606"/>
        <w:gridCol w:w="4606"/>
      </w:tblGrid>
      <w:tr w:rsidR="001D7F50" w:rsidRPr="003C3CD2" w14:paraId="44CE3B4D" w14:textId="77777777" w:rsidTr="00E90423">
        <w:tc>
          <w:tcPr>
            <w:tcW w:w="4606" w:type="dxa"/>
            <w:shd w:val="clear" w:color="auto" w:fill="auto"/>
          </w:tcPr>
          <w:p w14:paraId="18C58F83" w14:textId="77777777" w:rsidR="001D7F50" w:rsidRPr="003C3CD2" w:rsidRDefault="00510F4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Fabrication </w:t>
            </w:r>
            <w:r w:rsidR="001D7F50" w:rsidRPr="003C3CD2">
              <w:rPr>
                <w:rFonts w:ascii="Century Gothic" w:hAnsi="Century Gothic" w:cstheme="majorBidi"/>
                <w:sz w:val="22"/>
                <w:szCs w:val="22"/>
              </w:rPr>
              <w:t>Mécanique</w:t>
            </w:r>
          </w:p>
        </w:tc>
        <w:tc>
          <w:tcPr>
            <w:tcW w:w="4606" w:type="dxa"/>
            <w:shd w:val="clear" w:color="auto" w:fill="auto"/>
          </w:tcPr>
          <w:p w14:paraId="6E1F60B7" w14:textId="77777777" w:rsidR="001D7F50" w:rsidRPr="003C3CD2" w:rsidRDefault="00510F4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Hôtellerie Tourisme et restauration </w:t>
            </w:r>
          </w:p>
        </w:tc>
      </w:tr>
      <w:tr w:rsidR="001D7F50" w:rsidRPr="003C3CD2" w14:paraId="33782DDE" w14:textId="77777777" w:rsidTr="00E90423">
        <w:tc>
          <w:tcPr>
            <w:tcW w:w="4606" w:type="dxa"/>
            <w:shd w:val="clear" w:color="auto" w:fill="auto"/>
          </w:tcPr>
          <w:p w14:paraId="36C5C553" w14:textId="77777777" w:rsidR="001D7F50" w:rsidRPr="003C3CD2" w:rsidRDefault="001D7F50"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Electrique</w:t>
            </w:r>
          </w:p>
        </w:tc>
        <w:tc>
          <w:tcPr>
            <w:tcW w:w="4606" w:type="dxa"/>
            <w:shd w:val="clear" w:color="auto" w:fill="auto"/>
          </w:tcPr>
          <w:p w14:paraId="5C2FDE83" w14:textId="77777777" w:rsidR="001D7F50" w:rsidRPr="003C3CD2" w:rsidRDefault="001D7F50"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Aéronautique </w:t>
            </w:r>
          </w:p>
        </w:tc>
      </w:tr>
      <w:tr w:rsidR="001D7F50" w:rsidRPr="003C3CD2" w14:paraId="5533124F" w14:textId="77777777" w:rsidTr="00E90423">
        <w:tc>
          <w:tcPr>
            <w:tcW w:w="4606" w:type="dxa"/>
            <w:shd w:val="clear" w:color="auto" w:fill="auto"/>
          </w:tcPr>
          <w:p w14:paraId="2484752B" w14:textId="77777777" w:rsidR="00510F4D" w:rsidRPr="003C3CD2" w:rsidRDefault="00510F4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Electronique et Mécatronique</w:t>
            </w:r>
          </w:p>
          <w:p w14:paraId="088FAC18" w14:textId="77777777" w:rsidR="001D7F50" w:rsidRPr="003C3CD2" w:rsidRDefault="001D7F50"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Bâtiment et TP</w:t>
            </w:r>
          </w:p>
        </w:tc>
        <w:tc>
          <w:tcPr>
            <w:tcW w:w="4606" w:type="dxa"/>
            <w:shd w:val="clear" w:color="auto" w:fill="auto"/>
          </w:tcPr>
          <w:p w14:paraId="0AC9D469" w14:textId="77777777" w:rsidR="001D7F50" w:rsidRPr="003C3CD2" w:rsidRDefault="001D7F50"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Sports </w:t>
            </w:r>
            <w:r w:rsidR="001F51FB" w:rsidRPr="003C3CD2">
              <w:rPr>
                <w:rFonts w:ascii="Century Gothic" w:hAnsi="Century Gothic" w:cstheme="majorBidi"/>
                <w:sz w:val="22"/>
                <w:szCs w:val="22"/>
              </w:rPr>
              <w:t>(</w:t>
            </w:r>
            <w:r w:rsidRPr="003C3CD2">
              <w:rPr>
                <w:rFonts w:ascii="Century Gothic" w:hAnsi="Century Gothic" w:cstheme="majorBidi"/>
                <w:sz w:val="22"/>
                <w:szCs w:val="22"/>
              </w:rPr>
              <w:t>Equestres</w:t>
            </w:r>
            <w:r w:rsidR="001F51FB" w:rsidRPr="003C3CD2">
              <w:rPr>
                <w:rFonts w:ascii="Century Gothic" w:hAnsi="Century Gothic" w:cstheme="majorBidi"/>
                <w:sz w:val="22"/>
                <w:szCs w:val="22"/>
              </w:rPr>
              <w:t xml:space="preserve">, Golf, </w:t>
            </w:r>
            <w:proofErr w:type="gramStart"/>
            <w:r w:rsidR="001F51FB" w:rsidRPr="003C3CD2">
              <w:rPr>
                <w:rFonts w:ascii="Century Gothic" w:hAnsi="Century Gothic" w:cstheme="majorBidi"/>
                <w:sz w:val="22"/>
                <w:szCs w:val="22"/>
              </w:rPr>
              <w:t>etc..</w:t>
            </w:r>
            <w:proofErr w:type="gramEnd"/>
            <w:r w:rsidR="001F51FB" w:rsidRPr="003C3CD2">
              <w:rPr>
                <w:rFonts w:ascii="Century Gothic" w:hAnsi="Century Gothic" w:cstheme="majorBidi"/>
                <w:sz w:val="22"/>
                <w:szCs w:val="22"/>
              </w:rPr>
              <w:t>)</w:t>
            </w:r>
          </w:p>
          <w:p w14:paraId="7BE682C1" w14:textId="77777777" w:rsidR="00510F4D" w:rsidRPr="003C3CD2" w:rsidRDefault="00510F4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Mobilier</w:t>
            </w:r>
          </w:p>
        </w:tc>
      </w:tr>
      <w:tr w:rsidR="001F51FB" w:rsidRPr="003C3CD2" w14:paraId="66479D0B" w14:textId="77777777" w:rsidTr="00E90423">
        <w:tc>
          <w:tcPr>
            <w:tcW w:w="4606" w:type="dxa"/>
            <w:shd w:val="clear" w:color="auto" w:fill="auto"/>
          </w:tcPr>
          <w:p w14:paraId="235245A1" w14:textId="73F96FCF" w:rsidR="001F51FB" w:rsidRPr="003C3CD2" w:rsidRDefault="000E0CF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Digital et intelligence artificielle/Réseaux </w:t>
            </w:r>
          </w:p>
        </w:tc>
        <w:tc>
          <w:tcPr>
            <w:tcW w:w="4606" w:type="dxa"/>
            <w:shd w:val="clear" w:color="auto" w:fill="auto"/>
          </w:tcPr>
          <w:p w14:paraId="1E281171"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Audio-Visuel et Cinéma</w:t>
            </w:r>
          </w:p>
          <w:p w14:paraId="2645FEAB" w14:textId="26AF49D7" w:rsidR="00793286"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Industries de process</w:t>
            </w:r>
          </w:p>
        </w:tc>
      </w:tr>
      <w:tr w:rsidR="001F51FB" w:rsidRPr="003C3CD2" w14:paraId="22642CEB" w14:textId="77777777" w:rsidTr="00E90423">
        <w:tc>
          <w:tcPr>
            <w:tcW w:w="4606" w:type="dxa"/>
            <w:shd w:val="clear" w:color="auto" w:fill="auto"/>
          </w:tcPr>
          <w:p w14:paraId="64608E4E" w14:textId="25FF605C" w:rsidR="001F51FB"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P</w:t>
            </w:r>
            <w:r w:rsidR="001F51FB" w:rsidRPr="003C3CD2">
              <w:rPr>
                <w:rFonts w:ascii="Century Gothic" w:hAnsi="Century Gothic" w:cstheme="majorBidi"/>
                <w:sz w:val="22"/>
                <w:szCs w:val="22"/>
              </w:rPr>
              <w:t>lasturgie</w:t>
            </w:r>
          </w:p>
        </w:tc>
        <w:tc>
          <w:tcPr>
            <w:tcW w:w="4606" w:type="dxa"/>
            <w:shd w:val="clear" w:color="auto" w:fill="auto"/>
          </w:tcPr>
          <w:p w14:paraId="674021F9"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Cuir </w:t>
            </w:r>
          </w:p>
        </w:tc>
      </w:tr>
      <w:tr w:rsidR="001F51FB" w:rsidRPr="003C3CD2" w14:paraId="2BD4DF4B" w14:textId="77777777" w:rsidTr="00E90423">
        <w:tc>
          <w:tcPr>
            <w:tcW w:w="4606" w:type="dxa"/>
            <w:shd w:val="clear" w:color="auto" w:fill="auto"/>
          </w:tcPr>
          <w:p w14:paraId="781BF694"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Thermique et froid</w:t>
            </w:r>
          </w:p>
        </w:tc>
        <w:tc>
          <w:tcPr>
            <w:tcW w:w="4606" w:type="dxa"/>
            <w:shd w:val="clear" w:color="auto" w:fill="auto"/>
          </w:tcPr>
          <w:p w14:paraId="63CF8958"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Paramédical</w:t>
            </w:r>
            <w:r w:rsidR="00333173" w:rsidRPr="003C3CD2">
              <w:rPr>
                <w:rFonts w:ascii="Century Gothic" w:hAnsi="Century Gothic" w:cstheme="majorBidi"/>
                <w:sz w:val="22"/>
                <w:szCs w:val="22"/>
              </w:rPr>
              <w:t>/Santé</w:t>
            </w:r>
          </w:p>
        </w:tc>
      </w:tr>
      <w:tr w:rsidR="001F51FB" w:rsidRPr="003C3CD2" w14:paraId="7118EA40" w14:textId="77777777" w:rsidTr="00E90423">
        <w:tc>
          <w:tcPr>
            <w:tcW w:w="4606" w:type="dxa"/>
            <w:shd w:val="clear" w:color="auto" w:fill="auto"/>
          </w:tcPr>
          <w:p w14:paraId="2087106C"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Textile et confection</w:t>
            </w:r>
          </w:p>
        </w:tc>
        <w:tc>
          <w:tcPr>
            <w:tcW w:w="4606" w:type="dxa"/>
            <w:shd w:val="clear" w:color="auto" w:fill="auto"/>
          </w:tcPr>
          <w:p w14:paraId="788DC058"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Construction Métallique</w:t>
            </w:r>
          </w:p>
        </w:tc>
      </w:tr>
      <w:tr w:rsidR="001F51FB" w:rsidRPr="003C3CD2" w14:paraId="07066C51" w14:textId="77777777" w:rsidTr="00E90423">
        <w:tc>
          <w:tcPr>
            <w:tcW w:w="4606" w:type="dxa"/>
            <w:shd w:val="clear" w:color="auto" w:fill="auto"/>
          </w:tcPr>
          <w:p w14:paraId="675E63C8"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Transport et logistique</w:t>
            </w:r>
          </w:p>
          <w:p w14:paraId="488A7830" w14:textId="77777777" w:rsidR="000E0CFD" w:rsidRPr="003C3CD2" w:rsidRDefault="000E0CFD"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Energies renouvelables</w:t>
            </w:r>
          </w:p>
          <w:p w14:paraId="52533903" w14:textId="77777777" w:rsidR="000E0CFD"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Agriculture / Agroalimentaire</w:t>
            </w:r>
          </w:p>
          <w:p w14:paraId="63DF83DF" w14:textId="05F5985B" w:rsidR="00793286"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Infrastructures &amp;installations portuaires</w:t>
            </w:r>
          </w:p>
        </w:tc>
        <w:tc>
          <w:tcPr>
            <w:tcW w:w="4606" w:type="dxa"/>
            <w:shd w:val="clear" w:color="auto" w:fill="auto"/>
          </w:tcPr>
          <w:p w14:paraId="099D796D" w14:textId="77777777" w:rsidR="001F51FB" w:rsidRPr="003C3CD2" w:rsidRDefault="001F51FB"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Arts Graphiques</w:t>
            </w:r>
          </w:p>
          <w:p w14:paraId="2B50F9DE" w14:textId="77777777" w:rsidR="000E0CFD"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Artisanat</w:t>
            </w:r>
          </w:p>
          <w:p w14:paraId="09351E29" w14:textId="77777777" w:rsidR="00793286"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Pêche &amp; aquacultures</w:t>
            </w:r>
          </w:p>
          <w:p w14:paraId="74EAB156" w14:textId="77777777" w:rsidR="00793286"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Évènementiel </w:t>
            </w:r>
          </w:p>
          <w:p w14:paraId="10D2EE23" w14:textId="5AC76D0C" w:rsidR="00793286" w:rsidRPr="003C3CD2" w:rsidRDefault="00793286" w:rsidP="00E90351">
            <w:pPr>
              <w:pStyle w:val="Paragraphedeliste"/>
              <w:numPr>
                <w:ilvl w:val="0"/>
                <w:numId w:val="15"/>
              </w:numPr>
              <w:contextualSpacing/>
              <w:rPr>
                <w:rFonts w:ascii="Century Gothic" w:hAnsi="Century Gothic" w:cstheme="majorBidi"/>
                <w:sz w:val="22"/>
                <w:szCs w:val="22"/>
              </w:rPr>
            </w:pPr>
            <w:r w:rsidRPr="003C3CD2">
              <w:rPr>
                <w:rFonts w:ascii="Century Gothic" w:hAnsi="Century Gothic" w:cstheme="majorBidi"/>
                <w:sz w:val="22"/>
                <w:szCs w:val="22"/>
              </w:rPr>
              <w:t xml:space="preserve">Aires </w:t>
            </w:r>
            <w:r w:rsidR="00A11B37" w:rsidRPr="003C3CD2">
              <w:rPr>
                <w:rFonts w:ascii="Century Gothic" w:hAnsi="Century Gothic" w:cstheme="majorBidi"/>
                <w:sz w:val="22"/>
                <w:szCs w:val="22"/>
              </w:rPr>
              <w:t>,</w:t>
            </w:r>
            <w:r w:rsidRPr="003C3CD2">
              <w:rPr>
                <w:rFonts w:ascii="Century Gothic" w:hAnsi="Century Gothic" w:cstheme="majorBidi"/>
                <w:sz w:val="22"/>
                <w:szCs w:val="22"/>
              </w:rPr>
              <w:t xml:space="preserve">espace de jeux </w:t>
            </w:r>
            <w:r w:rsidR="00A11B37" w:rsidRPr="003C3CD2">
              <w:rPr>
                <w:rFonts w:ascii="Century Gothic" w:hAnsi="Century Gothic" w:cstheme="majorBidi"/>
                <w:sz w:val="22"/>
                <w:szCs w:val="22"/>
              </w:rPr>
              <w:t>&amp; SAP</w:t>
            </w:r>
          </w:p>
        </w:tc>
      </w:tr>
      <w:tr w:rsidR="001F51FB" w:rsidRPr="003C3CD2" w14:paraId="5C7BC7B5" w14:textId="77777777" w:rsidTr="00E90423">
        <w:tc>
          <w:tcPr>
            <w:tcW w:w="4606" w:type="dxa"/>
            <w:shd w:val="clear" w:color="auto" w:fill="auto"/>
          </w:tcPr>
          <w:p w14:paraId="1C760A5D" w14:textId="77777777" w:rsidR="001F51FB" w:rsidRPr="003C3CD2" w:rsidRDefault="001F51FB" w:rsidP="00510F4D">
            <w:pPr>
              <w:pStyle w:val="Paragraphedeliste"/>
              <w:ind w:left="720"/>
              <w:contextualSpacing/>
              <w:rPr>
                <w:rFonts w:ascii="Century Gothic" w:hAnsi="Century Gothic" w:cstheme="majorBidi"/>
                <w:sz w:val="22"/>
                <w:szCs w:val="22"/>
              </w:rPr>
            </w:pPr>
          </w:p>
        </w:tc>
        <w:tc>
          <w:tcPr>
            <w:tcW w:w="4606" w:type="dxa"/>
            <w:shd w:val="clear" w:color="auto" w:fill="auto"/>
          </w:tcPr>
          <w:p w14:paraId="77784854" w14:textId="77777777" w:rsidR="001F51FB" w:rsidRPr="003C3CD2" w:rsidRDefault="001F51FB" w:rsidP="00791554">
            <w:pPr>
              <w:pStyle w:val="Paragraphedeliste"/>
              <w:ind w:left="720"/>
              <w:contextualSpacing/>
              <w:rPr>
                <w:rFonts w:ascii="Century Gothic" w:hAnsi="Century Gothic" w:cstheme="majorBidi"/>
                <w:sz w:val="22"/>
                <w:szCs w:val="22"/>
              </w:rPr>
            </w:pPr>
          </w:p>
        </w:tc>
      </w:tr>
    </w:tbl>
    <w:p w14:paraId="13A95B13" w14:textId="77777777" w:rsidR="00510F4D" w:rsidRPr="003C3CD2" w:rsidRDefault="00510F4D" w:rsidP="001D7F50">
      <w:pPr>
        <w:spacing w:after="100" w:afterAutospacing="1"/>
        <w:contextualSpacing/>
        <w:rPr>
          <w:rFonts w:ascii="Century Gothic" w:hAnsi="Century Gothic" w:cstheme="majorBidi"/>
          <w:sz w:val="22"/>
          <w:szCs w:val="22"/>
        </w:rPr>
      </w:pPr>
    </w:p>
    <w:tbl>
      <w:tblPr>
        <w:tblStyle w:val="Grilledutableau"/>
        <w:tblW w:w="0" w:type="auto"/>
        <w:tblLook w:val="04A0" w:firstRow="1" w:lastRow="0" w:firstColumn="1" w:lastColumn="0" w:noHBand="0" w:noVBand="1"/>
      </w:tblPr>
      <w:tblGrid>
        <w:gridCol w:w="10054"/>
      </w:tblGrid>
      <w:tr w:rsidR="00791554" w:rsidRPr="003C3CD2" w14:paraId="1D4BB76B" w14:textId="77777777" w:rsidTr="00791554">
        <w:trPr>
          <w:trHeight w:val="401"/>
        </w:trPr>
        <w:tc>
          <w:tcPr>
            <w:tcW w:w="10204" w:type="dxa"/>
            <w:shd w:val="clear" w:color="auto" w:fill="000000" w:themeFill="text1"/>
          </w:tcPr>
          <w:p w14:paraId="6317A617" w14:textId="1E456E4D" w:rsidR="00791554" w:rsidRPr="003C3CD2" w:rsidRDefault="00791554" w:rsidP="00976D7E">
            <w:pPr>
              <w:jc w:val="center"/>
              <w:rPr>
                <w:rFonts w:ascii="Century Gothic" w:hAnsi="Century Gothic" w:cstheme="majorBidi"/>
                <w:b/>
                <w:sz w:val="22"/>
                <w:szCs w:val="22"/>
              </w:rPr>
            </w:pPr>
            <w:r w:rsidRPr="003C3CD2">
              <w:rPr>
                <w:rFonts w:ascii="Century Gothic" w:hAnsi="Century Gothic" w:cstheme="majorBidi"/>
                <w:b/>
                <w:sz w:val="22"/>
                <w:szCs w:val="22"/>
              </w:rPr>
              <w:t xml:space="preserve">LOT </w:t>
            </w:r>
            <w:r w:rsidR="00976D7E" w:rsidRPr="003C3CD2">
              <w:rPr>
                <w:rFonts w:ascii="Century Gothic" w:hAnsi="Century Gothic" w:cstheme="majorBidi"/>
                <w:b/>
                <w:sz w:val="22"/>
                <w:szCs w:val="22"/>
              </w:rPr>
              <w:t>unique</w:t>
            </w:r>
            <w:r w:rsidR="008D30A6" w:rsidRPr="003C3CD2">
              <w:rPr>
                <w:rFonts w:ascii="Century Gothic" w:hAnsi="Century Gothic" w:cstheme="majorBidi"/>
                <w:b/>
                <w:sz w:val="22"/>
                <w:szCs w:val="22"/>
              </w:rPr>
              <w:t>:</w:t>
            </w:r>
            <w:r w:rsidRPr="003C3CD2">
              <w:rPr>
                <w:rFonts w:ascii="Century Gothic" w:hAnsi="Century Gothic" w:cstheme="majorBidi"/>
                <w:b/>
                <w:sz w:val="22"/>
                <w:szCs w:val="22"/>
              </w:rPr>
              <w:t xml:space="preserve"> MISSION</w:t>
            </w:r>
            <w:r w:rsidR="00A81E15" w:rsidRPr="003C3CD2">
              <w:rPr>
                <w:rFonts w:ascii="Century Gothic" w:hAnsi="Century Gothic" w:cstheme="majorBidi"/>
                <w:b/>
                <w:sz w:val="22"/>
                <w:szCs w:val="22"/>
              </w:rPr>
              <w:t>S</w:t>
            </w:r>
            <w:r w:rsidRPr="003C3CD2">
              <w:rPr>
                <w:rFonts w:ascii="Century Gothic" w:hAnsi="Century Gothic" w:cstheme="majorBidi"/>
                <w:b/>
                <w:sz w:val="22"/>
                <w:szCs w:val="22"/>
              </w:rPr>
              <w:t xml:space="preserve"> D’ASSISTANCE TECHNIQUE POUR LA VERIFICATION DE CONFORMITE TECHNIQUE</w:t>
            </w:r>
          </w:p>
        </w:tc>
      </w:tr>
    </w:tbl>
    <w:p w14:paraId="7CC84F65" w14:textId="77777777" w:rsidR="00791554" w:rsidRPr="003C3CD2" w:rsidRDefault="00791554" w:rsidP="001D7F50">
      <w:pPr>
        <w:spacing w:after="100" w:afterAutospacing="1"/>
        <w:contextualSpacing/>
        <w:rPr>
          <w:rFonts w:ascii="Century Gothic" w:hAnsi="Century Gothic" w:cstheme="majorBidi"/>
          <w:sz w:val="22"/>
          <w:szCs w:val="22"/>
        </w:rPr>
      </w:pPr>
    </w:p>
    <w:p w14:paraId="2B9AD97E" w14:textId="77777777" w:rsidR="00333173" w:rsidRPr="003C3CD2" w:rsidRDefault="00707A13" w:rsidP="00707A13">
      <w:pPr>
        <w:tabs>
          <w:tab w:val="left" w:pos="284"/>
        </w:tabs>
        <w:jc w:val="both"/>
        <w:outlineLvl w:val="0"/>
        <w:rPr>
          <w:rFonts w:ascii="Century Gothic" w:hAnsi="Century Gothic" w:cstheme="majorBidi"/>
          <w:b/>
          <w:sz w:val="22"/>
          <w:szCs w:val="22"/>
          <w:u w:val="single"/>
        </w:rPr>
      </w:pPr>
      <w:r w:rsidRPr="003C3CD2">
        <w:rPr>
          <w:rFonts w:ascii="Century Gothic" w:hAnsi="Century Gothic" w:cstheme="majorBidi"/>
          <w:b/>
          <w:sz w:val="22"/>
          <w:szCs w:val="22"/>
          <w:u w:val="single"/>
        </w:rPr>
        <w:t>ARTICLE 1 :</w:t>
      </w:r>
      <w:r w:rsidRPr="003C3CD2">
        <w:rPr>
          <w:rFonts w:ascii="Century Gothic" w:hAnsi="Century Gothic" w:cstheme="majorBidi"/>
          <w:b/>
          <w:sz w:val="22"/>
          <w:szCs w:val="22"/>
        </w:rPr>
        <w:t xml:space="preserve"> DEFINITION D’UNE MISSION D’ASSISTANCE TECHNIQUE </w:t>
      </w:r>
    </w:p>
    <w:p w14:paraId="6E967DBA" w14:textId="77777777" w:rsidR="00E967F4" w:rsidRPr="003C3CD2" w:rsidRDefault="00083A93" w:rsidP="00E967F4">
      <w:pPr>
        <w:spacing w:before="240" w:after="240"/>
        <w:jc w:val="both"/>
        <w:rPr>
          <w:rFonts w:ascii="Century Gothic" w:hAnsi="Century Gothic" w:cstheme="majorBidi"/>
          <w:sz w:val="22"/>
          <w:szCs w:val="22"/>
        </w:rPr>
      </w:pPr>
      <w:r w:rsidRPr="003C3CD2">
        <w:rPr>
          <w:rFonts w:ascii="Century Gothic" w:hAnsi="Century Gothic" w:cstheme="majorBidi"/>
          <w:sz w:val="22"/>
          <w:szCs w:val="22"/>
        </w:rPr>
        <w:t>On définit une mission d’assistance technique</w:t>
      </w:r>
      <w:r w:rsidR="00E967F4" w:rsidRPr="003C3CD2">
        <w:rPr>
          <w:rFonts w:ascii="Century Gothic" w:hAnsi="Century Gothic" w:cstheme="majorBidi"/>
          <w:sz w:val="22"/>
          <w:szCs w:val="22"/>
        </w:rPr>
        <w:t xml:space="preserve"> pour la vérification de contrôle de conformité</w:t>
      </w:r>
      <w:r w:rsidRPr="003C3CD2">
        <w:rPr>
          <w:rFonts w:ascii="Century Gothic" w:hAnsi="Century Gothic" w:cstheme="majorBidi"/>
          <w:sz w:val="22"/>
          <w:szCs w:val="22"/>
        </w:rPr>
        <w:t xml:space="preserve"> </w:t>
      </w:r>
      <w:r w:rsidR="00E1348C" w:rsidRPr="003C3CD2">
        <w:rPr>
          <w:rFonts w:ascii="Century Gothic" w:hAnsi="Century Gothic" w:cstheme="majorBidi"/>
          <w:sz w:val="22"/>
          <w:szCs w:val="22"/>
        </w:rPr>
        <w:t>comme</w:t>
      </w:r>
      <w:r w:rsidRPr="003C3CD2">
        <w:rPr>
          <w:rFonts w:ascii="Century Gothic" w:hAnsi="Century Gothic" w:cstheme="majorBidi"/>
          <w:sz w:val="22"/>
          <w:szCs w:val="22"/>
        </w:rPr>
        <w:t xml:space="preserve"> un </w:t>
      </w:r>
      <w:r w:rsidR="00E967F4" w:rsidRPr="003C3CD2">
        <w:rPr>
          <w:rFonts w:ascii="Century Gothic" w:hAnsi="Century Gothic" w:cstheme="majorBidi"/>
          <w:sz w:val="22"/>
          <w:szCs w:val="22"/>
        </w:rPr>
        <w:t>acte durant lequel le titulaire devra accomplir les activités suivantes :</w:t>
      </w:r>
    </w:p>
    <w:p w14:paraId="1E62494D" w14:textId="77777777" w:rsidR="00A058C8" w:rsidRPr="003C3CD2" w:rsidRDefault="00027461" w:rsidP="00E90351">
      <w:pPr>
        <w:pStyle w:val="Paragraphedeliste"/>
        <w:numPr>
          <w:ilvl w:val="0"/>
          <w:numId w:val="12"/>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Assurer la vérification de conformité technique, par </w:t>
      </w:r>
      <w:r w:rsidR="00A058C8" w:rsidRPr="003C3CD2">
        <w:rPr>
          <w:rFonts w:ascii="Century Gothic" w:hAnsi="Century Gothic" w:cstheme="majorBidi"/>
          <w:sz w:val="22"/>
          <w:szCs w:val="22"/>
        </w:rPr>
        <w:t xml:space="preserve">le biais d’experts </w:t>
      </w:r>
      <w:r w:rsidR="001F51FB" w:rsidRPr="003C3CD2">
        <w:rPr>
          <w:rFonts w:ascii="Century Gothic" w:hAnsi="Century Gothic" w:cstheme="majorBidi"/>
          <w:sz w:val="22"/>
          <w:szCs w:val="22"/>
        </w:rPr>
        <w:t>compétents</w:t>
      </w:r>
      <w:r w:rsidR="00A058C8" w:rsidRPr="003C3CD2">
        <w:rPr>
          <w:rFonts w:ascii="Century Gothic" w:hAnsi="Century Gothic" w:cstheme="majorBidi"/>
          <w:sz w:val="22"/>
          <w:szCs w:val="22"/>
        </w:rPr>
        <w:t>.</w:t>
      </w:r>
    </w:p>
    <w:p w14:paraId="3BA2C4D9" w14:textId="77777777" w:rsidR="00027461" w:rsidRPr="003C3CD2" w:rsidRDefault="00A058C8" w:rsidP="00E90351">
      <w:pPr>
        <w:pStyle w:val="Paragraphedeliste"/>
        <w:numPr>
          <w:ilvl w:val="0"/>
          <w:numId w:val="12"/>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Vérifier </w:t>
      </w:r>
      <w:r w:rsidR="00027461" w:rsidRPr="003C3CD2">
        <w:rPr>
          <w:rFonts w:ascii="Century Gothic" w:hAnsi="Century Gothic" w:cstheme="majorBidi"/>
          <w:sz w:val="22"/>
          <w:szCs w:val="22"/>
        </w:rPr>
        <w:t xml:space="preserve">la conformité technique des équipements et fournitures par rapport aux spécifications techniques </w:t>
      </w:r>
      <w:r w:rsidRPr="003C3CD2">
        <w:rPr>
          <w:rFonts w:ascii="Century Gothic" w:hAnsi="Century Gothic" w:cstheme="majorBidi"/>
          <w:sz w:val="22"/>
          <w:szCs w:val="22"/>
        </w:rPr>
        <w:t>précisées dans les marchés ou Bons de commande</w:t>
      </w:r>
      <w:r w:rsidR="001F51FB" w:rsidRPr="003C3CD2">
        <w:rPr>
          <w:rFonts w:ascii="Century Gothic" w:hAnsi="Century Gothic" w:cstheme="majorBidi"/>
          <w:sz w:val="22"/>
          <w:szCs w:val="22"/>
        </w:rPr>
        <w:t xml:space="preserve"> concernés</w:t>
      </w:r>
      <w:r w:rsidR="00027461" w:rsidRPr="003C3CD2">
        <w:rPr>
          <w:rFonts w:ascii="Century Gothic" w:hAnsi="Century Gothic" w:cstheme="majorBidi"/>
          <w:sz w:val="22"/>
          <w:szCs w:val="22"/>
        </w:rPr>
        <w:t>.</w:t>
      </w:r>
    </w:p>
    <w:p w14:paraId="6E66834F" w14:textId="47128AF1" w:rsidR="00027461" w:rsidRPr="003C3CD2" w:rsidRDefault="00A058C8" w:rsidP="00E90351">
      <w:pPr>
        <w:pStyle w:val="Paragraphedeliste"/>
        <w:numPr>
          <w:ilvl w:val="0"/>
          <w:numId w:val="12"/>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Vérifier la quantité et la </w:t>
      </w:r>
      <w:r w:rsidR="00027461" w:rsidRPr="003C3CD2">
        <w:rPr>
          <w:rFonts w:ascii="Century Gothic" w:hAnsi="Century Gothic" w:cstheme="majorBidi"/>
          <w:sz w:val="22"/>
          <w:szCs w:val="22"/>
        </w:rPr>
        <w:t>qualité, des équipements et fournitures livrées</w:t>
      </w:r>
      <w:r w:rsidRPr="003C3CD2">
        <w:rPr>
          <w:rFonts w:ascii="Century Gothic" w:hAnsi="Century Gothic" w:cstheme="majorBidi"/>
          <w:sz w:val="22"/>
          <w:szCs w:val="22"/>
        </w:rPr>
        <w:t xml:space="preserve"> et décrire éventuellement l’état physique </w:t>
      </w:r>
      <w:r w:rsidR="001F51FB" w:rsidRPr="003C3CD2">
        <w:rPr>
          <w:rFonts w:ascii="Century Gothic" w:hAnsi="Century Gothic" w:cstheme="majorBidi"/>
          <w:sz w:val="22"/>
          <w:szCs w:val="22"/>
        </w:rPr>
        <w:t xml:space="preserve">avec commentaire </w:t>
      </w:r>
      <w:r w:rsidRPr="003C3CD2">
        <w:rPr>
          <w:rFonts w:ascii="Century Gothic" w:hAnsi="Century Gothic" w:cstheme="majorBidi"/>
          <w:sz w:val="22"/>
          <w:szCs w:val="22"/>
        </w:rPr>
        <w:t>des équipements et fournitures concernées.</w:t>
      </w:r>
    </w:p>
    <w:p w14:paraId="2D692408" w14:textId="262E58F2" w:rsidR="00793286" w:rsidRPr="003C3CD2" w:rsidRDefault="00793286" w:rsidP="00793286">
      <w:pPr>
        <w:spacing w:after="200" w:line="276" w:lineRule="auto"/>
        <w:contextualSpacing/>
        <w:jc w:val="both"/>
        <w:rPr>
          <w:rFonts w:ascii="Century Gothic" w:hAnsi="Century Gothic" w:cstheme="majorBidi"/>
          <w:sz w:val="22"/>
          <w:szCs w:val="22"/>
        </w:rPr>
      </w:pPr>
    </w:p>
    <w:p w14:paraId="4D6645DB" w14:textId="5477E792" w:rsidR="00793286" w:rsidRPr="003C3CD2" w:rsidRDefault="00793286" w:rsidP="00793286">
      <w:pPr>
        <w:spacing w:after="200" w:line="276" w:lineRule="auto"/>
        <w:contextualSpacing/>
        <w:jc w:val="both"/>
        <w:rPr>
          <w:rFonts w:ascii="Century Gothic" w:hAnsi="Century Gothic" w:cstheme="majorBidi"/>
          <w:sz w:val="22"/>
          <w:szCs w:val="22"/>
        </w:rPr>
      </w:pPr>
    </w:p>
    <w:p w14:paraId="6DC85CAA" w14:textId="77777777" w:rsidR="001D7F50" w:rsidRPr="003C3CD2" w:rsidRDefault="00707A13" w:rsidP="00E967F4">
      <w:pPr>
        <w:jc w:val="both"/>
        <w:rPr>
          <w:rFonts w:ascii="Century Gothic" w:hAnsi="Century Gothic" w:cstheme="majorBidi"/>
          <w:b/>
          <w:sz w:val="22"/>
          <w:szCs w:val="22"/>
        </w:rPr>
      </w:pPr>
      <w:r w:rsidRPr="003C3CD2">
        <w:rPr>
          <w:rFonts w:ascii="Century Gothic" w:hAnsi="Century Gothic" w:cstheme="majorBidi"/>
          <w:b/>
          <w:sz w:val="22"/>
          <w:szCs w:val="22"/>
          <w:u w:val="single"/>
        </w:rPr>
        <w:lastRenderedPageBreak/>
        <w:t xml:space="preserve">ARTICLE </w:t>
      </w:r>
      <w:r w:rsidR="00E967F4" w:rsidRPr="003C3CD2">
        <w:rPr>
          <w:rFonts w:ascii="Century Gothic" w:hAnsi="Century Gothic" w:cstheme="majorBidi"/>
          <w:b/>
          <w:sz w:val="22"/>
          <w:szCs w:val="22"/>
          <w:u w:val="single"/>
        </w:rPr>
        <w:t>2</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DEMARCHE DE REALISATION DE MISSION DE VERIFICATION DE CONFORMITE TECHNIQUE</w:t>
      </w:r>
    </w:p>
    <w:p w14:paraId="3A97E669" w14:textId="77777777" w:rsidR="00E967F4" w:rsidRPr="003C3CD2" w:rsidRDefault="008E3E74" w:rsidP="00E967F4">
      <w:pPr>
        <w:jc w:val="both"/>
        <w:rPr>
          <w:rFonts w:ascii="Century Gothic" w:hAnsi="Century Gothic" w:cstheme="majorBidi"/>
          <w:sz w:val="22"/>
          <w:szCs w:val="22"/>
        </w:rPr>
      </w:pPr>
      <w:r w:rsidRPr="003C3CD2">
        <w:rPr>
          <w:rFonts w:ascii="Century Gothic" w:hAnsi="Century Gothic" w:cstheme="majorBidi"/>
          <w:sz w:val="22"/>
          <w:szCs w:val="22"/>
        </w:rPr>
        <w:t xml:space="preserve"> </w:t>
      </w:r>
      <w:r w:rsidR="001D7F50" w:rsidRPr="003C3CD2">
        <w:rPr>
          <w:rFonts w:ascii="Century Gothic" w:hAnsi="Century Gothic" w:cstheme="majorBidi"/>
          <w:sz w:val="22"/>
          <w:szCs w:val="22"/>
        </w:rPr>
        <w:t>Le titulaire reçoit de l’OFPPT une demande d’intervention</w:t>
      </w:r>
      <w:r w:rsidR="00A058C8" w:rsidRPr="003C3CD2">
        <w:rPr>
          <w:rFonts w:ascii="Century Gothic" w:hAnsi="Century Gothic" w:cstheme="majorBidi"/>
          <w:sz w:val="22"/>
          <w:szCs w:val="22"/>
        </w:rPr>
        <w:t xml:space="preserve"> sous forme de lettre de mission</w:t>
      </w:r>
      <w:r w:rsidR="001F51FB" w:rsidRPr="003C3CD2">
        <w:rPr>
          <w:rFonts w:ascii="Century Gothic" w:hAnsi="Century Gothic" w:cstheme="majorBidi"/>
          <w:sz w:val="22"/>
          <w:szCs w:val="22"/>
        </w:rPr>
        <w:t xml:space="preserve"> (transmise par </w:t>
      </w:r>
      <w:r w:rsidR="00E967F4" w:rsidRPr="003C3CD2">
        <w:rPr>
          <w:rFonts w:ascii="Century Gothic" w:hAnsi="Century Gothic" w:cstheme="majorBidi"/>
          <w:bCs/>
          <w:sz w:val="22"/>
          <w:szCs w:val="22"/>
        </w:rPr>
        <w:t xml:space="preserve">émail, Fax, </w:t>
      </w:r>
      <w:r w:rsidR="0008419E" w:rsidRPr="003C3CD2">
        <w:rPr>
          <w:rFonts w:ascii="Century Gothic" w:hAnsi="Century Gothic" w:cstheme="majorBidi"/>
          <w:bCs/>
          <w:sz w:val="22"/>
          <w:szCs w:val="22"/>
        </w:rPr>
        <w:t>courrier physique</w:t>
      </w:r>
      <w:r w:rsidR="00E967F4" w:rsidRPr="003C3CD2">
        <w:rPr>
          <w:rFonts w:ascii="Century Gothic" w:hAnsi="Century Gothic" w:cstheme="majorBidi"/>
          <w:bCs/>
          <w:sz w:val="22"/>
          <w:szCs w:val="22"/>
        </w:rPr>
        <w:t xml:space="preserve"> ou par tout moyen approprié</w:t>
      </w:r>
      <w:r w:rsidR="00510F4D" w:rsidRPr="003C3CD2">
        <w:rPr>
          <w:rFonts w:ascii="Century Gothic" w:hAnsi="Century Gothic" w:cstheme="majorBidi"/>
          <w:bCs/>
          <w:sz w:val="22"/>
          <w:szCs w:val="22"/>
        </w:rPr>
        <w:t xml:space="preserve"> justifiant la réception</w:t>
      </w:r>
      <w:r w:rsidR="001F51FB" w:rsidRPr="003C3CD2">
        <w:rPr>
          <w:rFonts w:ascii="Century Gothic" w:hAnsi="Century Gothic" w:cstheme="majorBidi"/>
          <w:sz w:val="22"/>
          <w:szCs w:val="22"/>
        </w:rPr>
        <w:t>)</w:t>
      </w:r>
      <w:r w:rsidR="001D7F50" w:rsidRPr="003C3CD2">
        <w:rPr>
          <w:rFonts w:ascii="Century Gothic" w:hAnsi="Century Gothic" w:cstheme="majorBidi"/>
          <w:sz w:val="22"/>
          <w:szCs w:val="22"/>
        </w:rPr>
        <w:t>.</w:t>
      </w:r>
    </w:p>
    <w:p w14:paraId="706F1F56" w14:textId="77777777" w:rsidR="001D7F50" w:rsidRPr="003C3CD2" w:rsidRDefault="001D7F50" w:rsidP="00E967F4">
      <w:pPr>
        <w:spacing w:before="120"/>
        <w:jc w:val="both"/>
        <w:rPr>
          <w:rFonts w:ascii="Century Gothic" w:hAnsi="Century Gothic" w:cstheme="majorBidi"/>
          <w:sz w:val="22"/>
          <w:szCs w:val="22"/>
        </w:rPr>
      </w:pPr>
      <w:r w:rsidRPr="003C3CD2">
        <w:rPr>
          <w:rFonts w:ascii="Century Gothic" w:hAnsi="Century Gothic" w:cstheme="majorBidi"/>
          <w:sz w:val="22"/>
          <w:szCs w:val="22"/>
        </w:rPr>
        <w:t>Cette demande précise :</w:t>
      </w:r>
    </w:p>
    <w:p w14:paraId="7212143C" w14:textId="77777777" w:rsidR="001D7F50" w:rsidRPr="003C3CD2" w:rsidRDefault="001D7F50" w:rsidP="00E90351">
      <w:pPr>
        <w:pStyle w:val="Paragraphedeliste"/>
        <w:numPr>
          <w:ilvl w:val="0"/>
          <w:numId w:val="13"/>
        </w:numPr>
        <w:spacing w:before="120" w:after="200" w:line="276" w:lineRule="auto"/>
        <w:ind w:left="714" w:hanging="357"/>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Le numéro </w:t>
      </w:r>
      <w:r w:rsidR="001F51FB" w:rsidRPr="003C3CD2">
        <w:rPr>
          <w:rFonts w:ascii="Century Gothic" w:hAnsi="Century Gothic" w:cstheme="majorBidi"/>
          <w:sz w:val="22"/>
          <w:szCs w:val="22"/>
        </w:rPr>
        <w:t xml:space="preserve">et l’objet </w:t>
      </w:r>
      <w:r w:rsidRPr="003C3CD2">
        <w:rPr>
          <w:rFonts w:ascii="Century Gothic" w:hAnsi="Century Gothic" w:cstheme="majorBidi"/>
          <w:sz w:val="22"/>
          <w:szCs w:val="22"/>
        </w:rPr>
        <w:t xml:space="preserve">du </w:t>
      </w:r>
      <w:r w:rsidR="00E66CFC" w:rsidRPr="003C3CD2">
        <w:rPr>
          <w:rFonts w:ascii="Century Gothic" w:hAnsi="Century Gothic" w:cstheme="majorBidi"/>
          <w:sz w:val="22"/>
          <w:szCs w:val="22"/>
        </w:rPr>
        <w:t xml:space="preserve">marché </w:t>
      </w:r>
      <w:r w:rsidR="00A86266" w:rsidRPr="003C3CD2">
        <w:rPr>
          <w:rFonts w:ascii="Century Gothic" w:hAnsi="Century Gothic" w:cstheme="majorBidi"/>
          <w:sz w:val="22"/>
          <w:szCs w:val="22"/>
        </w:rPr>
        <w:t xml:space="preserve">ou Bon de commande </w:t>
      </w:r>
      <w:r w:rsidRPr="003C3CD2">
        <w:rPr>
          <w:rFonts w:ascii="Century Gothic" w:hAnsi="Century Gothic" w:cstheme="majorBidi"/>
          <w:sz w:val="22"/>
          <w:szCs w:val="22"/>
        </w:rPr>
        <w:t>objet de l’intervention</w:t>
      </w:r>
      <w:r w:rsidR="00E967F4" w:rsidRPr="003C3CD2">
        <w:rPr>
          <w:rFonts w:ascii="Century Gothic" w:hAnsi="Century Gothic" w:cstheme="majorBidi"/>
          <w:sz w:val="22"/>
          <w:szCs w:val="22"/>
        </w:rPr>
        <w:t>,</w:t>
      </w:r>
    </w:p>
    <w:p w14:paraId="3A9F3483"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Le lieu d’intervention</w:t>
      </w:r>
      <w:r w:rsidR="00A86266" w:rsidRPr="003C3CD2">
        <w:rPr>
          <w:rFonts w:ascii="Century Gothic" w:hAnsi="Century Gothic" w:cstheme="majorBidi"/>
          <w:sz w:val="22"/>
          <w:szCs w:val="22"/>
        </w:rPr>
        <w:t>,</w:t>
      </w:r>
    </w:p>
    <w:p w14:paraId="08AE6307"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La date et l’heure d’intervention</w:t>
      </w:r>
      <w:r w:rsidR="00A86266" w:rsidRPr="003C3CD2">
        <w:rPr>
          <w:rFonts w:ascii="Century Gothic" w:hAnsi="Century Gothic" w:cstheme="majorBidi"/>
          <w:sz w:val="22"/>
          <w:szCs w:val="22"/>
        </w:rPr>
        <w:t>,</w:t>
      </w:r>
    </w:p>
    <w:p w14:paraId="2519CA6D"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La liste des </w:t>
      </w:r>
      <w:r w:rsidR="00A058C8" w:rsidRPr="003C3CD2">
        <w:rPr>
          <w:rFonts w:ascii="Century Gothic" w:hAnsi="Century Gothic" w:cstheme="majorBidi"/>
          <w:sz w:val="22"/>
          <w:szCs w:val="22"/>
        </w:rPr>
        <w:t xml:space="preserve">équipements et </w:t>
      </w:r>
      <w:r w:rsidRPr="003C3CD2">
        <w:rPr>
          <w:rFonts w:ascii="Century Gothic" w:hAnsi="Century Gothic" w:cstheme="majorBidi"/>
          <w:sz w:val="22"/>
          <w:szCs w:val="22"/>
        </w:rPr>
        <w:t>fournitures à vérifier</w:t>
      </w:r>
      <w:r w:rsidR="00A86266" w:rsidRPr="003C3CD2">
        <w:rPr>
          <w:rFonts w:ascii="Century Gothic" w:hAnsi="Century Gothic" w:cstheme="majorBidi"/>
          <w:sz w:val="22"/>
          <w:szCs w:val="22"/>
        </w:rPr>
        <w:t>.</w:t>
      </w:r>
    </w:p>
    <w:p w14:paraId="69778AFE" w14:textId="77777777" w:rsidR="00DE7BDD" w:rsidRPr="003C3CD2" w:rsidRDefault="00DE7BDD" w:rsidP="00707A13">
      <w:pPr>
        <w:jc w:val="both"/>
        <w:rPr>
          <w:rFonts w:ascii="Century Gothic" w:hAnsi="Century Gothic" w:cstheme="majorBidi"/>
          <w:sz w:val="22"/>
          <w:szCs w:val="22"/>
        </w:rPr>
      </w:pPr>
      <w:r w:rsidRPr="003C3CD2">
        <w:rPr>
          <w:rFonts w:ascii="Century Gothic" w:hAnsi="Century Gothic" w:cstheme="majorBidi"/>
          <w:sz w:val="22"/>
          <w:szCs w:val="22"/>
        </w:rPr>
        <w:t xml:space="preserve">L’OFPPT fourni </w:t>
      </w:r>
      <w:r w:rsidR="00A86266" w:rsidRPr="003C3CD2">
        <w:rPr>
          <w:rFonts w:ascii="Century Gothic" w:hAnsi="Century Gothic" w:cstheme="majorBidi"/>
          <w:sz w:val="22"/>
          <w:szCs w:val="22"/>
        </w:rPr>
        <w:t xml:space="preserve">également </w:t>
      </w:r>
      <w:r w:rsidRPr="003C3CD2">
        <w:rPr>
          <w:rFonts w:ascii="Century Gothic" w:hAnsi="Century Gothic" w:cstheme="majorBidi"/>
          <w:sz w:val="22"/>
          <w:szCs w:val="22"/>
        </w:rPr>
        <w:t>au titulaire :</w:t>
      </w:r>
    </w:p>
    <w:p w14:paraId="2A1C127C" w14:textId="77777777" w:rsidR="001D7F50" w:rsidRPr="003C3CD2" w:rsidRDefault="001D7F50" w:rsidP="00E90351">
      <w:pPr>
        <w:pStyle w:val="Paragraphedeliste"/>
        <w:numPr>
          <w:ilvl w:val="0"/>
          <w:numId w:val="13"/>
        </w:numPr>
        <w:spacing w:before="120" w:after="200" w:line="276" w:lineRule="auto"/>
        <w:ind w:left="714" w:hanging="357"/>
        <w:contextualSpacing/>
        <w:jc w:val="both"/>
        <w:rPr>
          <w:rFonts w:ascii="Century Gothic" w:hAnsi="Century Gothic" w:cstheme="majorBidi"/>
          <w:sz w:val="22"/>
          <w:szCs w:val="22"/>
        </w:rPr>
      </w:pPr>
      <w:r w:rsidRPr="003C3CD2">
        <w:rPr>
          <w:rFonts w:ascii="Century Gothic" w:hAnsi="Century Gothic" w:cstheme="majorBidi"/>
          <w:sz w:val="22"/>
          <w:szCs w:val="22"/>
        </w:rPr>
        <w:t>Une copie du marché ou Bon de commande</w:t>
      </w:r>
      <w:r w:rsidR="00DE7BDD" w:rsidRPr="003C3CD2">
        <w:rPr>
          <w:rFonts w:ascii="Century Gothic" w:hAnsi="Century Gothic" w:cstheme="majorBidi"/>
          <w:sz w:val="22"/>
          <w:szCs w:val="22"/>
        </w:rPr>
        <w:t xml:space="preserve"> et éventuellement l’</w:t>
      </w:r>
      <w:r w:rsidRPr="003C3CD2">
        <w:rPr>
          <w:rFonts w:ascii="Century Gothic" w:hAnsi="Century Gothic" w:cstheme="majorBidi"/>
          <w:sz w:val="22"/>
          <w:szCs w:val="22"/>
        </w:rPr>
        <w:t>offre technique du titulaire du marché ou bon de commande objet de la mission</w:t>
      </w:r>
      <w:r w:rsidR="00630E95" w:rsidRPr="003C3CD2">
        <w:rPr>
          <w:rFonts w:ascii="Century Gothic" w:hAnsi="Century Gothic" w:cstheme="majorBidi"/>
          <w:sz w:val="22"/>
          <w:szCs w:val="22"/>
        </w:rPr>
        <w:t>.</w:t>
      </w:r>
    </w:p>
    <w:p w14:paraId="11FDDB38" w14:textId="77777777" w:rsidR="00DE7BDD" w:rsidRPr="003C3CD2" w:rsidRDefault="00DE7BDD" w:rsidP="005962D1">
      <w:pPr>
        <w:jc w:val="both"/>
        <w:rPr>
          <w:rFonts w:ascii="Century Gothic" w:hAnsi="Century Gothic" w:cstheme="majorBidi"/>
          <w:sz w:val="22"/>
          <w:szCs w:val="22"/>
        </w:rPr>
      </w:pPr>
      <w:r w:rsidRPr="003C3CD2">
        <w:rPr>
          <w:rFonts w:ascii="Century Gothic" w:hAnsi="Century Gothic" w:cstheme="majorBidi"/>
          <w:sz w:val="22"/>
          <w:szCs w:val="22"/>
        </w:rPr>
        <w:t xml:space="preserve">Le titulaire </w:t>
      </w:r>
      <w:r w:rsidR="005962D1" w:rsidRPr="003C3CD2">
        <w:rPr>
          <w:rFonts w:ascii="Century Gothic" w:hAnsi="Century Gothic" w:cstheme="majorBidi"/>
          <w:sz w:val="22"/>
          <w:szCs w:val="22"/>
        </w:rPr>
        <w:t>est dans l’obligation de</w:t>
      </w:r>
      <w:r w:rsidR="00A86266" w:rsidRPr="003C3CD2">
        <w:rPr>
          <w:rFonts w:ascii="Century Gothic" w:hAnsi="Century Gothic" w:cstheme="majorBidi"/>
          <w:sz w:val="22"/>
          <w:szCs w:val="22"/>
        </w:rPr>
        <w:t xml:space="preserve"> </w:t>
      </w:r>
      <w:r w:rsidRPr="003C3CD2">
        <w:rPr>
          <w:rFonts w:ascii="Century Gothic" w:hAnsi="Century Gothic" w:cstheme="majorBidi"/>
          <w:sz w:val="22"/>
          <w:szCs w:val="22"/>
        </w:rPr>
        <w:t>répond</w:t>
      </w:r>
      <w:r w:rsidR="00A86266" w:rsidRPr="003C3CD2">
        <w:rPr>
          <w:rFonts w:ascii="Century Gothic" w:hAnsi="Century Gothic" w:cstheme="majorBidi"/>
          <w:sz w:val="22"/>
          <w:szCs w:val="22"/>
        </w:rPr>
        <w:t>re positivement</w:t>
      </w:r>
      <w:r w:rsidRPr="003C3CD2">
        <w:rPr>
          <w:rFonts w:ascii="Century Gothic" w:hAnsi="Century Gothic" w:cstheme="majorBidi"/>
          <w:sz w:val="22"/>
          <w:szCs w:val="22"/>
        </w:rPr>
        <w:t xml:space="preserve"> à cette demande en confirmant la date d’intervention et précise</w:t>
      </w:r>
      <w:r w:rsidR="00A86266" w:rsidRPr="003C3CD2">
        <w:rPr>
          <w:rFonts w:ascii="Century Gothic" w:hAnsi="Century Gothic" w:cstheme="majorBidi"/>
          <w:sz w:val="22"/>
          <w:szCs w:val="22"/>
        </w:rPr>
        <w:t>r</w:t>
      </w:r>
      <w:r w:rsidRPr="003C3CD2">
        <w:rPr>
          <w:rFonts w:ascii="Century Gothic" w:hAnsi="Century Gothic" w:cstheme="majorBidi"/>
          <w:sz w:val="22"/>
          <w:szCs w:val="22"/>
        </w:rPr>
        <w:t xml:space="preserve"> le(s) nom(s) de(s) l’intervenant(s)</w:t>
      </w:r>
      <w:r w:rsidR="00756AE5" w:rsidRPr="003C3CD2">
        <w:rPr>
          <w:rFonts w:ascii="Century Gothic" w:hAnsi="Century Gothic" w:cstheme="majorBidi"/>
          <w:sz w:val="22"/>
          <w:szCs w:val="22"/>
        </w:rPr>
        <w:t xml:space="preserve"> et dans un délai ne dépassant pas les 48heures.</w:t>
      </w:r>
    </w:p>
    <w:p w14:paraId="52CFA159" w14:textId="77777777" w:rsidR="001D7F50" w:rsidRPr="003C3CD2" w:rsidRDefault="00707A13" w:rsidP="00E967F4">
      <w:pPr>
        <w:spacing w:before="240"/>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w:t>
      </w:r>
      <w:r w:rsidR="00E967F4" w:rsidRPr="003C3CD2">
        <w:rPr>
          <w:rFonts w:ascii="Century Gothic" w:hAnsi="Century Gothic" w:cstheme="majorBidi"/>
          <w:b/>
          <w:sz w:val="22"/>
          <w:szCs w:val="22"/>
          <w:u w:val="single"/>
        </w:rPr>
        <w:t>3</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MOYENS A METTRE EN ŒUVRE PAR LE TITULAIRE </w:t>
      </w:r>
    </w:p>
    <w:p w14:paraId="026DC168" w14:textId="77777777" w:rsidR="0006305B" w:rsidRPr="003C3CD2" w:rsidRDefault="0006305B" w:rsidP="00707A13">
      <w:pPr>
        <w:jc w:val="both"/>
        <w:rPr>
          <w:rFonts w:ascii="Century Gothic" w:hAnsi="Century Gothic" w:cstheme="majorBidi"/>
          <w:sz w:val="22"/>
          <w:szCs w:val="22"/>
        </w:rPr>
      </w:pPr>
    </w:p>
    <w:p w14:paraId="47A15FBD" w14:textId="77777777" w:rsidR="001D7F50" w:rsidRPr="003C3CD2" w:rsidRDefault="001D7F50" w:rsidP="00707A13">
      <w:pPr>
        <w:jc w:val="both"/>
        <w:rPr>
          <w:rFonts w:ascii="Century Gothic" w:hAnsi="Century Gothic" w:cstheme="majorBidi"/>
          <w:sz w:val="22"/>
          <w:szCs w:val="22"/>
        </w:rPr>
      </w:pPr>
      <w:r w:rsidRPr="003C3CD2">
        <w:rPr>
          <w:rFonts w:ascii="Century Gothic" w:hAnsi="Century Gothic" w:cstheme="majorBidi"/>
          <w:sz w:val="22"/>
          <w:szCs w:val="22"/>
        </w:rPr>
        <w:t xml:space="preserve">Le titulaire est réputé disposer de tous les moyens </w:t>
      </w:r>
      <w:r w:rsidR="00DA4A41" w:rsidRPr="003C3CD2">
        <w:rPr>
          <w:rFonts w:ascii="Century Gothic" w:hAnsi="Century Gothic" w:cstheme="majorBidi"/>
          <w:sz w:val="22"/>
          <w:szCs w:val="22"/>
        </w:rPr>
        <w:t xml:space="preserve">humains </w:t>
      </w:r>
      <w:r w:rsidRPr="003C3CD2">
        <w:rPr>
          <w:rFonts w:ascii="Century Gothic" w:hAnsi="Century Gothic" w:cstheme="majorBidi"/>
          <w:sz w:val="22"/>
          <w:szCs w:val="22"/>
        </w:rPr>
        <w:t>et les capacités techniques nécessaires pour se prononcer sur la conformité technique des</w:t>
      </w:r>
      <w:r w:rsidR="00CF2081" w:rsidRPr="003C3CD2">
        <w:rPr>
          <w:rFonts w:ascii="Century Gothic" w:hAnsi="Century Gothic" w:cstheme="majorBidi"/>
          <w:sz w:val="22"/>
          <w:szCs w:val="22"/>
        </w:rPr>
        <w:t xml:space="preserve"> équipements et </w:t>
      </w:r>
      <w:r w:rsidRPr="003C3CD2">
        <w:rPr>
          <w:rFonts w:ascii="Century Gothic" w:hAnsi="Century Gothic" w:cstheme="majorBidi"/>
          <w:sz w:val="22"/>
          <w:szCs w:val="22"/>
        </w:rPr>
        <w:t>fournitures vérifiées.</w:t>
      </w:r>
    </w:p>
    <w:p w14:paraId="14E2AEE8" w14:textId="77777777" w:rsidR="00DE7BDD" w:rsidRPr="003C3CD2" w:rsidRDefault="00DE7BDD" w:rsidP="00707A13">
      <w:pPr>
        <w:jc w:val="both"/>
        <w:rPr>
          <w:rFonts w:ascii="Century Gothic" w:hAnsi="Century Gothic" w:cstheme="majorBidi"/>
          <w:sz w:val="22"/>
          <w:szCs w:val="22"/>
        </w:rPr>
      </w:pPr>
    </w:p>
    <w:p w14:paraId="575CAB35" w14:textId="77777777" w:rsidR="00DE7BDD" w:rsidRPr="003C3CD2" w:rsidRDefault="00DE7BDD" w:rsidP="00DA4A41">
      <w:pPr>
        <w:jc w:val="both"/>
        <w:rPr>
          <w:rFonts w:ascii="Century Gothic" w:hAnsi="Century Gothic" w:cstheme="majorBidi"/>
          <w:sz w:val="22"/>
          <w:szCs w:val="22"/>
        </w:rPr>
      </w:pPr>
      <w:r w:rsidRPr="003C3CD2">
        <w:rPr>
          <w:rFonts w:ascii="Century Gothic" w:hAnsi="Century Gothic" w:cstheme="majorBidi"/>
          <w:sz w:val="22"/>
          <w:szCs w:val="22"/>
        </w:rPr>
        <w:t xml:space="preserve">Le titulaire est réputé </w:t>
      </w:r>
      <w:r w:rsidR="00A86266" w:rsidRPr="003C3CD2">
        <w:rPr>
          <w:rFonts w:ascii="Century Gothic" w:hAnsi="Century Gothic" w:cstheme="majorBidi"/>
          <w:sz w:val="22"/>
          <w:szCs w:val="22"/>
        </w:rPr>
        <w:t xml:space="preserve">également </w:t>
      </w:r>
      <w:r w:rsidRPr="003C3CD2">
        <w:rPr>
          <w:rFonts w:ascii="Century Gothic" w:hAnsi="Century Gothic" w:cstheme="majorBidi"/>
          <w:sz w:val="22"/>
          <w:szCs w:val="22"/>
        </w:rPr>
        <w:t>connaitre les textes régissant l’exécution des marchés et Bons de commande de fournitures de l’OFPPT.</w:t>
      </w:r>
      <w:r w:rsidR="00A86266" w:rsidRPr="003C3CD2">
        <w:rPr>
          <w:rFonts w:ascii="Century Gothic" w:hAnsi="Century Gothic" w:cstheme="majorBidi"/>
          <w:sz w:val="22"/>
          <w:szCs w:val="22"/>
        </w:rPr>
        <w:t xml:space="preserve"> </w:t>
      </w:r>
      <w:r w:rsidRPr="003C3CD2">
        <w:rPr>
          <w:rFonts w:ascii="Century Gothic" w:hAnsi="Century Gothic" w:cstheme="majorBidi"/>
          <w:sz w:val="22"/>
          <w:szCs w:val="22"/>
        </w:rPr>
        <w:t xml:space="preserve">Ces textes sont </w:t>
      </w:r>
      <w:r w:rsidR="00DA4A41" w:rsidRPr="003C3CD2">
        <w:rPr>
          <w:rFonts w:ascii="Century Gothic" w:hAnsi="Century Gothic" w:cstheme="majorBidi"/>
          <w:sz w:val="22"/>
          <w:szCs w:val="22"/>
        </w:rPr>
        <w:t>énumérés</w:t>
      </w:r>
      <w:r w:rsidRPr="003C3CD2">
        <w:rPr>
          <w:rFonts w:ascii="Century Gothic" w:hAnsi="Century Gothic" w:cstheme="majorBidi"/>
          <w:sz w:val="22"/>
          <w:szCs w:val="22"/>
        </w:rPr>
        <w:t xml:space="preserve"> dans les clauses particulières de ces marchés ou Bon de commande.</w:t>
      </w:r>
    </w:p>
    <w:p w14:paraId="1921018C" w14:textId="77777777" w:rsidR="0006305B" w:rsidRPr="003C3CD2" w:rsidRDefault="0006305B" w:rsidP="00707A13">
      <w:pPr>
        <w:jc w:val="both"/>
        <w:rPr>
          <w:rFonts w:ascii="Century Gothic" w:hAnsi="Century Gothic" w:cstheme="majorBidi"/>
          <w:b/>
          <w:sz w:val="22"/>
          <w:szCs w:val="22"/>
        </w:rPr>
      </w:pPr>
    </w:p>
    <w:p w14:paraId="224523EA" w14:textId="77777777" w:rsidR="001D7F50" w:rsidRPr="003C3CD2" w:rsidRDefault="00707A13" w:rsidP="00E967F4">
      <w:pPr>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w:t>
      </w:r>
      <w:r w:rsidR="00E967F4" w:rsidRPr="003C3CD2">
        <w:rPr>
          <w:rFonts w:ascii="Century Gothic" w:hAnsi="Century Gothic" w:cstheme="majorBidi"/>
          <w:b/>
          <w:sz w:val="22"/>
          <w:szCs w:val="22"/>
          <w:u w:val="single"/>
        </w:rPr>
        <w:t>4</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LANGUE UTILISE</w:t>
      </w:r>
    </w:p>
    <w:p w14:paraId="517F897F" w14:textId="77777777" w:rsidR="0006305B" w:rsidRPr="003C3CD2" w:rsidRDefault="0006305B" w:rsidP="00707A13">
      <w:pPr>
        <w:jc w:val="both"/>
        <w:rPr>
          <w:rFonts w:ascii="Century Gothic" w:hAnsi="Century Gothic" w:cstheme="majorBidi"/>
          <w:sz w:val="22"/>
          <w:szCs w:val="22"/>
        </w:rPr>
      </w:pPr>
    </w:p>
    <w:p w14:paraId="24CA9D89" w14:textId="77777777" w:rsidR="001D7F50" w:rsidRPr="003C3CD2" w:rsidRDefault="001D7F50" w:rsidP="00707A13">
      <w:pPr>
        <w:jc w:val="both"/>
        <w:rPr>
          <w:rFonts w:ascii="Century Gothic" w:hAnsi="Century Gothic" w:cstheme="majorBidi"/>
          <w:sz w:val="22"/>
          <w:szCs w:val="22"/>
        </w:rPr>
      </w:pPr>
      <w:r w:rsidRPr="003C3CD2">
        <w:rPr>
          <w:rFonts w:ascii="Century Gothic" w:hAnsi="Century Gothic" w:cstheme="majorBidi"/>
          <w:sz w:val="22"/>
          <w:szCs w:val="22"/>
        </w:rPr>
        <w:t>La langue utilisée dans les rapports et les correspondances échangées est la langue française.</w:t>
      </w:r>
    </w:p>
    <w:p w14:paraId="0C0A66CA" w14:textId="77777777" w:rsidR="002D76C3" w:rsidRPr="003C3CD2" w:rsidRDefault="002D76C3" w:rsidP="00707A13">
      <w:pPr>
        <w:jc w:val="both"/>
        <w:rPr>
          <w:rFonts w:ascii="Century Gothic" w:hAnsi="Century Gothic" w:cstheme="majorBidi"/>
          <w:sz w:val="22"/>
          <w:szCs w:val="22"/>
        </w:rPr>
      </w:pPr>
    </w:p>
    <w:p w14:paraId="06161AF1" w14:textId="77777777" w:rsidR="001F51FB" w:rsidRPr="003C3CD2" w:rsidRDefault="001F51FB" w:rsidP="00707A13">
      <w:pPr>
        <w:jc w:val="both"/>
        <w:rPr>
          <w:rFonts w:ascii="Century Gothic" w:hAnsi="Century Gothic" w:cstheme="majorBidi"/>
          <w:sz w:val="22"/>
          <w:szCs w:val="22"/>
        </w:rPr>
      </w:pPr>
      <w:r w:rsidRPr="003C3CD2">
        <w:rPr>
          <w:rFonts w:ascii="Century Gothic" w:hAnsi="Century Gothic" w:cstheme="majorBidi"/>
          <w:sz w:val="22"/>
          <w:szCs w:val="22"/>
        </w:rPr>
        <w:t xml:space="preserve">Toutefois, la maitrise de la langue anglaise pour des fins d’études des catalogues et documentations des fournisseurs est à assurer par le titulaire. </w:t>
      </w:r>
    </w:p>
    <w:p w14:paraId="191454F0" w14:textId="77777777" w:rsidR="0006305B" w:rsidRPr="003C3CD2" w:rsidRDefault="0006305B" w:rsidP="00707A13">
      <w:pPr>
        <w:jc w:val="both"/>
        <w:rPr>
          <w:rFonts w:ascii="Century Gothic" w:hAnsi="Century Gothic" w:cstheme="majorBidi"/>
          <w:b/>
          <w:sz w:val="22"/>
          <w:szCs w:val="22"/>
        </w:rPr>
      </w:pPr>
    </w:p>
    <w:p w14:paraId="3C0B364E" w14:textId="77777777" w:rsidR="001D7F50" w:rsidRPr="003C3CD2" w:rsidRDefault="00707A13" w:rsidP="00DA4A41">
      <w:pPr>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w:t>
      </w:r>
      <w:r w:rsidR="00E967F4" w:rsidRPr="003C3CD2">
        <w:rPr>
          <w:rFonts w:ascii="Century Gothic" w:hAnsi="Century Gothic" w:cstheme="majorBidi"/>
          <w:b/>
          <w:sz w:val="22"/>
          <w:szCs w:val="22"/>
          <w:u w:val="single"/>
        </w:rPr>
        <w:t>5</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LIVRABLES </w:t>
      </w:r>
      <w:r w:rsidR="00DA4A41" w:rsidRPr="003C3CD2">
        <w:rPr>
          <w:rFonts w:ascii="Century Gothic" w:hAnsi="Century Gothic" w:cstheme="majorBidi"/>
          <w:b/>
          <w:sz w:val="22"/>
          <w:szCs w:val="22"/>
        </w:rPr>
        <w:t>DES PRESTATIONS</w:t>
      </w:r>
    </w:p>
    <w:p w14:paraId="152F343E" w14:textId="77777777" w:rsidR="00707A13" w:rsidRPr="003C3CD2" w:rsidRDefault="00707A13" w:rsidP="00707A13">
      <w:pPr>
        <w:jc w:val="both"/>
        <w:rPr>
          <w:rFonts w:ascii="Century Gothic" w:hAnsi="Century Gothic" w:cstheme="majorBidi"/>
          <w:b/>
          <w:sz w:val="22"/>
          <w:szCs w:val="22"/>
        </w:rPr>
      </w:pPr>
    </w:p>
    <w:p w14:paraId="4EF3E333" w14:textId="5B12228A"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Le titulaire doit remettre au</w:t>
      </w:r>
      <w:r w:rsidR="00E66CFC" w:rsidRPr="003C3CD2">
        <w:rPr>
          <w:rFonts w:ascii="Century Gothic" w:hAnsi="Century Gothic" w:cstheme="majorBidi"/>
          <w:sz w:val="22"/>
          <w:szCs w:val="22"/>
        </w:rPr>
        <w:t> Représentant</w:t>
      </w:r>
      <w:r w:rsidRPr="003C3CD2">
        <w:rPr>
          <w:rFonts w:ascii="Century Gothic" w:hAnsi="Century Gothic" w:cstheme="majorBidi"/>
          <w:sz w:val="22"/>
          <w:szCs w:val="22"/>
        </w:rPr>
        <w:t xml:space="preserve"> de l’OFPPT, séance tenante, l</w:t>
      </w:r>
      <w:r w:rsidR="007810B4" w:rsidRPr="003C3CD2">
        <w:rPr>
          <w:rFonts w:ascii="Century Gothic" w:hAnsi="Century Gothic" w:cstheme="majorBidi"/>
          <w:sz w:val="22"/>
          <w:szCs w:val="22"/>
        </w:rPr>
        <w:t xml:space="preserve">e PV </w:t>
      </w:r>
      <w:r w:rsidR="003835E0" w:rsidRPr="003C3CD2">
        <w:rPr>
          <w:rFonts w:ascii="Century Gothic" w:hAnsi="Century Gothic" w:cstheme="majorBidi"/>
          <w:sz w:val="22"/>
          <w:szCs w:val="22"/>
        </w:rPr>
        <w:t xml:space="preserve">définitif </w:t>
      </w:r>
      <w:r w:rsidRPr="003C3CD2">
        <w:rPr>
          <w:rFonts w:ascii="Century Gothic" w:hAnsi="Century Gothic" w:cstheme="majorBidi"/>
          <w:sz w:val="22"/>
          <w:szCs w:val="22"/>
        </w:rPr>
        <w:t xml:space="preserve">de l’expert sur la vérification de conformité technique et des </w:t>
      </w:r>
      <w:r w:rsidR="00DA4A41" w:rsidRPr="003C3CD2">
        <w:rPr>
          <w:rFonts w:ascii="Century Gothic" w:hAnsi="Century Gothic" w:cstheme="majorBidi"/>
          <w:sz w:val="22"/>
          <w:szCs w:val="22"/>
        </w:rPr>
        <w:t xml:space="preserve">équipements et </w:t>
      </w:r>
      <w:r w:rsidRPr="003C3CD2">
        <w:rPr>
          <w:rFonts w:ascii="Century Gothic" w:hAnsi="Century Gothic" w:cstheme="majorBidi"/>
          <w:sz w:val="22"/>
          <w:szCs w:val="22"/>
        </w:rPr>
        <w:t>fournitures livrée</w:t>
      </w:r>
      <w:r w:rsidR="00DA4A41" w:rsidRPr="003C3CD2">
        <w:rPr>
          <w:rFonts w:ascii="Century Gothic" w:hAnsi="Century Gothic" w:cstheme="majorBidi"/>
          <w:sz w:val="22"/>
          <w:szCs w:val="22"/>
        </w:rPr>
        <w:t>s. Aussi, il doit préciser si les équipements et</w:t>
      </w:r>
      <w:r w:rsidRPr="003C3CD2">
        <w:rPr>
          <w:rFonts w:ascii="Century Gothic" w:hAnsi="Century Gothic" w:cstheme="majorBidi"/>
          <w:sz w:val="22"/>
          <w:szCs w:val="22"/>
        </w:rPr>
        <w:t xml:space="preserve"> fourniture</w:t>
      </w:r>
      <w:r w:rsidR="00DA4A41" w:rsidRPr="003C3CD2">
        <w:rPr>
          <w:rFonts w:ascii="Century Gothic" w:hAnsi="Century Gothic" w:cstheme="majorBidi"/>
          <w:sz w:val="22"/>
          <w:szCs w:val="22"/>
        </w:rPr>
        <w:t>s vérifiés</w:t>
      </w:r>
      <w:r w:rsidRPr="003C3CD2">
        <w:rPr>
          <w:rFonts w:ascii="Century Gothic" w:hAnsi="Century Gothic" w:cstheme="majorBidi"/>
          <w:sz w:val="22"/>
          <w:szCs w:val="22"/>
        </w:rPr>
        <w:t xml:space="preserve"> </w:t>
      </w:r>
      <w:r w:rsidR="00DA4A41" w:rsidRPr="003C3CD2">
        <w:rPr>
          <w:rFonts w:ascii="Century Gothic" w:hAnsi="Century Gothic" w:cstheme="majorBidi"/>
          <w:sz w:val="22"/>
          <w:szCs w:val="22"/>
        </w:rPr>
        <w:t>sont</w:t>
      </w:r>
      <w:r w:rsidRPr="003C3CD2">
        <w:rPr>
          <w:rFonts w:ascii="Century Gothic" w:hAnsi="Century Gothic" w:cstheme="majorBidi"/>
          <w:sz w:val="22"/>
          <w:szCs w:val="22"/>
        </w:rPr>
        <w:t xml:space="preserve"> à réceptionner.</w:t>
      </w:r>
    </w:p>
    <w:p w14:paraId="7D5FE999" w14:textId="776ED641" w:rsidR="00CC48B9" w:rsidRPr="003C3CD2" w:rsidRDefault="00CC48B9" w:rsidP="00CC48B9">
      <w:pPr>
        <w:spacing w:after="200" w:line="276" w:lineRule="auto"/>
        <w:ind w:left="360"/>
        <w:contextualSpacing/>
        <w:jc w:val="both"/>
        <w:rPr>
          <w:rFonts w:ascii="Century Gothic" w:hAnsi="Century Gothic" w:cstheme="majorBidi"/>
          <w:sz w:val="22"/>
          <w:szCs w:val="22"/>
        </w:rPr>
      </w:pPr>
      <w:r w:rsidRPr="003C3CD2">
        <w:rPr>
          <w:rFonts w:ascii="Century Gothic" w:hAnsi="Century Gothic" w:cstheme="majorBidi"/>
          <w:sz w:val="22"/>
          <w:szCs w:val="22"/>
        </w:rPr>
        <w:t>L</w:t>
      </w:r>
      <w:r w:rsidR="007810B4" w:rsidRPr="003C3CD2">
        <w:rPr>
          <w:rFonts w:ascii="Century Gothic" w:hAnsi="Century Gothic" w:cstheme="majorBidi"/>
          <w:sz w:val="22"/>
          <w:szCs w:val="22"/>
        </w:rPr>
        <w:t xml:space="preserve">e </w:t>
      </w:r>
      <w:r w:rsidR="008D30A6" w:rsidRPr="003C3CD2">
        <w:rPr>
          <w:rFonts w:ascii="Century Gothic" w:hAnsi="Century Gothic" w:cstheme="majorBidi"/>
          <w:sz w:val="22"/>
          <w:szCs w:val="22"/>
        </w:rPr>
        <w:t xml:space="preserve">PV </w:t>
      </w:r>
      <w:r w:rsidR="003835E0" w:rsidRPr="003C3CD2">
        <w:rPr>
          <w:rFonts w:ascii="Century Gothic" w:hAnsi="Century Gothic" w:cstheme="majorBidi"/>
          <w:sz w:val="22"/>
          <w:szCs w:val="22"/>
        </w:rPr>
        <w:t xml:space="preserve">définitif </w:t>
      </w:r>
      <w:r w:rsidRPr="003C3CD2">
        <w:rPr>
          <w:rFonts w:ascii="Century Gothic" w:hAnsi="Century Gothic" w:cstheme="majorBidi"/>
          <w:sz w:val="22"/>
          <w:szCs w:val="22"/>
        </w:rPr>
        <w:t xml:space="preserve">doit être signé par le </w:t>
      </w:r>
      <w:r w:rsidR="00F42CA0" w:rsidRPr="003C3CD2">
        <w:rPr>
          <w:rFonts w:ascii="Century Gothic" w:hAnsi="Century Gothic" w:cstheme="majorBidi"/>
          <w:sz w:val="22"/>
          <w:szCs w:val="22"/>
        </w:rPr>
        <w:t>T</w:t>
      </w:r>
      <w:r w:rsidR="00597297" w:rsidRPr="003C3CD2">
        <w:rPr>
          <w:rFonts w:ascii="Century Gothic" w:hAnsi="Century Gothic" w:cstheme="majorBidi"/>
          <w:sz w:val="22"/>
          <w:szCs w:val="22"/>
        </w:rPr>
        <w:t>itulaire</w:t>
      </w:r>
      <w:r w:rsidR="00756AE5" w:rsidRPr="003C3CD2">
        <w:rPr>
          <w:rFonts w:ascii="Century Gothic" w:hAnsi="Century Gothic" w:cstheme="majorBidi"/>
          <w:sz w:val="22"/>
          <w:szCs w:val="22"/>
        </w:rPr>
        <w:t xml:space="preserve"> </w:t>
      </w:r>
      <w:r w:rsidR="00597297" w:rsidRPr="003C3CD2">
        <w:rPr>
          <w:rFonts w:ascii="Century Gothic" w:hAnsi="Century Gothic" w:cstheme="majorBidi"/>
          <w:sz w:val="22"/>
          <w:szCs w:val="22"/>
        </w:rPr>
        <w:t>et le Représentant de l’OFPPT.</w:t>
      </w:r>
    </w:p>
    <w:p w14:paraId="63919D1F"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L’expert peut, si nécessaire, demander un complément d’information ou des documents pouvant approfondir </w:t>
      </w:r>
      <w:r w:rsidR="00DA4A41" w:rsidRPr="003C3CD2">
        <w:rPr>
          <w:rFonts w:ascii="Century Gothic" w:hAnsi="Century Gothic" w:cstheme="majorBidi"/>
          <w:sz w:val="22"/>
          <w:szCs w:val="22"/>
        </w:rPr>
        <w:t xml:space="preserve">et confirmer </w:t>
      </w:r>
      <w:r w:rsidRPr="003C3CD2">
        <w:rPr>
          <w:rFonts w:ascii="Century Gothic" w:hAnsi="Century Gothic" w:cstheme="majorBidi"/>
          <w:sz w:val="22"/>
          <w:szCs w:val="22"/>
        </w:rPr>
        <w:t>ses vérifications.</w:t>
      </w:r>
    </w:p>
    <w:p w14:paraId="6445A8EB" w14:textId="39EFF33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Le titulaire doit remettre à l’OFPPT, dans un délai de </w:t>
      </w:r>
      <w:r w:rsidR="00544003" w:rsidRPr="003C3CD2">
        <w:rPr>
          <w:rFonts w:ascii="Century Gothic" w:hAnsi="Century Gothic" w:cstheme="majorBidi"/>
          <w:sz w:val="22"/>
          <w:szCs w:val="22"/>
        </w:rPr>
        <w:t xml:space="preserve">5 jours </w:t>
      </w:r>
      <w:r w:rsidR="008D30A6" w:rsidRPr="003C3CD2">
        <w:rPr>
          <w:rFonts w:ascii="Century Gothic" w:hAnsi="Century Gothic" w:cstheme="majorBidi"/>
          <w:sz w:val="22"/>
          <w:szCs w:val="22"/>
        </w:rPr>
        <w:t>maximum,</w:t>
      </w:r>
      <w:r w:rsidRPr="003C3CD2">
        <w:rPr>
          <w:rFonts w:ascii="Century Gothic" w:hAnsi="Century Gothic" w:cstheme="majorBidi"/>
          <w:sz w:val="22"/>
          <w:szCs w:val="22"/>
        </w:rPr>
        <w:t xml:space="preserve"> le rapport définit</w:t>
      </w:r>
      <w:r w:rsidR="00DA4A41" w:rsidRPr="003C3CD2">
        <w:rPr>
          <w:rFonts w:ascii="Century Gothic" w:hAnsi="Century Gothic" w:cstheme="majorBidi"/>
          <w:sz w:val="22"/>
          <w:szCs w:val="22"/>
        </w:rPr>
        <w:t>if documenté avec des photos des équipements et</w:t>
      </w:r>
      <w:r w:rsidRPr="003C3CD2">
        <w:rPr>
          <w:rFonts w:ascii="Century Gothic" w:hAnsi="Century Gothic" w:cstheme="majorBidi"/>
          <w:sz w:val="22"/>
          <w:szCs w:val="22"/>
        </w:rPr>
        <w:t xml:space="preserve"> fourniture</w:t>
      </w:r>
      <w:r w:rsidR="00DA4A41" w:rsidRPr="003C3CD2">
        <w:rPr>
          <w:rFonts w:ascii="Century Gothic" w:hAnsi="Century Gothic" w:cstheme="majorBidi"/>
          <w:sz w:val="22"/>
          <w:szCs w:val="22"/>
        </w:rPr>
        <w:t>s vérifiés</w:t>
      </w:r>
      <w:r w:rsidRPr="003C3CD2">
        <w:rPr>
          <w:rFonts w:ascii="Century Gothic" w:hAnsi="Century Gothic" w:cstheme="majorBidi"/>
          <w:sz w:val="22"/>
          <w:szCs w:val="22"/>
        </w:rPr>
        <w:t>.</w:t>
      </w:r>
    </w:p>
    <w:p w14:paraId="5B1230E1" w14:textId="77777777" w:rsidR="003835E0" w:rsidRPr="003C3CD2" w:rsidRDefault="003835E0" w:rsidP="00DA4A41">
      <w:pPr>
        <w:spacing w:after="120"/>
        <w:jc w:val="both"/>
        <w:rPr>
          <w:rFonts w:ascii="Century Gothic" w:hAnsi="Century Gothic" w:cstheme="majorBidi"/>
          <w:sz w:val="22"/>
          <w:szCs w:val="22"/>
        </w:rPr>
      </w:pPr>
    </w:p>
    <w:p w14:paraId="5F6E2679" w14:textId="5303FD1D" w:rsidR="001D7F50" w:rsidRPr="003C3CD2" w:rsidRDefault="001D7F50" w:rsidP="00DA4A41">
      <w:pPr>
        <w:spacing w:after="120"/>
        <w:jc w:val="both"/>
        <w:rPr>
          <w:rFonts w:ascii="Century Gothic" w:hAnsi="Century Gothic" w:cstheme="majorBidi"/>
          <w:sz w:val="22"/>
          <w:szCs w:val="22"/>
        </w:rPr>
      </w:pPr>
      <w:r w:rsidRPr="003C3CD2">
        <w:rPr>
          <w:rFonts w:ascii="Century Gothic" w:hAnsi="Century Gothic" w:cstheme="majorBidi"/>
          <w:sz w:val="22"/>
          <w:szCs w:val="22"/>
        </w:rPr>
        <w:t>Ce rapport doit préciser :</w:t>
      </w:r>
    </w:p>
    <w:p w14:paraId="1FC6C767"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lastRenderedPageBreak/>
        <w:t xml:space="preserve">La conformité technique </w:t>
      </w:r>
      <w:r w:rsidR="00DA4A41" w:rsidRPr="003C3CD2">
        <w:rPr>
          <w:rFonts w:ascii="Century Gothic" w:hAnsi="Century Gothic" w:cstheme="majorBidi"/>
          <w:sz w:val="22"/>
          <w:szCs w:val="22"/>
        </w:rPr>
        <w:t>des équipements et fournitures vérifiés</w:t>
      </w:r>
      <w:r w:rsidRPr="003C3CD2">
        <w:rPr>
          <w:rFonts w:ascii="Century Gothic" w:hAnsi="Century Gothic" w:cstheme="majorBidi"/>
          <w:sz w:val="22"/>
          <w:szCs w:val="22"/>
        </w:rPr>
        <w:t xml:space="preserve"> par rapport aux spécifications techniques</w:t>
      </w:r>
      <w:r w:rsidR="00DA4A41" w:rsidRPr="003C3CD2">
        <w:rPr>
          <w:rFonts w:ascii="Century Gothic" w:hAnsi="Century Gothic" w:cstheme="majorBidi"/>
          <w:sz w:val="22"/>
          <w:szCs w:val="22"/>
        </w:rPr>
        <w:t xml:space="preserve"> contractuelles,</w:t>
      </w:r>
    </w:p>
    <w:p w14:paraId="27DC6CEC"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Les observations constatées</w:t>
      </w:r>
      <w:r w:rsidR="00DA4A41" w:rsidRPr="003C3CD2">
        <w:rPr>
          <w:rFonts w:ascii="Century Gothic" w:hAnsi="Century Gothic" w:cstheme="majorBidi"/>
          <w:sz w:val="22"/>
          <w:szCs w:val="22"/>
        </w:rPr>
        <w:t>,</w:t>
      </w:r>
    </w:p>
    <w:p w14:paraId="4E4B5D8B"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Les quantités livrées</w:t>
      </w:r>
      <w:r w:rsidR="00DA4A41" w:rsidRPr="003C3CD2">
        <w:rPr>
          <w:rFonts w:ascii="Century Gothic" w:hAnsi="Century Gothic" w:cstheme="majorBidi"/>
          <w:sz w:val="22"/>
          <w:szCs w:val="22"/>
        </w:rPr>
        <w:t>,</w:t>
      </w:r>
    </w:p>
    <w:p w14:paraId="3C508619" w14:textId="77777777" w:rsidR="001D7F50" w:rsidRPr="003C3CD2" w:rsidRDefault="001D7F50" w:rsidP="00E90351">
      <w:pPr>
        <w:pStyle w:val="Paragraphedeliste"/>
        <w:numPr>
          <w:ilvl w:val="0"/>
          <w:numId w:val="13"/>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L’avis sur la qualité </w:t>
      </w:r>
      <w:r w:rsidR="00DA4A41" w:rsidRPr="003C3CD2">
        <w:rPr>
          <w:rFonts w:ascii="Century Gothic" w:hAnsi="Century Gothic" w:cstheme="majorBidi"/>
          <w:sz w:val="22"/>
          <w:szCs w:val="22"/>
        </w:rPr>
        <w:t>des équipements et fournitures vérifiés,</w:t>
      </w:r>
    </w:p>
    <w:p w14:paraId="7835366F" w14:textId="77777777" w:rsidR="00BA0A4F" w:rsidRPr="003C3CD2" w:rsidRDefault="001D7F50" w:rsidP="00E90351">
      <w:pPr>
        <w:pStyle w:val="Paragraphedeliste"/>
        <w:numPr>
          <w:ilvl w:val="0"/>
          <w:numId w:val="13"/>
        </w:numPr>
        <w:spacing w:after="200" w:line="276" w:lineRule="auto"/>
        <w:contextualSpacing/>
        <w:jc w:val="both"/>
        <w:rPr>
          <w:rFonts w:ascii="Century Gothic" w:hAnsi="Century Gothic" w:cstheme="majorBidi"/>
          <w:b/>
          <w:bCs/>
          <w:sz w:val="22"/>
          <w:szCs w:val="22"/>
        </w:rPr>
      </w:pPr>
      <w:r w:rsidRPr="003C3CD2">
        <w:rPr>
          <w:rFonts w:ascii="Century Gothic" w:hAnsi="Century Gothic" w:cstheme="majorBidi"/>
          <w:b/>
          <w:bCs/>
          <w:sz w:val="22"/>
          <w:szCs w:val="22"/>
        </w:rPr>
        <w:t xml:space="preserve">Les améliorations </w:t>
      </w:r>
      <w:r w:rsidR="000C627D" w:rsidRPr="003C3CD2">
        <w:rPr>
          <w:rFonts w:ascii="Century Gothic" w:hAnsi="Century Gothic" w:cstheme="majorBidi"/>
          <w:b/>
          <w:bCs/>
          <w:sz w:val="22"/>
          <w:szCs w:val="22"/>
        </w:rPr>
        <w:t xml:space="preserve">éventuelles </w:t>
      </w:r>
      <w:r w:rsidRPr="003C3CD2">
        <w:rPr>
          <w:rFonts w:ascii="Century Gothic" w:hAnsi="Century Gothic" w:cstheme="majorBidi"/>
          <w:b/>
          <w:bCs/>
          <w:sz w:val="22"/>
          <w:szCs w:val="22"/>
        </w:rPr>
        <w:t>à prendre en considération lors des prochaines acquisitions, soit par appels d’offres soit par Bons de commandes.</w:t>
      </w:r>
    </w:p>
    <w:p w14:paraId="2C7639DC" w14:textId="77777777" w:rsidR="00CC7E59" w:rsidRPr="003C3CD2" w:rsidRDefault="00CC7E59" w:rsidP="00E967F4">
      <w:pPr>
        <w:jc w:val="both"/>
        <w:rPr>
          <w:rFonts w:ascii="Century Gothic" w:hAnsi="Century Gothic" w:cstheme="majorBidi"/>
          <w:b/>
          <w:sz w:val="22"/>
          <w:szCs w:val="22"/>
          <w:u w:val="single"/>
        </w:rPr>
      </w:pPr>
    </w:p>
    <w:p w14:paraId="4E967860" w14:textId="77777777" w:rsidR="001D7F50" w:rsidRPr="003C3CD2" w:rsidRDefault="00707A13" w:rsidP="00E967F4">
      <w:pPr>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w:t>
      </w:r>
      <w:r w:rsidR="00E967F4" w:rsidRPr="003C3CD2">
        <w:rPr>
          <w:rFonts w:ascii="Century Gothic" w:hAnsi="Century Gothic" w:cstheme="majorBidi"/>
          <w:b/>
          <w:sz w:val="22"/>
          <w:szCs w:val="22"/>
          <w:u w:val="single"/>
        </w:rPr>
        <w:t>6</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RECEPTION DES LIVRABLES</w:t>
      </w:r>
    </w:p>
    <w:p w14:paraId="7D94D157" w14:textId="77777777" w:rsidR="0006305B" w:rsidRPr="003C3CD2" w:rsidRDefault="0006305B" w:rsidP="00707A13">
      <w:pPr>
        <w:jc w:val="both"/>
        <w:rPr>
          <w:rFonts w:ascii="Century Gothic" w:hAnsi="Century Gothic" w:cstheme="majorBidi"/>
          <w:b/>
          <w:sz w:val="22"/>
          <w:szCs w:val="22"/>
        </w:rPr>
      </w:pPr>
    </w:p>
    <w:p w14:paraId="512FE7F9" w14:textId="77777777" w:rsidR="001D7F50" w:rsidRPr="003C3CD2" w:rsidRDefault="001D7F50" w:rsidP="00E90351">
      <w:pPr>
        <w:pStyle w:val="Paragraphedeliste"/>
        <w:numPr>
          <w:ilvl w:val="0"/>
          <w:numId w:val="14"/>
        </w:numPr>
        <w:spacing w:after="200" w:line="276" w:lineRule="auto"/>
        <w:contextualSpacing/>
        <w:jc w:val="both"/>
        <w:rPr>
          <w:rFonts w:ascii="Century Gothic" w:hAnsi="Century Gothic" w:cstheme="majorBidi"/>
          <w:b/>
          <w:sz w:val="22"/>
          <w:szCs w:val="22"/>
        </w:rPr>
      </w:pPr>
      <w:r w:rsidRPr="003C3CD2">
        <w:rPr>
          <w:rFonts w:ascii="Century Gothic" w:hAnsi="Century Gothic" w:cstheme="majorBidi"/>
          <w:sz w:val="22"/>
          <w:szCs w:val="22"/>
        </w:rPr>
        <w:t>Le titulaire dépose le rapport définitif documenté à l’OFPPT « </w:t>
      </w:r>
      <w:r w:rsidR="00DA4A41" w:rsidRPr="003C3CD2">
        <w:rPr>
          <w:rFonts w:ascii="Century Gothic" w:hAnsi="Century Gothic" w:cstheme="majorBidi"/>
          <w:b/>
          <w:sz w:val="22"/>
          <w:szCs w:val="22"/>
        </w:rPr>
        <w:t>S</w:t>
      </w:r>
      <w:r w:rsidRPr="003C3CD2">
        <w:rPr>
          <w:rFonts w:ascii="Century Gothic" w:hAnsi="Century Gothic" w:cstheme="majorBidi"/>
          <w:b/>
          <w:sz w:val="22"/>
          <w:szCs w:val="22"/>
        </w:rPr>
        <w:t>ecrétariat de la Direction de l’Approvisionnement et de la Logistique »</w:t>
      </w:r>
      <w:r w:rsidR="00DA4A41" w:rsidRPr="003C3CD2">
        <w:rPr>
          <w:rFonts w:ascii="Century Gothic" w:hAnsi="Century Gothic" w:cstheme="majorBidi"/>
          <w:b/>
          <w:sz w:val="22"/>
          <w:szCs w:val="22"/>
        </w:rPr>
        <w:t>,</w:t>
      </w:r>
    </w:p>
    <w:p w14:paraId="35E30E8E" w14:textId="77777777" w:rsidR="001D7F50" w:rsidRPr="003C3CD2" w:rsidRDefault="001D7F50" w:rsidP="00E90351">
      <w:pPr>
        <w:pStyle w:val="Paragraphedeliste"/>
        <w:numPr>
          <w:ilvl w:val="0"/>
          <w:numId w:val="14"/>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L’OFPPT dispose d’un délai de </w:t>
      </w:r>
      <w:r w:rsidR="000C627D" w:rsidRPr="003C3CD2">
        <w:rPr>
          <w:rFonts w:ascii="Century Gothic" w:hAnsi="Century Gothic" w:cstheme="majorBidi"/>
          <w:sz w:val="22"/>
          <w:szCs w:val="22"/>
        </w:rPr>
        <w:t>8</w:t>
      </w:r>
      <w:r w:rsidRPr="003C3CD2">
        <w:rPr>
          <w:rFonts w:ascii="Century Gothic" w:hAnsi="Century Gothic" w:cstheme="majorBidi"/>
          <w:sz w:val="22"/>
          <w:szCs w:val="22"/>
        </w:rPr>
        <w:t xml:space="preserve"> jours pour accept</w:t>
      </w:r>
      <w:r w:rsidR="00DA4A41" w:rsidRPr="003C3CD2">
        <w:rPr>
          <w:rFonts w:ascii="Century Gothic" w:hAnsi="Century Gothic" w:cstheme="majorBidi"/>
          <w:sz w:val="22"/>
          <w:szCs w:val="22"/>
        </w:rPr>
        <w:t>er ou formuler ses observations ou des réserves,</w:t>
      </w:r>
    </w:p>
    <w:p w14:paraId="62B221EB" w14:textId="77777777" w:rsidR="001D7F50" w:rsidRPr="003C3CD2" w:rsidRDefault="001D7F50" w:rsidP="00E90351">
      <w:pPr>
        <w:pStyle w:val="Paragraphedeliste"/>
        <w:numPr>
          <w:ilvl w:val="0"/>
          <w:numId w:val="14"/>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Lorsque l’OFPPT formule des observations</w:t>
      </w:r>
      <w:r w:rsidR="00DA4A41" w:rsidRPr="003C3CD2">
        <w:rPr>
          <w:rFonts w:ascii="Century Gothic" w:hAnsi="Century Gothic" w:cstheme="majorBidi"/>
          <w:sz w:val="22"/>
          <w:szCs w:val="22"/>
        </w:rPr>
        <w:t xml:space="preserve"> ou des réserves</w:t>
      </w:r>
      <w:r w:rsidRPr="003C3CD2">
        <w:rPr>
          <w:rFonts w:ascii="Century Gothic" w:hAnsi="Century Gothic" w:cstheme="majorBidi"/>
          <w:sz w:val="22"/>
          <w:szCs w:val="22"/>
        </w:rPr>
        <w:t>, une réunion doit être tenue dans les loca</w:t>
      </w:r>
      <w:r w:rsidR="00DA4A41" w:rsidRPr="003C3CD2">
        <w:rPr>
          <w:rFonts w:ascii="Century Gothic" w:hAnsi="Century Gothic" w:cstheme="majorBidi"/>
          <w:sz w:val="22"/>
          <w:szCs w:val="22"/>
        </w:rPr>
        <w:t>ux de l’OFPPT pour les examiner,</w:t>
      </w:r>
    </w:p>
    <w:p w14:paraId="66CC2762" w14:textId="77777777" w:rsidR="001D7F50" w:rsidRPr="003C3CD2" w:rsidRDefault="001D7F50" w:rsidP="00E90351">
      <w:pPr>
        <w:pStyle w:val="Paragraphedeliste"/>
        <w:numPr>
          <w:ilvl w:val="0"/>
          <w:numId w:val="14"/>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Cette réunion doit être tenue dans un délai de </w:t>
      </w:r>
      <w:r w:rsidR="000C627D" w:rsidRPr="003C3CD2">
        <w:rPr>
          <w:rFonts w:ascii="Century Gothic" w:hAnsi="Century Gothic" w:cstheme="majorBidi"/>
          <w:sz w:val="22"/>
          <w:szCs w:val="22"/>
        </w:rPr>
        <w:t>8</w:t>
      </w:r>
      <w:r w:rsidRPr="003C3CD2">
        <w:rPr>
          <w:rFonts w:ascii="Century Gothic" w:hAnsi="Century Gothic" w:cstheme="majorBidi"/>
          <w:sz w:val="22"/>
          <w:szCs w:val="22"/>
        </w:rPr>
        <w:t xml:space="preserve"> jours à partir de la date de récept</w:t>
      </w:r>
      <w:r w:rsidR="00DA4A41" w:rsidRPr="003C3CD2">
        <w:rPr>
          <w:rFonts w:ascii="Century Gothic" w:hAnsi="Century Gothic" w:cstheme="majorBidi"/>
          <w:sz w:val="22"/>
          <w:szCs w:val="22"/>
        </w:rPr>
        <w:t>ion des observations de l’OFPPT,</w:t>
      </w:r>
    </w:p>
    <w:p w14:paraId="410FD3D6" w14:textId="77777777" w:rsidR="009A1691" w:rsidRPr="003C3CD2" w:rsidRDefault="001D7F50" w:rsidP="00E90351">
      <w:pPr>
        <w:pStyle w:val="Paragraphedeliste"/>
        <w:numPr>
          <w:ilvl w:val="0"/>
          <w:numId w:val="14"/>
        </w:numPr>
        <w:spacing w:after="200" w:line="276" w:lineRule="auto"/>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Le titulaire fournira, à </w:t>
      </w:r>
      <w:r w:rsidR="00E66CFC" w:rsidRPr="003C3CD2">
        <w:rPr>
          <w:rFonts w:ascii="Century Gothic" w:hAnsi="Century Gothic" w:cstheme="majorBidi"/>
          <w:sz w:val="22"/>
          <w:szCs w:val="22"/>
        </w:rPr>
        <w:t>l’OFPPT dans</w:t>
      </w:r>
      <w:r w:rsidRPr="003C3CD2">
        <w:rPr>
          <w:rFonts w:ascii="Century Gothic" w:hAnsi="Century Gothic" w:cstheme="majorBidi"/>
          <w:sz w:val="22"/>
          <w:szCs w:val="22"/>
        </w:rPr>
        <w:t xml:space="preserve"> un délai de </w:t>
      </w:r>
      <w:r w:rsidR="000C627D" w:rsidRPr="003C3CD2">
        <w:rPr>
          <w:rFonts w:ascii="Century Gothic" w:hAnsi="Century Gothic" w:cstheme="majorBidi"/>
          <w:sz w:val="22"/>
          <w:szCs w:val="22"/>
        </w:rPr>
        <w:t>3 jours</w:t>
      </w:r>
      <w:r w:rsidRPr="003C3CD2">
        <w:rPr>
          <w:rFonts w:ascii="Century Gothic" w:hAnsi="Century Gothic" w:cstheme="majorBidi"/>
          <w:sz w:val="22"/>
          <w:szCs w:val="22"/>
        </w:rPr>
        <w:t>, un nouveau rapport définitif tenant compte des résultats des réunions suscitées.</w:t>
      </w:r>
    </w:p>
    <w:p w14:paraId="173E8E8A" w14:textId="77777777" w:rsidR="00C64290" w:rsidRPr="003C3CD2" w:rsidRDefault="00707A13" w:rsidP="00E967F4">
      <w:pPr>
        <w:spacing w:before="240" w:after="240"/>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w:t>
      </w:r>
      <w:r w:rsidR="00E967F4" w:rsidRPr="003C3CD2">
        <w:rPr>
          <w:rFonts w:ascii="Century Gothic" w:hAnsi="Century Gothic" w:cstheme="majorBidi"/>
          <w:b/>
          <w:sz w:val="22"/>
          <w:szCs w:val="22"/>
          <w:u w:val="single"/>
        </w:rPr>
        <w:t>7</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EQUIPE DEDIEE</w:t>
      </w:r>
    </w:p>
    <w:p w14:paraId="55EEF6C9" w14:textId="77777777" w:rsidR="00C64290" w:rsidRPr="003C3CD2" w:rsidRDefault="00C64290" w:rsidP="00136347">
      <w:pPr>
        <w:spacing w:after="120"/>
        <w:jc w:val="both"/>
        <w:rPr>
          <w:rFonts w:ascii="Century Gothic" w:hAnsi="Century Gothic" w:cstheme="majorBidi"/>
          <w:bCs/>
          <w:sz w:val="22"/>
          <w:szCs w:val="22"/>
        </w:rPr>
      </w:pPr>
      <w:r w:rsidRPr="003C3CD2">
        <w:rPr>
          <w:rFonts w:ascii="Century Gothic" w:hAnsi="Century Gothic" w:cstheme="majorBidi"/>
          <w:bCs/>
          <w:sz w:val="22"/>
          <w:szCs w:val="22"/>
        </w:rPr>
        <w:t xml:space="preserve">L’équipe dédiée à ces </w:t>
      </w:r>
      <w:r w:rsidR="00E66CFC" w:rsidRPr="003C3CD2">
        <w:rPr>
          <w:rFonts w:ascii="Century Gothic" w:hAnsi="Century Gothic" w:cstheme="majorBidi"/>
          <w:bCs/>
          <w:sz w:val="22"/>
          <w:szCs w:val="22"/>
        </w:rPr>
        <w:t>prestations doit</w:t>
      </w:r>
      <w:r w:rsidRPr="003C3CD2">
        <w:rPr>
          <w:rFonts w:ascii="Century Gothic" w:hAnsi="Century Gothic" w:cstheme="majorBidi"/>
          <w:bCs/>
          <w:sz w:val="22"/>
          <w:szCs w:val="22"/>
        </w:rPr>
        <w:t xml:space="preserve"> comporter parmi ses membres les compétences minimales suivantes :</w:t>
      </w:r>
    </w:p>
    <w:p w14:paraId="4B7E4EC4" w14:textId="37242DA9" w:rsidR="00C64290" w:rsidRPr="003C3CD2" w:rsidRDefault="00C64290" w:rsidP="00E90351">
      <w:pPr>
        <w:pStyle w:val="Paragraphedeliste"/>
        <w:numPr>
          <w:ilvl w:val="0"/>
          <w:numId w:val="26"/>
        </w:numPr>
        <w:jc w:val="both"/>
        <w:rPr>
          <w:rFonts w:ascii="Century Gothic" w:hAnsi="Century Gothic" w:cstheme="majorBidi"/>
          <w:sz w:val="22"/>
          <w:szCs w:val="22"/>
        </w:rPr>
      </w:pPr>
      <w:r w:rsidRPr="003C3CD2">
        <w:rPr>
          <w:rFonts w:ascii="Century Gothic" w:hAnsi="Century Gothic" w:cstheme="majorBidi"/>
          <w:sz w:val="22"/>
          <w:szCs w:val="22"/>
        </w:rPr>
        <w:t>Experts d’un niveau Bac + 5 ou plus ;</w:t>
      </w:r>
    </w:p>
    <w:p w14:paraId="01F88A0F" w14:textId="7333D316" w:rsidR="003835E0" w:rsidRPr="003C3CD2" w:rsidRDefault="003835E0" w:rsidP="00E90351">
      <w:pPr>
        <w:pStyle w:val="Paragraphedeliste"/>
        <w:numPr>
          <w:ilvl w:val="0"/>
          <w:numId w:val="26"/>
        </w:numPr>
        <w:jc w:val="both"/>
        <w:rPr>
          <w:rFonts w:ascii="Century Gothic" w:hAnsi="Century Gothic" w:cstheme="majorBidi"/>
          <w:sz w:val="22"/>
          <w:szCs w:val="22"/>
        </w:rPr>
      </w:pPr>
      <w:r w:rsidRPr="003C3CD2">
        <w:rPr>
          <w:rFonts w:ascii="Century Gothic" w:hAnsi="Century Gothic" w:cstheme="majorBidi"/>
          <w:sz w:val="22"/>
          <w:szCs w:val="22"/>
        </w:rPr>
        <w:t>Experts ayant cumulé une expérience approuvée de plus de 10 années en rapport avec l’objet de l’appel d’offres.</w:t>
      </w:r>
    </w:p>
    <w:p w14:paraId="02B2DF4F" w14:textId="77777777" w:rsidR="003835E0" w:rsidRPr="003C3CD2" w:rsidRDefault="003835E0" w:rsidP="003835E0">
      <w:pPr>
        <w:jc w:val="both"/>
        <w:rPr>
          <w:rFonts w:ascii="Century Gothic" w:hAnsi="Century Gothic" w:cstheme="majorBidi"/>
          <w:sz w:val="22"/>
          <w:szCs w:val="22"/>
        </w:rPr>
      </w:pPr>
    </w:p>
    <w:p w14:paraId="6DCEF198" w14:textId="77777777" w:rsidR="003835E0" w:rsidRPr="003C3CD2" w:rsidRDefault="00C64290" w:rsidP="005C634A">
      <w:pPr>
        <w:pStyle w:val="Paragraphedeliste"/>
        <w:spacing w:line="276" w:lineRule="auto"/>
        <w:ind w:left="0"/>
        <w:contextualSpacing/>
        <w:jc w:val="both"/>
        <w:rPr>
          <w:rFonts w:ascii="Century Gothic" w:hAnsi="Century Gothic" w:cstheme="majorBidi"/>
          <w:sz w:val="22"/>
          <w:szCs w:val="22"/>
        </w:rPr>
      </w:pPr>
      <w:r w:rsidRPr="003C3CD2">
        <w:rPr>
          <w:rFonts w:ascii="Century Gothic" w:hAnsi="Century Gothic" w:cstheme="majorBidi"/>
          <w:sz w:val="22"/>
          <w:szCs w:val="22"/>
        </w:rPr>
        <w:t xml:space="preserve">Les CV de ces experts signés doivent être joints à leurs offres </w:t>
      </w:r>
      <w:r w:rsidR="003835E0" w:rsidRPr="003C3CD2">
        <w:rPr>
          <w:rFonts w:ascii="Century Gothic" w:hAnsi="Century Gothic" w:cstheme="majorBidi"/>
          <w:sz w:val="22"/>
          <w:szCs w:val="22"/>
        </w:rPr>
        <w:t xml:space="preserve">techniques. </w:t>
      </w:r>
    </w:p>
    <w:p w14:paraId="033AF25B" w14:textId="77777777" w:rsidR="0076778F" w:rsidRPr="003C3CD2" w:rsidRDefault="0076778F" w:rsidP="005C634A">
      <w:pPr>
        <w:pStyle w:val="Paragraphedeliste"/>
        <w:spacing w:line="276" w:lineRule="auto"/>
        <w:ind w:left="0"/>
        <w:contextualSpacing/>
        <w:jc w:val="both"/>
        <w:rPr>
          <w:rFonts w:ascii="Century Gothic" w:hAnsi="Century Gothic" w:cstheme="majorBidi"/>
          <w:sz w:val="22"/>
          <w:szCs w:val="22"/>
        </w:rPr>
      </w:pPr>
    </w:p>
    <w:p w14:paraId="637FB4C7" w14:textId="70F85DFF" w:rsidR="00136347" w:rsidRPr="003C3CD2" w:rsidRDefault="003835E0" w:rsidP="005C634A">
      <w:pPr>
        <w:pStyle w:val="Paragraphedeliste"/>
        <w:spacing w:line="276" w:lineRule="auto"/>
        <w:ind w:left="0"/>
        <w:contextualSpacing/>
        <w:jc w:val="both"/>
        <w:rPr>
          <w:rFonts w:ascii="Century Gothic" w:hAnsi="Century Gothic" w:cstheme="majorBidi"/>
          <w:sz w:val="22"/>
          <w:szCs w:val="22"/>
        </w:rPr>
      </w:pPr>
      <w:r w:rsidRPr="003C3CD2">
        <w:rPr>
          <w:rFonts w:ascii="Century Gothic" w:hAnsi="Century Gothic" w:cstheme="majorBidi"/>
          <w:sz w:val="22"/>
          <w:szCs w:val="22"/>
        </w:rPr>
        <w:t>Le</w:t>
      </w:r>
      <w:r w:rsidR="00136347" w:rsidRPr="003C3CD2">
        <w:rPr>
          <w:rFonts w:ascii="Century Gothic" w:hAnsi="Century Gothic" w:cstheme="majorBidi"/>
          <w:sz w:val="22"/>
          <w:szCs w:val="22"/>
        </w:rPr>
        <w:t xml:space="preserve"> titulaire du marché ne peut opérer </w:t>
      </w:r>
      <w:r w:rsidR="005962D1" w:rsidRPr="003C3CD2">
        <w:rPr>
          <w:rFonts w:ascii="Century Gothic" w:hAnsi="Century Gothic" w:cstheme="majorBidi"/>
          <w:sz w:val="22"/>
          <w:szCs w:val="22"/>
        </w:rPr>
        <w:t>aucun</w:t>
      </w:r>
      <w:r w:rsidR="00136347" w:rsidRPr="003C3CD2">
        <w:rPr>
          <w:rFonts w:ascii="Century Gothic" w:hAnsi="Century Gothic" w:cstheme="majorBidi"/>
          <w:sz w:val="22"/>
          <w:szCs w:val="22"/>
        </w:rPr>
        <w:t xml:space="preserve"> changement de l’équipe, dont les CV ont été joins à l’offre technique, qu’après accord explicite et écrit de l’OFPPT. Les changements devront porter sur des profils similaires de même niveau ou plus.</w:t>
      </w:r>
    </w:p>
    <w:p w14:paraId="3547330D" w14:textId="77777777" w:rsidR="00A34819" w:rsidRPr="003C3CD2" w:rsidRDefault="00A34819" w:rsidP="005C634A">
      <w:pPr>
        <w:spacing w:before="240"/>
        <w:jc w:val="both"/>
        <w:rPr>
          <w:rFonts w:ascii="Century Gothic" w:hAnsi="Century Gothic" w:cstheme="majorBidi"/>
          <w:b/>
          <w:sz w:val="22"/>
          <w:szCs w:val="22"/>
        </w:rPr>
      </w:pPr>
      <w:r w:rsidRPr="003C3CD2">
        <w:rPr>
          <w:rFonts w:ascii="Century Gothic" w:hAnsi="Century Gothic" w:cstheme="majorBidi"/>
          <w:b/>
          <w:sz w:val="22"/>
          <w:szCs w:val="22"/>
          <w:u w:val="single"/>
        </w:rPr>
        <w:t xml:space="preserve">ARTICLE 8 : </w:t>
      </w:r>
      <w:r w:rsidRPr="003C3CD2">
        <w:rPr>
          <w:rFonts w:ascii="Century Gothic" w:hAnsi="Century Gothic" w:cstheme="majorBidi"/>
          <w:b/>
          <w:sz w:val="22"/>
          <w:szCs w:val="22"/>
        </w:rPr>
        <w:t>DEFINITION DU MODE DE FACTURATION</w:t>
      </w:r>
    </w:p>
    <w:p w14:paraId="077E3DC3" w14:textId="77777777" w:rsidR="00CE70A1" w:rsidRPr="003C3CD2" w:rsidRDefault="00CE70A1" w:rsidP="00E967F4">
      <w:pPr>
        <w:jc w:val="both"/>
        <w:rPr>
          <w:rFonts w:ascii="Century Gothic" w:hAnsi="Century Gothic" w:cstheme="majorBidi"/>
          <w:b/>
          <w:sz w:val="22"/>
          <w:szCs w:val="22"/>
        </w:rPr>
      </w:pPr>
    </w:p>
    <w:p w14:paraId="1114129F" w14:textId="77777777" w:rsidR="00CE70A1" w:rsidRPr="003C3CD2" w:rsidRDefault="00FE1E89" w:rsidP="00E90351">
      <w:pPr>
        <w:pStyle w:val="Paragraphedeliste"/>
        <w:numPr>
          <w:ilvl w:val="0"/>
          <w:numId w:val="19"/>
        </w:numPr>
        <w:jc w:val="both"/>
        <w:rPr>
          <w:rFonts w:ascii="Century Gothic" w:hAnsi="Century Gothic" w:cstheme="majorBidi"/>
          <w:b/>
          <w:sz w:val="22"/>
          <w:szCs w:val="22"/>
          <w:u w:val="single"/>
        </w:rPr>
      </w:pPr>
      <w:r w:rsidRPr="003C3CD2">
        <w:rPr>
          <w:rFonts w:ascii="Century Gothic" w:hAnsi="Century Gothic" w:cstheme="majorBidi"/>
          <w:b/>
          <w:sz w:val="22"/>
          <w:szCs w:val="22"/>
          <w:u w:val="single"/>
        </w:rPr>
        <w:t>Mission</w:t>
      </w:r>
      <w:r w:rsidR="00422CF6" w:rsidRPr="003C3CD2">
        <w:rPr>
          <w:rFonts w:ascii="Century Gothic" w:hAnsi="Century Gothic" w:cstheme="majorBidi"/>
          <w:b/>
          <w:sz w:val="22"/>
          <w:szCs w:val="22"/>
          <w:u w:val="single"/>
        </w:rPr>
        <w:t xml:space="preserve"> initiale de contrôle de conformité : </w:t>
      </w:r>
    </w:p>
    <w:p w14:paraId="4A1B1AC1" w14:textId="19A47CCB" w:rsidR="00A34819" w:rsidRPr="003C3CD2" w:rsidRDefault="00A34819" w:rsidP="00E967F4">
      <w:pPr>
        <w:jc w:val="both"/>
        <w:rPr>
          <w:rFonts w:ascii="Century Gothic" w:hAnsi="Century Gothic" w:cstheme="majorBidi"/>
          <w:b/>
          <w:sz w:val="22"/>
          <w:szCs w:val="22"/>
          <w:u w:val="single"/>
        </w:rPr>
      </w:pPr>
    </w:p>
    <w:p w14:paraId="7FCCA579" w14:textId="22596FA9" w:rsidR="0076778F" w:rsidRPr="003C3CD2" w:rsidRDefault="0076778F" w:rsidP="0076778F">
      <w:pPr>
        <w:jc w:val="both"/>
        <w:rPr>
          <w:rFonts w:ascii="Century Gothic" w:hAnsi="Century Gothic" w:cstheme="majorBidi"/>
          <w:bCs/>
          <w:color w:val="000000" w:themeColor="text1"/>
          <w:sz w:val="22"/>
          <w:szCs w:val="22"/>
        </w:rPr>
      </w:pPr>
      <w:r w:rsidRPr="003C3CD2">
        <w:rPr>
          <w:rFonts w:ascii="Century Gothic" w:hAnsi="Century Gothic" w:cstheme="majorBidi"/>
          <w:bCs/>
          <w:color w:val="000000" w:themeColor="text1"/>
          <w:sz w:val="22"/>
          <w:szCs w:val="22"/>
        </w:rPr>
        <w:t>Est considéré comme mission de vérification de conformité technique donnant lieu à une facturation, une mission étalée sur une journée de travail et comprenant un ou plusieurs marchés ou Bon de commandes et concernant un site.</w:t>
      </w:r>
    </w:p>
    <w:p w14:paraId="565425AD" w14:textId="77777777" w:rsidR="0076778F" w:rsidRPr="003C3CD2" w:rsidRDefault="0076778F" w:rsidP="00E967F4">
      <w:pPr>
        <w:jc w:val="both"/>
        <w:rPr>
          <w:rFonts w:ascii="Century Gothic" w:hAnsi="Century Gothic" w:cstheme="majorBidi"/>
          <w:b/>
          <w:sz w:val="22"/>
          <w:szCs w:val="22"/>
          <w:u w:val="single"/>
        </w:rPr>
      </w:pPr>
    </w:p>
    <w:p w14:paraId="67A74BA2" w14:textId="77777777" w:rsidR="00422CF6" w:rsidRPr="003C3CD2" w:rsidRDefault="00FE1E89" w:rsidP="00E90351">
      <w:pPr>
        <w:pStyle w:val="Paragraphedeliste"/>
        <w:numPr>
          <w:ilvl w:val="0"/>
          <w:numId w:val="19"/>
        </w:numPr>
        <w:jc w:val="both"/>
        <w:rPr>
          <w:rFonts w:ascii="Century Gothic" w:hAnsi="Century Gothic" w:cstheme="majorBidi"/>
          <w:b/>
          <w:sz w:val="22"/>
          <w:szCs w:val="22"/>
          <w:u w:val="single"/>
        </w:rPr>
      </w:pPr>
      <w:r w:rsidRPr="003C3CD2">
        <w:rPr>
          <w:rFonts w:ascii="Century Gothic" w:hAnsi="Century Gothic" w:cstheme="majorBidi"/>
          <w:b/>
          <w:sz w:val="22"/>
          <w:szCs w:val="22"/>
          <w:u w:val="single"/>
        </w:rPr>
        <w:t>Mission de contrôle de</w:t>
      </w:r>
      <w:r w:rsidR="00422CF6" w:rsidRPr="003C3CD2">
        <w:rPr>
          <w:rFonts w:ascii="Century Gothic" w:hAnsi="Century Gothic" w:cstheme="majorBidi"/>
          <w:b/>
          <w:sz w:val="22"/>
          <w:szCs w:val="22"/>
          <w:u w:val="single"/>
        </w:rPr>
        <w:t xml:space="preserve"> levée de réserves : </w:t>
      </w:r>
    </w:p>
    <w:p w14:paraId="4D3606C1" w14:textId="0A8AE9DC" w:rsidR="00E41250" w:rsidRPr="003C3CD2" w:rsidRDefault="00E41250" w:rsidP="00E967F4">
      <w:pPr>
        <w:jc w:val="both"/>
        <w:rPr>
          <w:rFonts w:ascii="Century Gothic" w:hAnsi="Century Gothic" w:cstheme="majorBidi"/>
          <w:b/>
          <w:sz w:val="22"/>
          <w:szCs w:val="22"/>
          <w:u w:val="single"/>
        </w:rPr>
      </w:pPr>
    </w:p>
    <w:p w14:paraId="6F11450C" w14:textId="77777777" w:rsidR="0076778F" w:rsidRPr="003C3CD2" w:rsidRDefault="0076778F" w:rsidP="0076778F">
      <w:pPr>
        <w:jc w:val="both"/>
        <w:rPr>
          <w:rFonts w:ascii="Century Gothic" w:hAnsi="Century Gothic" w:cstheme="majorBidi"/>
          <w:bCs/>
          <w:color w:val="000000" w:themeColor="text1"/>
          <w:sz w:val="22"/>
          <w:szCs w:val="22"/>
        </w:rPr>
      </w:pPr>
      <w:r w:rsidRPr="003C3CD2">
        <w:rPr>
          <w:rFonts w:ascii="Century Gothic" w:hAnsi="Century Gothic" w:cstheme="majorBidi"/>
          <w:bCs/>
          <w:color w:val="000000" w:themeColor="text1"/>
          <w:sz w:val="22"/>
          <w:szCs w:val="22"/>
        </w:rPr>
        <w:t>Est considéré comme mission de vérification dans le cadre de la levée de réserves donnant lieu à une facturation une mission étalée sur une journée de travail et comprenant plusieurs marchés ou Bon de commandes et concernant un site.</w:t>
      </w:r>
    </w:p>
    <w:p w14:paraId="60D1F970" w14:textId="77777777" w:rsidR="00C630CC" w:rsidRPr="003C3CD2" w:rsidRDefault="00C630CC" w:rsidP="00E967F4">
      <w:pPr>
        <w:jc w:val="both"/>
        <w:rPr>
          <w:rFonts w:ascii="Century Gothic" w:hAnsi="Century Gothic" w:cstheme="majorBidi"/>
          <w:b/>
          <w:sz w:val="22"/>
          <w:szCs w:val="22"/>
          <w:u w:val="single"/>
        </w:rPr>
      </w:pPr>
    </w:p>
    <w:p w14:paraId="0B04A3B4" w14:textId="1E3E8DC8" w:rsidR="001D7F50" w:rsidRPr="003C3CD2" w:rsidRDefault="00707A13" w:rsidP="00E967F4">
      <w:pPr>
        <w:jc w:val="both"/>
        <w:rPr>
          <w:rFonts w:ascii="Century Gothic" w:hAnsi="Century Gothic" w:cstheme="majorBidi"/>
          <w:b/>
          <w:sz w:val="22"/>
          <w:szCs w:val="22"/>
        </w:rPr>
      </w:pPr>
      <w:r w:rsidRPr="003C3CD2">
        <w:rPr>
          <w:rFonts w:ascii="Century Gothic" w:hAnsi="Century Gothic" w:cstheme="majorBidi"/>
          <w:b/>
          <w:sz w:val="22"/>
          <w:szCs w:val="22"/>
          <w:u w:val="single"/>
        </w:rPr>
        <w:lastRenderedPageBreak/>
        <w:t xml:space="preserve">ARTICLE </w:t>
      </w:r>
      <w:r w:rsidR="005962D1" w:rsidRPr="003C3CD2">
        <w:rPr>
          <w:rFonts w:ascii="Century Gothic" w:hAnsi="Century Gothic" w:cstheme="majorBidi"/>
          <w:b/>
          <w:sz w:val="22"/>
          <w:szCs w:val="22"/>
          <w:u w:val="single"/>
        </w:rPr>
        <w:t>9</w:t>
      </w:r>
      <w:r w:rsidRPr="003C3CD2">
        <w:rPr>
          <w:rFonts w:ascii="Century Gothic" w:hAnsi="Century Gothic" w:cstheme="majorBidi"/>
          <w:b/>
          <w:sz w:val="22"/>
          <w:szCs w:val="22"/>
          <w:u w:val="single"/>
        </w:rPr>
        <w:t> :</w:t>
      </w:r>
      <w:r w:rsidRPr="003C3CD2">
        <w:rPr>
          <w:rFonts w:ascii="Century Gothic" w:hAnsi="Century Gothic" w:cstheme="majorBidi"/>
          <w:b/>
          <w:sz w:val="22"/>
          <w:szCs w:val="22"/>
        </w:rPr>
        <w:t xml:space="preserve"> CONFIDENTIALITE ET IMPARTIALITE</w:t>
      </w:r>
    </w:p>
    <w:p w14:paraId="734A1BE6" w14:textId="77777777" w:rsidR="00502A76" w:rsidRPr="003C3CD2" w:rsidRDefault="00502A76" w:rsidP="00707A13">
      <w:pPr>
        <w:contextualSpacing/>
        <w:jc w:val="both"/>
        <w:rPr>
          <w:rFonts w:ascii="Century Gothic" w:hAnsi="Century Gothic" w:cstheme="majorBidi"/>
          <w:sz w:val="22"/>
          <w:szCs w:val="22"/>
        </w:rPr>
      </w:pPr>
    </w:p>
    <w:p w14:paraId="3509E043" w14:textId="77777777" w:rsidR="0076778F" w:rsidRPr="003C3CD2" w:rsidRDefault="0076778F" w:rsidP="0076778F">
      <w:pPr>
        <w:contextualSpacing/>
        <w:jc w:val="both"/>
        <w:rPr>
          <w:rFonts w:ascii="Century Gothic" w:hAnsi="Century Gothic" w:cstheme="majorBidi"/>
          <w:b/>
          <w:sz w:val="22"/>
          <w:szCs w:val="22"/>
        </w:rPr>
      </w:pPr>
      <w:r w:rsidRPr="003C3CD2">
        <w:rPr>
          <w:rFonts w:ascii="Century Gothic" w:hAnsi="Century Gothic" w:cstheme="majorBidi"/>
          <w:sz w:val="22"/>
          <w:szCs w:val="22"/>
        </w:rPr>
        <w:t>Le titulaire s’engage à assumer sa responsabilité avec impartialité et neutralité. Il déclare n’être lié à aucune des parties auxquelles les conclusions du processus de vérification de conformité technique pourraient procurer un avantage.</w:t>
      </w:r>
    </w:p>
    <w:p w14:paraId="56ED386A" w14:textId="77777777" w:rsidR="0076778F" w:rsidRPr="003C3CD2" w:rsidRDefault="0076778F" w:rsidP="0076778F">
      <w:pPr>
        <w:contextualSpacing/>
        <w:jc w:val="both"/>
        <w:rPr>
          <w:rFonts w:ascii="Century Gothic" w:hAnsi="Century Gothic" w:cstheme="majorBidi"/>
          <w:sz w:val="22"/>
          <w:szCs w:val="22"/>
        </w:rPr>
      </w:pPr>
    </w:p>
    <w:p w14:paraId="659A1EAF"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Il n’existe aucun fait ou élément, passé, actuel ou susceptible d’apparaitre dans un avenir prévisible, qui pourrait remettre en question leur indépendance.</w:t>
      </w:r>
    </w:p>
    <w:p w14:paraId="64981A28" w14:textId="77777777" w:rsidR="0076778F" w:rsidRPr="003C3CD2" w:rsidRDefault="0076778F" w:rsidP="0076778F">
      <w:pPr>
        <w:contextualSpacing/>
        <w:jc w:val="both"/>
        <w:rPr>
          <w:rFonts w:ascii="Century Gothic" w:hAnsi="Century Gothic" w:cstheme="majorBidi"/>
          <w:sz w:val="22"/>
          <w:szCs w:val="22"/>
        </w:rPr>
      </w:pPr>
    </w:p>
    <w:p w14:paraId="3A3050AA"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Si, au cours du processus de vérification de conformité technique, il s’avère qu’une telle relation existe ou a été établie, le titulaire doit le signaler à l’OFPPT et faire cesser l’expert concerné, sans délai, de prendre part au processus de vérification de conformité technique.</w:t>
      </w:r>
    </w:p>
    <w:p w14:paraId="6A936551" w14:textId="77777777" w:rsidR="0076778F" w:rsidRPr="003C3CD2" w:rsidRDefault="0076778F" w:rsidP="0076778F">
      <w:pPr>
        <w:contextualSpacing/>
        <w:jc w:val="both"/>
        <w:rPr>
          <w:rFonts w:ascii="Century Gothic" w:hAnsi="Century Gothic" w:cstheme="majorBidi"/>
          <w:sz w:val="22"/>
          <w:szCs w:val="22"/>
        </w:rPr>
      </w:pPr>
    </w:p>
    <w:p w14:paraId="33A2D348"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Les experts intervenants ne doivent pas être auparavant employés par le fournisseur de la fourniture à vérifier ou de l’un de ces membres lorsqu’il s’agit de regroupement.</w:t>
      </w:r>
    </w:p>
    <w:p w14:paraId="0890387E" w14:textId="77777777" w:rsidR="0076778F" w:rsidRPr="003C3CD2" w:rsidRDefault="0076778F" w:rsidP="0076778F">
      <w:pPr>
        <w:contextualSpacing/>
        <w:jc w:val="both"/>
        <w:rPr>
          <w:rFonts w:ascii="Century Gothic" w:hAnsi="Century Gothic" w:cstheme="majorBidi"/>
          <w:sz w:val="22"/>
          <w:szCs w:val="22"/>
        </w:rPr>
      </w:pPr>
    </w:p>
    <w:p w14:paraId="1FD3EA41"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Le titulaire et ses experts mobilisés ne doivent pas être dans une situation qui pourrait jeter un doute sur leurs capacités à vérifier la conformité technique des fournitures.</w:t>
      </w:r>
    </w:p>
    <w:p w14:paraId="1FCE8719" w14:textId="77777777" w:rsidR="0076778F" w:rsidRPr="003C3CD2" w:rsidRDefault="0076778F" w:rsidP="0076778F">
      <w:pPr>
        <w:contextualSpacing/>
        <w:jc w:val="both"/>
        <w:rPr>
          <w:rFonts w:ascii="Century Gothic" w:hAnsi="Century Gothic" w:cstheme="majorBidi"/>
          <w:sz w:val="22"/>
          <w:szCs w:val="22"/>
        </w:rPr>
      </w:pPr>
    </w:p>
    <w:p w14:paraId="5121887F"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Le titulaire et ses experts s’engagent à conserver de manière sûre et confidentielle les informations et les documents qui leurs seront communiqués ou dont ils prennent connaissance.</w:t>
      </w:r>
    </w:p>
    <w:p w14:paraId="0E7E55BE" w14:textId="77777777" w:rsidR="0076778F" w:rsidRPr="003C3CD2" w:rsidRDefault="0076778F" w:rsidP="0076778F">
      <w:pPr>
        <w:contextualSpacing/>
        <w:jc w:val="both"/>
        <w:rPr>
          <w:rFonts w:ascii="Century Gothic" w:hAnsi="Century Gothic" w:cstheme="majorBidi"/>
          <w:sz w:val="22"/>
          <w:szCs w:val="22"/>
        </w:rPr>
      </w:pPr>
    </w:p>
    <w:p w14:paraId="1FAC1931" w14:textId="77777777" w:rsidR="0076778F" w:rsidRPr="003C3CD2" w:rsidRDefault="0076778F" w:rsidP="0076778F">
      <w:pPr>
        <w:contextualSpacing/>
        <w:jc w:val="both"/>
        <w:rPr>
          <w:rFonts w:ascii="Century Gothic" w:hAnsi="Century Gothic" w:cstheme="majorBidi"/>
          <w:sz w:val="22"/>
          <w:szCs w:val="22"/>
        </w:rPr>
      </w:pPr>
      <w:r w:rsidRPr="003C3CD2">
        <w:rPr>
          <w:rFonts w:ascii="Century Gothic" w:hAnsi="Century Gothic" w:cstheme="majorBidi"/>
          <w:sz w:val="22"/>
          <w:szCs w:val="22"/>
        </w:rPr>
        <w:t>Le titulaire et ses experts s’engagent à n’exploiter les informations et les documents qui leurs seront communiqués qu’aux seules fins des missions de vérification de conformité technique et à ne les communiquer à aucune tierce partie.</w:t>
      </w:r>
    </w:p>
    <w:p w14:paraId="7D1D409C" w14:textId="77777777" w:rsidR="00502A76" w:rsidRPr="003C3CD2" w:rsidRDefault="00502A76" w:rsidP="00707A13">
      <w:pPr>
        <w:contextualSpacing/>
        <w:jc w:val="both"/>
        <w:rPr>
          <w:rFonts w:ascii="Century Gothic" w:hAnsi="Century Gothic" w:cstheme="majorBidi"/>
        </w:rPr>
      </w:pPr>
    </w:p>
    <w:p w14:paraId="66449CD3" w14:textId="77777777" w:rsidR="00502A76" w:rsidRPr="003C3CD2" w:rsidRDefault="00502A76" w:rsidP="00707A13">
      <w:pPr>
        <w:contextualSpacing/>
        <w:jc w:val="both"/>
        <w:rPr>
          <w:rFonts w:ascii="Century Gothic" w:hAnsi="Century Gothic" w:cstheme="majorBidi"/>
        </w:rPr>
      </w:pPr>
    </w:p>
    <w:p w14:paraId="71414A1A" w14:textId="77777777" w:rsidR="00502A76" w:rsidRPr="003C3CD2" w:rsidRDefault="00502A76" w:rsidP="00707A13">
      <w:pPr>
        <w:contextualSpacing/>
        <w:jc w:val="both"/>
        <w:rPr>
          <w:rFonts w:ascii="Century Gothic" w:hAnsi="Century Gothic" w:cstheme="majorBidi"/>
        </w:rPr>
      </w:pPr>
    </w:p>
    <w:p w14:paraId="70C4C685" w14:textId="77777777" w:rsidR="00502A76" w:rsidRPr="003C3CD2" w:rsidRDefault="00502A76" w:rsidP="00707A13">
      <w:pPr>
        <w:contextualSpacing/>
        <w:jc w:val="both"/>
        <w:rPr>
          <w:rFonts w:ascii="Century Gothic" w:hAnsi="Century Gothic" w:cstheme="majorBidi"/>
        </w:rPr>
      </w:pPr>
    </w:p>
    <w:p w14:paraId="4800DEEB" w14:textId="77777777" w:rsidR="00502A76" w:rsidRPr="003C3CD2" w:rsidRDefault="00502A76" w:rsidP="00707A13">
      <w:pPr>
        <w:contextualSpacing/>
        <w:jc w:val="both"/>
        <w:rPr>
          <w:rFonts w:ascii="Century Gothic" w:hAnsi="Century Gothic" w:cstheme="majorBidi"/>
        </w:rPr>
      </w:pPr>
    </w:p>
    <w:p w14:paraId="6474A7EC" w14:textId="77777777" w:rsidR="00502A76" w:rsidRPr="003C3CD2" w:rsidRDefault="00502A76" w:rsidP="00707A13">
      <w:pPr>
        <w:contextualSpacing/>
        <w:jc w:val="both"/>
        <w:rPr>
          <w:rFonts w:ascii="Century Gothic" w:hAnsi="Century Gothic" w:cstheme="majorBidi"/>
        </w:rPr>
      </w:pPr>
    </w:p>
    <w:p w14:paraId="6A5AFEAB" w14:textId="77777777" w:rsidR="00502A76" w:rsidRPr="003C3CD2" w:rsidRDefault="00502A76" w:rsidP="00707A13">
      <w:pPr>
        <w:contextualSpacing/>
        <w:jc w:val="both"/>
        <w:rPr>
          <w:rFonts w:ascii="Century Gothic" w:hAnsi="Century Gothic" w:cstheme="majorBidi"/>
        </w:rPr>
      </w:pPr>
    </w:p>
    <w:p w14:paraId="3FE8E294" w14:textId="77777777" w:rsidR="00502A76" w:rsidRPr="003C3CD2" w:rsidRDefault="00502A76" w:rsidP="00707A13">
      <w:pPr>
        <w:contextualSpacing/>
        <w:jc w:val="both"/>
        <w:rPr>
          <w:rFonts w:ascii="Century Gothic" w:hAnsi="Century Gothic" w:cstheme="majorBidi"/>
        </w:rPr>
      </w:pPr>
    </w:p>
    <w:p w14:paraId="6449164A" w14:textId="77777777" w:rsidR="00502A76" w:rsidRPr="003C3CD2" w:rsidRDefault="00502A76" w:rsidP="00707A13">
      <w:pPr>
        <w:contextualSpacing/>
        <w:jc w:val="both"/>
        <w:rPr>
          <w:rFonts w:ascii="Century Gothic" w:hAnsi="Century Gothic" w:cstheme="majorBidi"/>
        </w:rPr>
      </w:pPr>
    </w:p>
    <w:p w14:paraId="62E8FC82" w14:textId="77777777" w:rsidR="00502A76" w:rsidRPr="003C3CD2" w:rsidRDefault="00502A76" w:rsidP="00707A13">
      <w:pPr>
        <w:contextualSpacing/>
        <w:jc w:val="both"/>
        <w:rPr>
          <w:rFonts w:ascii="Century Gothic" w:hAnsi="Century Gothic" w:cstheme="majorBidi"/>
        </w:rPr>
      </w:pPr>
    </w:p>
    <w:p w14:paraId="1F2BE916" w14:textId="77777777" w:rsidR="00502A76" w:rsidRPr="003C3CD2" w:rsidRDefault="00502A76" w:rsidP="00707A13">
      <w:pPr>
        <w:contextualSpacing/>
        <w:jc w:val="both"/>
        <w:rPr>
          <w:rFonts w:ascii="Century Gothic" w:hAnsi="Century Gothic" w:cstheme="majorBidi"/>
        </w:rPr>
      </w:pPr>
    </w:p>
    <w:p w14:paraId="7299AD02" w14:textId="77777777" w:rsidR="00502A76" w:rsidRPr="003C3CD2" w:rsidRDefault="00502A76" w:rsidP="00707A13">
      <w:pPr>
        <w:contextualSpacing/>
        <w:jc w:val="both"/>
        <w:rPr>
          <w:rFonts w:ascii="Century Gothic" w:hAnsi="Century Gothic" w:cstheme="majorBidi"/>
        </w:rPr>
      </w:pPr>
    </w:p>
    <w:p w14:paraId="0C8F1287" w14:textId="77777777" w:rsidR="00502A76" w:rsidRPr="003C3CD2" w:rsidRDefault="00502A76" w:rsidP="00707A13">
      <w:pPr>
        <w:contextualSpacing/>
        <w:jc w:val="both"/>
        <w:rPr>
          <w:rFonts w:ascii="Century Gothic" w:hAnsi="Century Gothic" w:cstheme="majorBidi"/>
        </w:rPr>
      </w:pPr>
    </w:p>
    <w:p w14:paraId="67C66EA0" w14:textId="77777777" w:rsidR="00502A76" w:rsidRPr="003C3CD2" w:rsidRDefault="00502A76" w:rsidP="00707A13">
      <w:pPr>
        <w:contextualSpacing/>
        <w:jc w:val="both"/>
        <w:rPr>
          <w:rFonts w:ascii="Century Gothic" w:hAnsi="Century Gothic" w:cstheme="majorBidi"/>
        </w:rPr>
      </w:pPr>
    </w:p>
    <w:p w14:paraId="428EE90F" w14:textId="77777777" w:rsidR="00502A76" w:rsidRPr="003C3CD2" w:rsidRDefault="00502A76" w:rsidP="00707A13">
      <w:pPr>
        <w:contextualSpacing/>
        <w:jc w:val="both"/>
        <w:rPr>
          <w:rFonts w:ascii="Century Gothic" w:hAnsi="Century Gothic" w:cstheme="majorBidi"/>
        </w:rPr>
      </w:pPr>
    </w:p>
    <w:p w14:paraId="7F8FC4BB" w14:textId="77777777" w:rsidR="00502A76" w:rsidRPr="003C3CD2" w:rsidRDefault="00502A76" w:rsidP="00707A13">
      <w:pPr>
        <w:contextualSpacing/>
        <w:jc w:val="both"/>
        <w:rPr>
          <w:rFonts w:ascii="Century Gothic" w:hAnsi="Century Gothic" w:cstheme="majorBidi"/>
        </w:rPr>
      </w:pPr>
    </w:p>
    <w:p w14:paraId="497B236F" w14:textId="77777777" w:rsidR="00502A76" w:rsidRPr="003C3CD2" w:rsidRDefault="00502A76" w:rsidP="00707A13">
      <w:pPr>
        <w:contextualSpacing/>
        <w:jc w:val="both"/>
        <w:rPr>
          <w:rFonts w:ascii="Century Gothic" w:hAnsi="Century Gothic" w:cstheme="majorBidi"/>
        </w:rPr>
      </w:pPr>
    </w:p>
    <w:p w14:paraId="140B2993" w14:textId="77777777" w:rsidR="00502A76" w:rsidRPr="003C3CD2" w:rsidRDefault="00502A76" w:rsidP="00707A13">
      <w:pPr>
        <w:contextualSpacing/>
        <w:jc w:val="both"/>
        <w:rPr>
          <w:rFonts w:ascii="Century Gothic" w:hAnsi="Century Gothic" w:cstheme="majorBidi"/>
        </w:rPr>
      </w:pPr>
    </w:p>
    <w:p w14:paraId="0B46B47D" w14:textId="77777777" w:rsidR="00502A76" w:rsidRPr="003C3CD2" w:rsidRDefault="00502A76" w:rsidP="00707A13">
      <w:pPr>
        <w:contextualSpacing/>
        <w:jc w:val="both"/>
        <w:rPr>
          <w:rFonts w:ascii="Century Gothic" w:hAnsi="Century Gothic" w:cstheme="majorBidi"/>
        </w:rPr>
      </w:pPr>
    </w:p>
    <w:p w14:paraId="3286C8D9" w14:textId="77777777" w:rsidR="00502A76" w:rsidRPr="003C3CD2" w:rsidRDefault="00502A76" w:rsidP="00707A13">
      <w:pPr>
        <w:contextualSpacing/>
        <w:jc w:val="both"/>
        <w:rPr>
          <w:rFonts w:ascii="Century Gothic" w:hAnsi="Century Gothic" w:cstheme="majorBidi"/>
        </w:rPr>
      </w:pPr>
    </w:p>
    <w:p w14:paraId="77D3F177" w14:textId="77777777" w:rsidR="00502A76" w:rsidRPr="003C3CD2" w:rsidRDefault="00502A76" w:rsidP="00707A13">
      <w:pPr>
        <w:contextualSpacing/>
        <w:jc w:val="both"/>
        <w:rPr>
          <w:rFonts w:ascii="Century Gothic" w:hAnsi="Century Gothic" w:cstheme="majorBidi"/>
        </w:rPr>
      </w:pPr>
    </w:p>
    <w:p w14:paraId="18E34AC2" w14:textId="77777777" w:rsidR="00502A76" w:rsidRPr="003C3CD2" w:rsidRDefault="00502A76" w:rsidP="00707A13">
      <w:pPr>
        <w:contextualSpacing/>
        <w:jc w:val="both"/>
        <w:rPr>
          <w:rFonts w:ascii="Century Gothic" w:hAnsi="Century Gothic" w:cstheme="majorBidi"/>
        </w:rPr>
      </w:pPr>
    </w:p>
    <w:p w14:paraId="62B7B6F0" w14:textId="77777777" w:rsidR="00502A76" w:rsidRPr="003C3CD2" w:rsidRDefault="00502A76" w:rsidP="00707A13">
      <w:pPr>
        <w:contextualSpacing/>
        <w:jc w:val="both"/>
        <w:rPr>
          <w:rFonts w:ascii="Century Gothic" w:hAnsi="Century Gothic" w:cstheme="majorBidi"/>
        </w:rPr>
      </w:pPr>
    </w:p>
    <w:p w14:paraId="3CF1F373" w14:textId="77777777" w:rsidR="00502A76" w:rsidRPr="003C3CD2" w:rsidRDefault="00502A76" w:rsidP="00707A13">
      <w:pPr>
        <w:contextualSpacing/>
        <w:jc w:val="both"/>
        <w:rPr>
          <w:rFonts w:ascii="Century Gothic" w:hAnsi="Century Gothic" w:cstheme="majorBidi"/>
        </w:rPr>
      </w:pPr>
    </w:p>
    <w:p w14:paraId="29154996" w14:textId="77777777" w:rsidR="00502A76" w:rsidRPr="003C3CD2" w:rsidRDefault="00502A76" w:rsidP="00707A13">
      <w:pPr>
        <w:contextualSpacing/>
        <w:jc w:val="both"/>
        <w:rPr>
          <w:rFonts w:ascii="Century Gothic" w:hAnsi="Century Gothic" w:cstheme="majorBidi"/>
        </w:rPr>
      </w:pPr>
    </w:p>
    <w:p w14:paraId="30B4CBEC" w14:textId="77777777" w:rsidR="0066753C" w:rsidRPr="003C3CD2" w:rsidRDefault="0066753C" w:rsidP="009A1691">
      <w:pPr>
        <w:jc w:val="center"/>
        <w:rPr>
          <w:rFonts w:ascii="Century Gothic" w:hAnsi="Century Gothic" w:cstheme="majorBidi"/>
          <w:b/>
          <w:bCs/>
          <w:sz w:val="44"/>
          <w:szCs w:val="44"/>
        </w:rPr>
      </w:pPr>
    </w:p>
    <w:p w14:paraId="22FFDAB4" w14:textId="77777777" w:rsidR="0066753C" w:rsidRPr="003C3CD2" w:rsidRDefault="0066753C" w:rsidP="009A1691">
      <w:pPr>
        <w:jc w:val="center"/>
        <w:rPr>
          <w:rFonts w:ascii="Century Gothic" w:hAnsi="Century Gothic" w:cstheme="majorBidi"/>
          <w:b/>
          <w:bCs/>
          <w:sz w:val="44"/>
          <w:szCs w:val="44"/>
        </w:rPr>
      </w:pPr>
    </w:p>
    <w:p w14:paraId="4C75E72F" w14:textId="77777777" w:rsidR="0066753C" w:rsidRPr="003C3CD2" w:rsidRDefault="0066753C" w:rsidP="009A1691">
      <w:pPr>
        <w:jc w:val="center"/>
        <w:rPr>
          <w:rFonts w:ascii="Century Gothic" w:hAnsi="Century Gothic" w:cstheme="majorBidi"/>
          <w:b/>
          <w:bCs/>
          <w:sz w:val="44"/>
          <w:szCs w:val="44"/>
        </w:rPr>
      </w:pPr>
    </w:p>
    <w:p w14:paraId="6232CDF7" w14:textId="77777777" w:rsidR="0066753C" w:rsidRPr="003C3CD2" w:rsidRDefault="0066753C" w:rsidP="009A1691">
      <w:pPr>
        <w:jc w:val="center"/>
        <w:rPr>
          <w:rFonts w:ascii="Century Gothic" w:hAnsi="Century Gothic" w:cstheme="majorBidi"/>
          <w:b/>
          <w:bCs/>
          <w:sz w:val="44"/>
          <w:szCs w:val="44"/>
        </w:rPr>
      </w:pPr>
    </w:p>
    <w:p w14:paraId="5A8ECBD7" w14:textId="77777777" w:rsidR="005C634A" w:rsidRPr="003C3CD2" w:rsidRDefault="005C634A" w:rsidP="009A1691">
      <w:pPr>
        <w:jc w:val="center"/>
        <w:rPr>
          <w:rFonts w:ascii="Century Gothic" w:hAnsi="Century Gothic" w:cstheme="majorBidi"/>
          <w:b/>
          <w:bCs/>
          <w:sz w:val="44"/>
          <w:szCs w:val="44"/>
        </w:rPr>
      </w:pPr>
    </w:p>
    <w:p w14:paraId="332EE88C" w14:textId="77777777" w:rsidR="005C634A" w:rsidRPr="003C3CD2" w:rsidRDefault="005C634A" w:rsidP="009A1691">
      <w:pPr>
        <w:jc w:val="center"/>
        <w:rPr>
          <w:rFonts w:ascii="Century Gothic" w:hAnsi="Century Gothic" w:cstheme="majorBidi"/>
          <w:b/>
          <w:bCs/>
          <w:sz w:val="44"/>
          <w:szCs w:val="44"/>
        </w:rPr>
      </w:pPr>
    </w:p>
    <w:p w14:paraId="299C1CDA" w14:textId="77777777" w:rsidR="005C634A" w:rsidRPr="003C3CD2" w:rsidRDefault="005C634A" w:rsidP="009A1691">
      <w:pPr>
        <w:jc w:val="center"/>
        <w:rPr>
          <w:rFonts w:ascii="Century Gothic" w:hAnsi="Century Gothic" w:cstheme="majorBidi"/>
          <w:b/>
          <w:bCs/>
          <w:sz w:val="44"/>
          <w:szCs w:val="44"/>
        </w:rPr>
      </w:pPr>
    </w:p>
    <w:p w14:paraId="650B9070" w14:textId="77777777" w:rsidR="005C634A" w:rsidRPr="003C3CD2" w:rsidRDefault="005C634A" w:rsidP="009A1691">
      <w:pPr>
        <w:jc w:val="center"/>
        <w:rPr>
          <w:rFonts w:ascii="Century Gothic" w:hAnsi="Century Gothic" w:cstheme="majorBidi"/>
          <w:b/>
          <w:bCs/>
          <w:sz w:val="44"/>
          <w:szCs w:val="44"/>
        </w:rPr>
      </w:pPr>
    </w:p>
    <w:p w14:paraId="07B11034" w14:textId="77777777" w:rsidR="005C634A" w:rsidRPr="003C3CD2" w:rsidRDefault="005C634A" w:rsidP="009A1691">
      <w:pPr>
        <w:jc w:val="center"/>
        <w:rPr>
          <w:rFonts w:ascii="Century Gothic" w:hAnsi="Century Gothic" w:cstheme="majorBidi"/>
          <w:b/>
          <w:bCs/>
          <w:sz w:val="44"/>
          <w:szCs w:val="44"/>
        </w:rPr>
      </w:pPr>
    </w:p>
    <w:p w14:paraId="2EC74381" w14:textId="77777777" w:rsidR="005C634A" w:rsidRPr="003C3CD2" w:rsidRDefault="005C634A" w:rsidP="009A1691">
      <w:pPr>
        <w:jc w:val="center"/>
        <w:rPr>
          <w:rFonts w:ascii="Century Gothic" w:hAnsi="Century Gothic" w:cstheme="majorBidi"/>
          <w:b/>
          <w:bCs/>
          <w:sz w:val="44"/>
          <w:szCs w:val="44"/>
        </w:rPr>
      </w:pPr>
    </w:p>
    <w:p w14:paraId="2D757093" w14:textId="77777777" w:rsidR="00D75B94" w:rsidRPr="003C3CD2" w:rsidRDefault="00D75B94" w:rsidP="009A1691">
      <w:pPr>
        <w:jc w:val="center"/>
        <w:rPr>
          <w:rFonts w:ascii="Century Gothic" w:hAnsi="Century Gothic" w:cstheme="majorBidi"/>
          <w:b/>
          <w:bCs/>
          <w:sz w:val="44"/>
          <w:szCs w:val="44"/>
        </w:rPr>
      </w:pPr>
      <w:r w:rsidRPr="003C3CD2">
        <w:rPr>
          <w:rFonts w:ascii="Century Gothic" w:hAnsi="Century Gothic" w:cstheme="majorBidi"/>
          <w:b/>
          <w:bCs/>
          <w:sz w:val="44"/>
          <w:szCs w:val="44"/>
        </w:rPr>
        <w:t>BORDEREAU DES PRIX – DETAIL ESTIMATIF</w:t>
      </w:r>
    </w:p>
    <w:p w14:paraId="0D6C8089" w14:textId="77777777" w:rsidR="00A24A9E" w:rsidRPr="003C3CD2" w:rsidRDefault="00D75B94" w:rsidP="006466FA">
      <w:pPr>
        <w:jc w:val="center"/>
        <w:rPr>
          <w:rFonts w:ascii="Century Gothic" w:hAnsi="Century Gothic" w:cstheme="majorBidi"/>
          <w:b/>
          <w:bCs/>
          <w:sz w:val="44"/>
          <w:szCs w:val="44"/>
        </w:rPr>
        <w:sectPr w:rsidR="00A24A9E" w:rsidRPr="003C3CD2" w:rsidSect="00A415AD">
          <w:headerReference w:type="default" r:id="rId9"/>
          <w:footerReference w:type="default" r:id="rId10"/>
          <w:pgSz w:w="11906" w:h="16838"/>
          <w:pgMar w:top="1276" w:right="849" w:bottom="993" w:left="993" w:header="709" w:footer="221" w:gutter="0"/>
          <w:cols w:space="708"/>
          <w:docGrid w:linePitch="360"/>
        </w:sectPr>
      </w:pPr>
      <w:r w:rsidRPr="003C3CD2">
        <w:rPr>
          <w:rFonts w:ascii="Century Gothic" w:hAnsi="Century Gothic" w:cstheme="majorBidi"/>
          <w:b/>
          <w:bCs/>
          <w:sz w:val="44"/>
          <w:szCs w:val="44"/>
        </w:rPr>
        <w:t xml:space="preserve">  </w:t>
      </w:r>
    </w:p>
    <w:p w14:paraId="3015143B" w14:textId="4713F221" w:rsidR="00AE0F7F" w:rsidRPr="003C3CD2" w:rsidRDefault="00AE0F7F" w:rsidP="00ED7026">
      <w:pPr>
        <w:spacing w:after="120" w:line="360" w:lineRule="auto"/>
        <w:jc w:val="center"/>
        <w:rPr>
          <w:rFonts w:asciiTheme="majorBidi" w:hAnsiTheme="majorBidi" w:cstheme="majorBidi"/>
          <w:b/>
          <w:bCs/>
          <w:sz w:val="20"/>
          <w:szCs w:val="20"/>
        </w:rPr>
      </w:pPr>
    </w:p>
    <w:p w14:paraId="633CADBC" w14:textId="77777777" w:rsidR="00AE0F7F" w:rsidRPr="003C3CD2" w:rsidRDefault="00AE0F7F" w:rsidP="00ED7026">
      <w:pPr>
        <w:spacing w:after="120" w:line="360" w:lineRule="auto"/>
        <w:jc w:val="center"/>
        <w:rPr>
          <w:rFonts w:asciiTheme="majorBidi" w:hAnsiTheme="majorBidi" w:cstheme="majorBidi"/>
          <w:b/>
          <w:bCs/>
          <w:sz w:val="20"/>
          <w:szCs w:val="20"/>
        </w:rPr>
      </w:pPr>
    </w:p>
    <w:p w14:paraId="6D57DA45" w14:textId="77777777" w:rsidR="00ED7026" w:rsidRPr="003C3CD2" w:rsidRDefault="00ED7026" w:rsidP="00ED7026">
      <w:pPr>
        <w:jc w:val="center"/>
        <w:rPr>
          <w:rFonts w:ascii="Century Gothic" w:hAnsi="Century Gothic" w:cstheme="majorBidi"/>
          <w:b/>
          <w:bCs/>
          <w:sz w:val="32"/>
          <w:szCs w:val="32"/>
          <w:u w:val="single"/>
        </w:rPr>
      </w:pPr>
      <w:r w:rsidRPr="003C3CD2">
        <w:rPr>
          <w:rFonts w:ascii="Century Gothic" w:hAnsi="Century Gothic" w:cstheme="majorBidi"/>
          <w:b/>
          <w:bCs/>
          <w:sz w:val="32"/>
          <w:szCs w:val="32"/>
          <w:u w:val="single"/>
        </w:rPr>
        <w:t>BORDEREAU DES PRIX – DETAIL ESTIMATIF</w:t>
      </w:r>
    </w:p>
    <w:p w14:paraId="6ED68838" w14:textId="23EA60AA" w:rsidR="002621B0" w:rsidRPr="003C3CD2" w:rsidRDefault="002621B0" w:rsidP="002621B0">
      <w:pPr>
        <w:spacing w:after="120" w:line="360" w:lineRule="auto"/>
        <w:jc w:val="center"/>
        <w:rPr>
          <w:rFonts w:asciiTheme="majorBidi" w:hAnsiTheme="majorBidi" w:cstheme="majorBidi"/>
          <w:b/>
          <w:bCs/>
          <w:sz w:val="20"/>
          <w:szCs w:val="20"/>
        </w:rPr>
      </w:pPr>
    </w:p>
    <w:p w14:paraId="2C146769" w14:textId="77777777" w:rsidR="00870B36" w:rsidRPr="003C3CD2" w:rsidRDefault="00870B36" w:rsidP="00870B36">
      <w:pPr>
        <w:pStyle w:val="Corpsdetexte"/>
        <w:rPr>
          <w:rFonts w:ascii="Century Gothic" w:hAnsi="Century Gothic" w:cstheme="majorBidi"/>
          <w:b/>
          <w:bCs/>
          <w:sz w:val="22"/>
          <w:szCs w:val="22"/>
        </w:rPr>
      </w:pPr>
      <w:r w:rsidRPr="003C3CD2">
        <w:rPr>
          <w:rFonts w:ascii="Century Gothic" w:hAnsi="Century Gothic" w:cstheme="majorBidi"/>
          <w:b/>
          <w:bCs/>
          <w:sz w:val="22"/>
          <w:szCs w:val="22"/>
        </w:rPr>
        <w:t>Passation d’un marché cadre pour la réalisation de prestations d’assistance et de contrôle technique des équipements et fournitures :</w:t>
      </w:r>
    </w:p>
    <w:p w14:paraId="25CFF034" w14:textId="77777777" w:rsidR="00870B36" w:rsidRPr="003C3CD2" w:rsidRDefault="00870B36" w:rsidP="00870B36">
      <w:pPr>
        <w:pStyle w:val="Corpsdetexte"/>
        <w:rPr>
          <w:rFonts w:ascii="Century Gothic" w:hAnsi="Century Gothic" w:cstheme="majorBidi"/>
          <w:b/>
          <w:bCs/>
          <w:sz w:val="22"/>
          <w:szCs w:val="22"/>
        </w:rPr>
      </w:pPr>
    </w:p>
    <w:p w14:paraId="4CF055CD" w14:textId="4BE881AD" w:rsidR="002621B0" w:rsidRPr="003C3CD2" w:rsidRDefault="00870B36" w:rsidP="00C630CC">
      <w:pPr>
        <w:pStyle w:val="Corpsdetexte"/>
        <w:rPr>
          <w:rFonts w:ascii="Century Gothic" w:hAnsi="Century Gothic" w:cstheme="majorBidi"/>
          <w:b/>
          <w:bCs/>
          <w:sz w:val="22"/>
          <w:szCs w:val="22"/>
        </w:rPr>
      </w:pPr>
      <w:r w:rsidRPr="003C3CD2">
        <w:rPr>
          <w:rFonts w:ascii="Century Gothic" w:hAnsi="Century Gothic" w:cstheme="majorBidi"/>
          <w:b/>
          <w:bCs/>
          <w:sz w:val="22"/>
          <w:szCs w:val="22"/>
        </w:rPr>
        <w:t>-</w:t>
      </w:r>
      <w:r w:rsidRPr="003C3CD2">
        <w:rPr>
          <w:rFonts w:ascii="Century Gothic" w:hAnsi="Century Gothic" w:cstheme="majorBidi"/>
          <w:b/>
          <w:bCs/>
          <w:sz w:val="22"/>
          <w:szCs w:val="22"/>
        </w:rPr>
        <w:tab/>
        <w:t xml:space="preserve">Lot unique : </w:t>
      </w:r>
      <w:r w:rsidR="00C630CC" w:rsidRPr="003C3CD2">
        <w:rPr>
          <w:rFonts w:ascii="Century Gothic" w:hAnsi="Century Gothic" w:cstheme="majorBidi"/>
          <w:b/>
          <w:bCs/>
          <w:sz w:val="22"/>
          <w:szCs w:val="22"/>
        </w:rPr>
        <w:t>Mission d’assistance technique pour la vérification de la conformité technique des équipements et fournitures destinés aux CITES DES METIERS ET DES COMPETENCES.</w:t>
      </w:r>
    </w:p>
    <w:p w14:paraId="31C3A350" w14:textId="77777777" w:rsidR="00C630CC" w:rsidRPr="003C3CD2" w:rsidRDefault="00C630CC" w:rsidP="00C630CC">
      <w:pPr>
        <w:pStyle w:val="Corpsdetexte"/>
        <w:rPr>
          <w:rFonts w:ascii="Century Gothic" w:hAnsi="Century Gothic" w:cstheme="majorBidi"/>
          <w:b/>
          <w:bCs/>
          <w:sz w:val="20"/>
        </w:rPr>
      </w:pPr>
    </w:p>
    <w:tbl>
      <w:tblPr>
        <w:tblW w:w="15598" w:type="dxa"/>
        <w:tblInd w:w="75" w:type="dxa"/>
        <w:tblCellMar>
          <w:left w:w="70" w:type="dxa"/>
          <w:right w:w="70" w:type="dxa"/>
        </w:tblCellMar>
        <w:tblLook w:val="04A0" w:firstRow="1" w:lastRow="0" w:firstColumn="1" w:lastColumn="0" w:noHBand="0" w:noVBand="1"/>
      </w:tblPr>
      <w:tblGrid>
        <w:gridCol w:w="1200"/>
        <w:gridCol w:w="4580"/>
        <w:gridCol w:w="2000"/>
        <w:gridCol w:w="1660"/>
        <w:gridCol w:w="1238"/>
        <w:gridCol w:w="1740"/>
        <w:gridCol w:w="1600"/>
        <w:gridCol w:w="1580"/>
      </w:tblGrid>
      <w:tr w:rsidR="00870B36" w:rsidRPr="003C3CD2" w14:paraId="470C1449" w14:textId="77777777" w:rsidTr="00C630CC">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851BD"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item n°</w:t>
            </w:r>
          </w:p>
        </w:tc>
        <w:tc>
          <w:tcPr>
            <w:tcW w:w="45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480D9"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DESIGNATION</w:t>
            </w:r>
          </w:p>
        </w:tc>
        <w:tc>
          <w:tcPr>
            <w:tcW w:w="36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EFDFB9"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QUANTITE DES MARCHES OU BC</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67C58"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UNITE</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BD2864"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 xml:space="preserve">Prix unitaire H.TVA EN CHIFFRE </w:t>
            </w:r>
            <w:r w:rsidRPr="003C3CD2">
              <w:rPr>
                <w:rFonts w:ascii="Calibri" w:hAnsi="Calibri" w:cs="Calibri"/>
                <w:b/>
                <w:bCs/>
                <w:color w:val="000000"/>
                <w:sz w:val="22"/>
                <w:szCs w:val="22"/>
              </w:rPr>
              <w:br/>
              <w:t>(3)</w:t>
            </w:r>
          </w:p>
        </w:tc>
        <w:tc>
          <w:tcPr>
            <w:tcW w:w="318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EC357CD"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Prix TOTAL H.TVA EN CHIFFRE</w:t>
            </w:r>
          </w:p>
        </w:tc>
      </w:tr>
      <w:tr w:rsidR="00870B36" w:rsidRPr="003C3CD2" w14:paraId="0FA32E08" w14:textId="77777777" w:rsidTr="00C630CC">
        <w:trPr>
          <w:trHeight w:val="600"/>
        </w:trPr>
        <w:tc>
          <w:tcPr>
            <w:tcW w:w="1200" w:type="dxa"/>
            <w:vMerge/>
            <w:tcBorders>
              <w:top w:val="single" w:sz="4" w:space="0" w:color="auto"/>
              <w:left w:val="single" w:sz="4" w:space="0" w:color="auto"/>
              <w:bottom w:val="single" w:sz="4" w:space="0" w:color="auto"/>
              <w:right w:val="single" w:sz="4" w:space="0" w:color="auto"/>
            </w:tcBorders>
            <w:vAlign w:val="center"/>
            <w:hideMark/>
          </w:tcPr>
          <w:p w14:paraId="357312EE" w14:textId="77777777" w:rsidR="00870B36" w:rsidRPr="003C3CD2" w:rsidRDefault="00870B36">
            <w:pPr>
              <w:rPr>
                <w:rFonts w:ascii="Calibri" w:hAnsi="Calibri" w:cs="Calibri"/>
                <w:b/>
                <w:bCs/>
                <w:color w:val="000000"/>
                <w:sz w:val="22"/>
                <w:szCs w:val="22"/>
              </w:rPr>
            </w:pPr>
          </w:p>
        </w:tc>
        <w:tc>
          <w:tcPr>
            <w:tcW w:w="4580" w:type="dxa"/>
            <w:vMerge/>
            <w:tcBorders>
              <w:top w:val="single" w:sz="4" w:space="0" w:color="auto"/>
              <w:left w:val="single" w:sz="4" w:space="0" w:color="auto"/>
              <w:bottom w:val="single" w:sz="4" w:space="0" w:color="auto"/>
              <w:right w:val="single" w:sz="4" w:space="0" w:color="auto"/>
            </w:tcBorders>
            <w:vAlign w:val="center"/>
            <w:hideMark/>
          </w:tcPr>
          <w:p w14:paraId="1AAA0935" w14:textId="77777777" w:rsidR="00870B36" w:rsidRPr="003C3CD2" w:rsidRDefault="00870B36">
            <w:pPr>
              <w:rPr>
                <w:rFonts w:ascii="Calibri" w:hAnsi="Calibri" w:cs="Calibri"/>
                <w:b/>
                <w:bCs/>
                <w:color w:val="000000"/>
                <w:sz w:val="22"/>
                <w:szCs w:val="22"/>
              </w:rPr>
            </w:pPr>
          </w:p>
        </w:tc>
        <w:tc>
          <w:tcPr>
            <w:tcW w:w="2000" w:type="dxa"/>
            <w:tcBorders>
              <w:top w:val="nil"/>
              <w:left w:val="nil"/>
              <w:bottom w:val="single" w:sz="4" w:space="0" w:color="auto"/>
              <w:right w:val="single" w:sz="4" w:space="0" w:color="auto"/>
            </w:tcBorders>
            <w:shd w:val="clear" w:color="auto" w:fill="auto"/>
            <w:vAlign w:val="bottom"/>
            <w:hideMark/>
          </w:tcPr>
          <w:p w14:paraId="082FFA71"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MINIMUM</w:t>
            </w:r>
            <w:r w:rsidRPr="003C3CD2">
              <w:rPr>
                <w:rFonts w:ascii="Calibri" w:hAnsi="Calibri" w:cs="Calibri"/>
                <w:b/>
                <w:bCs/>
                <w:color w:val="000000"/>
                <w:sz w:val="22"/>
                <w:szCs w:val="22"/>
              </w:rPr>
              <w:br/>
              <w:t>(1)</w:t>
            </w:r>
          </w:p>
        </w:tc>
        <w:tc>
          <w:tcPr>
            <w:tcW w:w="1660" w:type="dxa"/>
            <w:tcBorders>
              <w:top w:val="nil"/>
              <w:left w:val="nil"/>
              <w:bottom w:val="single" w:sz="4" w:space="0" w:color="auto"/>
              <w:right w:val="single" w:sz="4" w:space="0" w:color="auto"/>
            </w:tcBorders>
            <w:shd w:val="clear" w:color="auto" w:fill="auto"/>
            <w:vAlign w:val="bottom"/>
            <w:hideMark/>
          </w:tcPr>
          <w:p w14:paraId="33A77FC4"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MAXIMUM</w:t>
            </w:r>
            <w:r w:rsidRPr="003C3CD2">
              <w:rPr>
                <w:rFonts w:ascii="Calibri" w:hAnsi="Calibri" w:cs="Calibri"/>
                <w:b/>
                <w:bCs/>
                <w:color w:val="000000"/>
                <w:sz w:val="22"/>
                <w:szCs w:val="22"/>
              </w:rPr>
              <w:br/>
              <w:t>(2)</w:t>
            </w: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3BDD5D51" w14:textId="77777777" w:rsidR="00870B36" w:rsidRPr="003C3CD2" w:rsidRDefault="00870B36">
            <w:pPr>
              <w:rPr>
                <w:rFonts w:ascii="Calibri" w:hAnsi="Calibri" w:cs="Calibri"/>
                <w:b/>
                <w:bCs/>
                <w:color w:val="000000"/>
                <w:sz w:val="22"/>
                <w:szCs w:val="22"/>
              </w:rPr>
            </w:pPr>
          </w:p>
        </w:tc>
        <w:tc>
          <w:tcPr>
            <w:tcW w:w="1740" w:type="dxa"/>
            <w:vMerge/>
            <w:tcBorders>
              <w:top w:val="single" w:sz="4" w:space="0" w:color="auto"/>
              <w:left w:val="single" w:sz="4" w:space="0" w:color="auto"/>
              <w:bottom w:val="single" w:sz="4" w:space="0" w:color="auto"/>
              <w:right w:val="single" w:sz="4" w:space="0" w:color="auto"/>
            </w:tcBorders>
            <w:vAlign w:val="center"/>
            <w:hideMark/>
          </w:tcPr>
          <w:p w14:paraId="3651C178" w14:textId="77777777" w:rsidR="00870B36" w:rsidRPr="003C3CD2" w:rsidRDefault="00870B36">
            <w:pPr>
              <w:rPr>
                <w:rFonts w:ascii="Calibri" w:hAnsi="Calibri" w:cs="Calibri"/>
                <w:b/>
                <w:bCs/>
                <w:color w:val="000000"/>
                <w:sz w:val="22"/>
                <w:szCs w:val="22"/>
              </w:rPr>
            </w:pPr>
          </w:p>
        </w:tc>
        <w:tc>
          <w:tcPr>
            <w:tcW w:w="1600" w:type="dxa"/>
            <w:tcBorders>
              <w:top w:val="nil"/>
              <w:left w:val="nil"/>
              <w:bottom w:val="single" w:sz="4" w:space="0" w:color="auto"/>
              <w:right w:val="single" w:sz="4" w:space="0" w:color="auto"/>
            </w:tcBorders>
            <w:shd w:val="clear" w:color="auto" w:fill="auto"/>
            <w:vAlign w:val="bottom"/>
            <w:hideMark/>
          </w:tcPr>
          <w:p w14:paraId="7977F8A6"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MINIMUM</w:t>
            </w:r>
            <w:r w:rsidRPr="003C3CD2">
              <w:rPr>
                <w:rFonts w:ascii="Calibri" w:hAnsi="Calibri" w:cs="Calibri"/>
                <w:b/>
                <w:bCs/>
                <w:color w:val="000000"/>
                <w:sz w:val="22"/>
                <w:szCs w:val="22"/>
              </w:rPr>
              <w:br/>
              <w:t>(1)x(3)</w:t>
            </w:r>
          </w:p>
        </w:tc>
        <w:tc>
          <w:tcPr>
            <w:tcW w:w="1580" w:type="dxa"/>
            <w:tcBorders>
              <w:top w:val="nil"/>
              <w:left w:val="nil"/>
              <w:bottom w:val="single" w:sz="4" w:space="0" w:color="auto"/>
              <w:right w:val="single" w:sz="4" w:space="0" w:color="auto"/>
            </w:tcBorders>
            <w:shd w:val="clear" w:color="auto" w:fill="auto"/>
            <w:vAlign w:val="bottom"/>
            <w:hideMark/>
          </w:tcPr>
          <w:p w14:paraId="0A8AF344"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MAXIMUM</w:t>
            </w:r>
            <w:r w:rsidRPr="003C3CD2">
              <w:rPr>
                <w:rFonts w:ascii="Calibri" w:hAnsi="Calibri" w:cs="Calibri"/>
                <w:b/>
                <w:bCs/>
                <w:color w:val="000000"/>
                <w:sz w:val="22"/>
                <w:szCs w:val="22"/>
              </w:rPr>
              <w:br/>
              <w:t>(2)x(3)</w:t>
            </w:r>
          </w:p>
        </w:tc>
      </w:tr>
      <w:tr w:rsidR="00870B36" w:rsidRPr="003C3CD2" w14:paraId="2FB72443" w14:textId="77777777" w:rsidTr="00C630CC">
        <w:trPr>
          <w:trHeight w:val="6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02299079"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1</w:t>
            </w:r>
          </w:p>
        </w:tc>
        <w:tc>
          <w:tcPr>
            <w:tcW w:w="4580" w:type="dxa"/>
            <w:tcBorders>
              <w:top w:val="nil"/>
              <w:left w:val="nil"/>
              <w:bottom w:val="single" w:sz="4" w:space="0" w:color="auto"/>
              <w:right w:val="single" w:sz="4" w:space="0" w:color="auto"/>
            </w:tcBorders>
            <w:shd w:val="clear" w:color="auto" w:fill="auto"/>
            <w:vAlign w:val="bottom"/>
            <w:hideMark/>
          </w:tcPr>
          <w:p w14:paraId="0F9821D7" w14:textId="77777777" w:rsidR="00870B36" w:rsidRPr="003C3CD2" w:rsidRDefault="00870B36">
            <w:pPr>
              <w:rPr>
                <w:rFonts w:ascii="Calibri" w:hAnsi="Calibri" w:cs="Calibri"/>
                <w:color w:val="000000"/>
                <w:sz w:val="22"/>
                <w:szCs w:val="22"/>
              </w:rPr>
            </w:pPr>
            <w:r w:rsidRPr="003C3CD2">
              <w:rPr>
                <w:rFonts w:ascii="Calibri" w:hAnsi="Calibri" w:cs="Calibri"/>
                <w:color w:val="000000"/>
                <w:sz w:val="22"/>
                <w:szCs w:val="22"/>
              </w:rPr>
              <w:t>Mission initiale D’assistance Technique Pour La Vérification De Conformité Technique</w:t>
            </w:r>
          </w:p>
        </w:tc>
        <w:tc>
          <w:tcPr>
            <w:tcW w:w="2000" w:type="dxa"/>
            <w:tcBorders>
              <w:top w:val="nil"/>
              <w:left w:val="nil"/>
              <w:bottom w:val="single" w:sz="4" w:space="0" w:color="auto"/>
              <w:right w:val="single" w:sz="4" w:space="0" w:color="auto"/>
            </w:tcBorders>
            <w:shd w:val="clear" w:color="auto" w:fill="auto"/>
            <w:noWrap/>
            <w:vAlign w:val="center"/>
            <w:hideMark/>
          </w:tcPr>
          <w:p w14:paraId="5A56EB34" w14:textId="1719FD64" w:rsidR="00870B36" w:rsidRPr="003C3CD2" w:rsidRDefault="00C630CC">
            <w:pPr>
              <w:jc w:val="center"/>
              <w:rPr>
                <w:rFonts w:ascii="Calibri" w:hAnsi="Calibri" w:cs="Calibri"/>
                <w:color w:val="000000"/>
                <w:sz w:val="22"/>
                <w:szCs w:val="22"/>
              </w:rPr>
            </w:pPr>
            <w:r w:rsidRPr="003C3CD2">
              <w:rPr>
                <w:rFonts w:ascii="Calibri" w:hAnsi="Calibri" w:cs="Calibri"/>
                <w:color w:val="000000"/>
                <w:sz w:val="22"/>
                <w:szCs w:val="22"/>
              </w:rPr>
              <w:t>300</w:t>
            </w:r>
          </w:p>
        </w:tc>
        <w:tc>
          <w:tcPr>
            <w:tcW w:w="1660" w:type="dxa"/>
            <w:tcBorders>
              <w:top w:val="nil"/>
              <w:left w:val="nil"/>
              <w:bottom w:val="single" w:sz="4" w:space="0" w:color="auto"/>
              <w:right w:val="single" w:sz="4" w:space="0" w:color="auto"/>
            </w:tcBorders>
            <w:shd w:val="clear" w:color="auto" w:fill="auto"/>
            <w:noWrap/>
            <w:vAlign w:val="center"/>
            <w:hideMark/>
          </w:tcPr>
          <w:p w14:paraId="538A2047" w14:textId="1216A5C5" w:rsidR="00870B36" w:rsidRPr="003C3CD2" w:rsidRDefault="00C630CC">
            <w:pPr>
              <w:jc w:val="center"/>
              <w:rPr>
                <w:rFonts w:ascii="Calibri" w:hAnsi="Calibri" w:cs="Calibri"/>
                <w:color w:val="000000"/>
                <w:sz w:val="22"/>
                <w:szCs w:val="22"/>
              </w:rPr>
            </w:pPr>
            <w:r w:rsidRPr="003C3CD2">
              <w:rPr>
                <w:rFonts w:ascii="Calibri" w:hAnsi="Calibri" w:cs="Calibri"/>
                <w:color w:val="000000"/>
                <w:sz w:val="22"/>
                <w:szCs w:val="22"/>
              </w:rPr>
              <w:t>6</w:t>
            </w:r>
            <w:r w:rsidR="00870B36" w:rsidRPr="003C3CD2">
              <w:rPr>
                <w:rFonts w:ascii="Calibri" w:hAnsi="Calibri" w:cs="Calibri"/>
                <w:color w:val="000000"/>
                <w:sz w:val="22"/>
                <w:szCs w:val="22"/>
              </w:rPr>
              <w:t>00</w:t>
            </w:r>
          </w:p>
        </w:tc>
        <w:tc>
          <w:tcPr>
            <w:tcW w:w="1238" w:type="dxa"/>
            <w:tcBorders>
              <w:top w:val="nil"/>
              <w:left w:val="nil"/>
              <w:bottom w:val="single" w:sz="4" w:space="0" w:color="auto"/>
              <w:right w:val="single" w:sz="4" w:space="0" w:color="auto"/>
            </w:tcBorders>
            <w:shd w:val="clear" w:color="auto" w:fill="auto"/>
            <w:noWrap/>
            <w:vAlign w:val="center"/>
            <w:hideMark/>
          </w:tcPr>
          <w:p w14:paraId="75051D54"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Marché</w:t>
            </w:r>
          </w:p>
        </w:tc>
        <w:tc>
          <w:tcPr>
            <w:tcW w:w="1740" w:type="dxa"/>
            <w:tcBorders>
              <w:top w:val="nil"/>
              <w:left w:val="nil"/>
              <w:bottom w:val="single" w:sz="4" w:space="0" w:color="auto"/>
              <w:right w:val="single" w:sz="4" w:space="0" w:color="auto"/>
            </w:tcBorders>
            <w:shd w:val="clear" w:color="auto" w:fill="auto"/>
            <w:noWrap/>
            <w:vAlign w:val="center"/>
          </w:tcPr>
          <w:p w14:paraId="6043220A" w14:textId="282582A4" w:rsidR="00870B36" w:rsidRPr="003C3CD2" w:rsidRDefault="00870B36">
            <w:pPr>
              <w:jc w:val="right"/>
              <w:rPr>
                <w:rFonts w:ascii="Calibri" w:hAnsi="Calibri" w:cs="Calibri"/>
                <w:color w:val="000000"/>
                <w:sz w:val="22"/>
                <w:szCs w:val="22"/>
              </w:rPr>
            </w:pPr>
          </w:p>
        </w:tc>
        <w:tc>
          <w:tcPr>
            <w:tcW w:w="1600" w:type="dxa"/>
            <w:tcBorders>
              <w:top w:val="nil"/>
              <w:left w:val="nil"/>
              <w:bottom w:val="single" w:sz="4" w:space="0" w:color="auto"/>
              <w:right w:val="single" w:sz="4" w:space="0" w:color="auto"/>
            </w:tcBorders>
            <w:shd w:val="clear" w:color="auto" w:fill="auto"/>
            <w:noWrap/>
            <w:vAlign w:val="center"/>
          </w:tcPr>
          <w:p w14:paraId="0A7DC3A9" w14:textId="1BBC76C7" w:rsidR="00870B36" w:rsidRPr="003C3CD2" w:rsidRDefault="00870B36">
            <w:pPr>
              <w:jc w:val="right"/>
              <w:rPr>
                <w:rFonts w:ascii="Calibri"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15C7DEB3" w14:textId="3DF5DA17" w:rsidR="00870B36" w:rsidRPr="003C3CD2" w:rsidRDefault="00870B36">
            <w:pPr>
              <w:jc w:val="right"/>
              <w:rPr>
                <w:rFonts w:ascii="Calibri" w:hAnsi="Calibri" w:cs="Calibri"/>
                <w:color w:val="000000"/>
                <w:sz w:val="22"/>
                <w:szCs w:val="22"/>
              </w:rPr>
            </w:pPr>
          </w:p>
        </w:tc>
      </w:tr>
      <w:tr w:rsidR="00C630CC" w:rsidRPr="003C3CD2" w14:paraId="461B3569" w14:textId="77777777" w:rsidTr="00C630CC">
        <w:trPr>
          <w:trHeight w:val="6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FF6F0C3" w14:textId="77777777" w:rsidR="00C630CC" w:rsidRPr="003C3CD2" w:rsidRDefault="00C630CC" w:rsidP="00C630CC">
            <w:pPr>
              <w:jc w:val="center"/>
              <w:rPr>
                <w:rFonts w:ascii="Calibri" w:hAnsi="Calibri" w:cs="Calibri"/>
                <w:color w:val="000000"/>
                <w:sz w:val="22"/>
                <w:szCs w:val="22"/>
              </w:rPr>
            </w:pPr>
            <w:r w:rsidRPr="003C3CD2">
              <w:rPr>
                <w:rFonts w:ascii="Calibri" w:hAnsi="Calibri" w:cs="Calibri"/>
                <w:color w:val="000000"/>
                <w:sz w:val="22"/>
                <w:szCs w:val="22"/>
              </w:rPr>
              <w:t>2</w:t>
            </w:r>
          </w:p>
        </w:tc>
        <w:tc>
          <w:tcPr>
            <w:tcW w:w="4580" w:type="dxa"/>
            <w:tcBorders>
              <w:top w:val="nil"/>
              <w:left w:val="nil"/>
              <w:bottom w:val="single" w:sz="4" w:space="0" w:color="auto"/>
              <w:right w:val="single" w:sz="4" w:space="0" w:color="auto"/>
            </w:tcBorders>
            <w:shd w:val="clear" w:color="auto" w:fill="auto"/>
            <w:vAlign w:val="bottom"/>
            <w:hideMark/>
          </w:tcPr>
          <w:p w14:paraId="5F7F3B2F" w14:textId="77777777" w:rsidR="00C630CC" w:rsidRPr="003C3CD2" w:rsidRDefault="00C630CC" w:rsidP="00C630CC">
            <w:pPr>
              <w:rPr>
                <w:rFonts w:ascii="Calibri" w:hAnsi="Calibri" w:cs="Calibri"/>
                <w:color w:val="000000"/>
                <w:sz w:val="22"/>
                <w:szCs w:val="22"/>
              </w:rPr>
            </w:pPr>
            <w:r w:rsidRPr="003C3CD2">
              <w:rPr>
                <w:rFonts w:ascii="Calibri" w:hAnsi="Calibri" w:cs="Calibri"/>
                <w:color w:val="000000"/>
                <w:sz w:val="22"/>
                <w:szCs w:val="22"/>
              </w:rPr>
              <w:t>Mission D’assistance Technique Pour Le Contrôle de Levée des Réserves</w:t>
            </w:r>
          </w:p>
        </w:tc>
        <w:tc>
          <w:tcPr>
            <w:tcW w:w="2000" w:type="dxa"/>
            <w:tcBorders>
              <w:top w:val="nil"/>
              <w:left w:val="nil"/>
              <w:bottom w:val="single" w:sz="4" w:space="0" w:color="auto"/>
              <w:right w:val="single" w:sz="4" w:space="0" w:color="auto"/>
            </w:tcBorders>
            <w:shd w:val="clear" w:color="auto" w:fill="auto"/>
            <w:noWrap/>
            <w:vAlign w:val="center"/>
            <w:hideMark/>
          </w:tcPr>
          <w:p w14:paraId="2F0E6BD1" w14:textId="3AF53F2C" w:rsidR="00C630CC" w:rsidRPr="003C3CD2" w:rsidRDefault="00C630CC" w:rsidP="00C630CC">
            <w:pPr>
              <w:jc w:val="center"/>
              <w:rPr>
                <w:rFonts w:ascii="Calibri" w:hAnsi="Calibri" w:cs="Calibri"/>
                <w:color w:val="000000"/>
                <w:sz w:val="22"/>
                <w:szCs w:val="22"/>
              </w:rPr>
            </w:pPr>
            <w:r w:rsidRPr="003C3CD2">
              <w:rPr>
                <w:rFonts w:ascii="Calibri" w:hAnsi="Calibri" w:cs="Calibri"/>
                <w:color w:val="000000"/>
                <w:sz w:val="22"/>
                <w:szCs w:val="22"/>
              </w:rPr>
              <w:t>300</w:t>
            </w:r>
          </w:p>
        </w:tc>
        <w:tc>
          <w:tcPr>
            <w:tcW w:w="1660" w:type="dxa"/>
            <w:tcBorders>
              <w:top w:val="nil"/>
              <w:left w:val="nil"/>
              <w:bottom w:val="single" w:sz="4" w:space="0" w:color="auto"/>
              <w:right w:val="single" w:sz="4" w:space="0" w:color="auto"/>
            </w:tcBorders>
            <w:shd w:val="clear" w:color="auto" w:fill="auto"/>
            <w:noWrap/>
            <w:vAlign w:val="center"/>
            <w:hideMark/>
          </w:tcPr>
          <w:p w14:paraId="574B006C" w14:textId="2E679317" w:rsidR="00C630CC" w:rsidRPr="003C3CD2" w:rsidRDefault="00C630CC" w:rsidP="00C630CC">
            <w:pPr>
              <w:jc w:val="center"/>
              <w:rPr>
                <w:rFonts w:ascii="Calibri" w:hAnsi="Calibri" w:cs="Calibri"/>
                <w:color w:val="000000"/>
                <w:sz w:val="22"/>
                <w:szCs w:val="22"/>
              </w:rPr>
            </w:pPr>
            <w:r w:rsidRPr="003C3CD2">
              <w:rPr>
                <w:rFonts w:ascii="Calibri" w:hAnsi="Calibri" w:cs="Calibri"/>
                <w:color w:val="000000"/>
                <w:sz w:val="22"/>
                <w:szCs w:val="22"/>
              </w:rPr>
              <w:t>600</w:t>
            </w:r>
          </w:p>
        </w:tc>
        <w:tc>
          <w:tcPr>
            <w:tcW w:w="1238" w:type="dxa"/>
            <w:tcBorders>
              <w:top w:val="nil"/>
              <w:left w:val="nil"/>
              <w:bottom w:val="single" w:sz="4" w:space="0" w:color="auto"/>
              <w:right w:val="single" w:sz="4" w:space="0" w:color="auto"/>
            </w:tcBorders>
            <w:shd w:val="clear" w:color="auto" w:fill="auto"/>
            <w:noWrap/>
            <w:vAlign w:val="center"/>
            <w:hideMark/>
          </w:tcPr>
          <w:p w14:paraId="735C24B8" w14:textId="77777777" w:rsidR="00C630CC" w:rsidRPr="003C3CD2" w:rsidRDefault="00C630CC" w:rsidP="00C630CC">
            <w:pPr>
              <w:jc w:val="center"/>
              <w:rPr>
                <w:rFonts w:ascii="Calibri" w:hAnsi="Calibri" w:cs="Calibri"/>
                <w:color w:val="000000"/>
                <w:sz w:val="22"/>
                <w:szCs w:val="22"/>
              </w:rPr>
            </w:pPr>
            <w:r w:rsidRPr="003C3CD2">
              <w:rPr>
                <w:rFonts w:ascii="Calibri" w:hAnsi="Calibri" w:cs="Calibri"/>
                <w:color w:val="000000"/>
                <w:sz w:val="22"/>
                <w:szCs w:val="22"/>
              </w:rPr>
              <w:t>Mission/site</w:t>
            </w:r>
          </w:p>
        </w:tc>
        <w:tc>
          <w:tcPr>
            <w:tcW w:w="1740" w:type="dxa"/>
            <w:tcBorders>
              <w:top w:val="nil"/>
              <w:left w:val="nil"/>
              <w:bottom w:val="single" w:sz="4" w:space="0" w:color="auto"/>
              <w:right w:val="single" w:sz="4" w:space="0" w:color="auto"/>
            </w:tcBorders>
            <w:shd w:val="clear" w:color="auto" w:fill="auto"/>
            <w:noWrap/>
            <w:vAlign w:val="center"/>
          </w:tcPr>
          <w:p w14:paraId="30F99FDB" w14:textId="1B0A29FD" w:rsidR="00C630CC" w:rsidRPr="003C3CD2" w:rsidRDefault="00C630CC" w:rsidP="00C630CC">
            <w:pPr>
              <w:jc w:val="right"/>
              <w:rPr>
                <w:rFonts w:ascii="Calibri" w:hAnsi="Calibri" w:cs="Calibri"/>
                <w:color w:val="000000"/>
                <w:sz w:val="22"/>
                <w:szCs w:val="22"/>
              </w:rPr>
            </w:pPr>
          </w:p>
        </w:tc>
        <w:tc>
          <w:tcPr>
            <w:tcW w:w="1600" w:type="dxa"/>
            <w:tcBorders>
              <w:top w:val="nil"/>
              <w:left w:val="nil"/>
              <w:bottom w:val="single" w:sz="4" w:space="0" w:color="auto"/>
              <w:right w:val="single" w:sz="4" w:space="0" w:color="auto"/>
            </w:tcBorders>
            <w:shd w:val="clear" w:color="auto" w:fill="auto"/>
            <w:noWrap/>
            <w:vAlign w:val="center"/>
          </w:tcPr>
          <w:p w14:paraId="73765585" w14:textId="3825BE81" w:rsidR="00C630CC" w:rsidRPr="003C3CD2" w:rsidRDefault="00C630CC" w:rsidP="00C630CC">
            <w:pPr>
              <w:jc w:val="right"/>
              <w:rPr>
                <w:rFonts w:ascii="Calibri"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1DBBBBAA" w14:textId="421198F5" w:rsidR="00C630CC" w:rsidRPr="003C3CD2" w:rsidRDefault="00C630CC" w:rsidP="00C630CC">
            <w:pPr>
              <w:jc w:val="right"/>
              <w:rPr>
                <w:rFonts w:ascii="Calibri" w:hAnsi="Calibri" w:cs="Calibri"/>
                <w:color w:val="000000"/>
                <w:sz w:val="22"/>
                <w:szCs w:val="22"/>
              </w:rPr>
            </w:pPr>
          </w:p>
        </w:tc>
      </w:tr>
      <w:tr w:rsidR="00870B36" w:rsidRPr="003C3CD2" w14:paraId="522F1DB6" w14:textId="77777777" w:rsidTr="00C630CC">
        <w:trPr>
          <w:trHeight w:val="300"/>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14:paraId="1CDCD005"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3</w:t>
            </w:r>
          </w:p>
        </w:tc>
        <w:tc>
          <w:tcPr>
            <w:tcW w:w="4580" w:type="dxa"/>
            <w:tcBorders>
              <w:top w:val="nil"/>
              <w:left w:val="nil"/>
              <w:bottom w:val="single" w:sz="4" w:space="0" w:color="auto"/>
              <w:right w:val="single" w:sz="4" w:space="0" w:color="auto"/>
            </w:tcBorders>
            <w:shd w:val="clear" w:color="auto" w:fill="auto"/>
            <w:noWrap/>
            <w:vAlign w:val="bottom"/>
            <w:hideMark/>
          </w:tcPr>
          <w:p w14:paraId="5E24FF3F" w14:textId="77777777" w:rsidR="00870B36" w:rsidRPr="003C3CD2" w:rsidRDefault="00870B36">
            <w:pPr>
              <w:rPr>
                <w:rFonts w:ascii="Calibri" w:hAnsi="Calibri" w:cs="Calibri"/>
                <w:color w:val="000000"/>
                <w:sz w:val="22"/>
                <w:szCs w:val="22"/>
              </w:rPr>
            </w:pPr>
            <w:r w:rsidRPr="003C3CD2">
              <w:rPr>
                <w:rFonts w:ascii="Calibri" w:hAnsi="Calibri" w:cs="Calibri"/>
                <w:color w:val="000000"/>
                <w:sz w:val="22"/>
                <w:szCs w:val="22"/>
              </w:rPr>
              <w:t>Indemnité kilométrique (aller-retour)</w:t>
            </w:r>
          </w:p>
        </w:tc>
        <w:tc>
          <w:tcPr>
            <w:tcW w:w="2000" w:type="dxa"/>
            <w:tcBorders>
              <w:top w:val="nil"/>
              <w:left w:val="nil"/>
              <w:bottom w:val="single" w:sz="4" w:space="0" w:color="auto"/>
              <w:right w:val="single" w:sz="4" w:space="0" w:color="auto"/>
            </w:tcBorders>
            <w:shd w:val="clear" w:color="auto" w:fill="auto"/>
            <w:noWrap/>
            <w:vAlign w:val="center"/>
            <w:hideMark/>
          </w:tcPr>
          <w:p w14:paraId="4C60ECE7"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50 000</w:t>
            </w:r>
          </w:p>
        </w:tc>
        <w:tc>
          <w:tcPr>
            <w:tcW w:w="1660" w:type="dxa"/>
            <w:tcBorders>
              <w:top w:val="nil"/>
              <w:left w:val="nil"/>
              <w:bottom w:val="single" w:sz="4" w:space="0" w:color="auto"/>
              <w:right w:val="single" w:sz="4" w:space="0" w:color="auto"/>
            </w:tcBorders>
            <w:shd w:val="clear" w:color="auto" w:fill="auto"/>
            <w:noWrap/>
            <w:vAlign w:val="center"/>
            <w:hideMark/>
          </w:tcPr>
          <w:p w14:paraId="3D6D2BAA"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100 000</w:t>
            </w:r>
          </w:p>
        </w:tc>
        <w:tc>
          <w:tcPr>
            <w:tcW w:w="1238" w:type="dxa"/>
            <w:tcBorders>
              <w:top w:val="nil"/>
              <w:left w:val="nil"/>
              <w:bottom w:val="single" w:sz="4" w:space="0" w:color="auto"/>
              <w:right w:val="single" w:sz="4" w:space="0" w:color="auto"/>
            </w:tcBorders>
            <w:shd w:val="clear" w:color="auto" w:fill="auto"/>
            <w:noWrap/>
            <w:vAlign w:val="center"/>
            <w:hideMark/>
          </w:tcPr>
          <w:p w14:paraId="2030F91E" w14:textId="77777777" w:rsidR="00870B36" w:rsidRPr="003C3CD2" w:rsidRDefault="00870B36">
            <w:pPr>
              <w:jc w:val="center"/>
              <w:rPr>
                <w:rFonts w:ascii="Calibri" w:hAnsi="Calibri" w:cs="Calibri"/>
                <w:color w:val="000000"/>
                <w:sz w:val="22"/>
                <w:szCs w:val="22"/>
              </w:rPr>
            </w:pPr>
            <w:r w:rsidRPr="003C3CD2">
              <w:rPr>
                <w:rFonts w:ascii="Calibri" w:hAnsi="Calibri" w:cs="Calibri"/>
                <w:color w:val="000000"/>
                <w:sz w:val="22"/>
                <w:szCs w:val="22"/>
              </w:rPr>
              <w:t>KM</w:t>
            </w:r>
          </w:p>
        </w:tc>
        <w:tc>
          <w:tcPr>
            <w:tcW w:w="1740" w:type="dxa"/>
            <w:tcBorders>
              <w:top w:val="nil"/>
              <w:left w:val="nil"/>
              <w:bottom w:val="single" w:sz="4" w:space="0" w:color="auto"/>
              <w:right w:val="single" w:sz="4" w:space="0" w:color="auto"/>
            </w:tcBorders>
            <w:shd w:val="clear" w:color="auto" w:fill="auto"/>
            <w:noWrap/>
            <w:vAlign w:val="center"/>
          </w:tcPr>
          <w:p w14:paraId="11D1BE01" w14:textId="5F481645" w:rsidR="00870B36" w:rsidRPr="003C3CD2" w:rsidRDefault="00870B36">
            <w:pPr>
              <w:jc w:val="right"/>
              <w:rPr>
                <w:rFonts w:ascii="Calibri" w:hAnsi="Calibri" w:cs="Calibri"/>
                <w:color w:val="000000"/>
                <w:sz w:val="22"/>
                <w:szCs w:val="22"/>
              </w:rPr>
            </w:pPr>
          </w:p>
        </w:tc>
        <w:tc>
          <w:tcPr>
            <w:tcW w:w="1600" w:type="dxa"/>
            <w:tcBorders>
              <w:top w:val="nil"/>
              <w:left w:val="nil"/>
              <w:bottom w:val="single" w:sz="4" w:space="0" w:color="auto"/>
              <w:right w:val="single" w:sz="4" w:space="0" w:color="auto"/>
            </w:tcBorders>
            <w:shd w:val="clear" w:color="auto" w:fill="auto"/>
            <w:noWrap/>
            <w:vAlign w:val="center"/>
          </w:tcPr>
          <w:p w14:paraId="3672F87E" w14:textId="56B7ABD6" w:rsidR="00870B36" w:rsidRPr="003C3CD2" w:rsidRDefault="00870B36">
            <w:pPr>
              <w:jc w:val="right"/>
              <w:rPr>
                <w:rFonts w:ascii="Calibri" w:hAnsi="Calibri" w:cs="Calibri"/>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73B3C23A" w14:textId="6FF9A18E" w:rsidR="00870B36" w:rsidRPr="003C3CD2" w:rsidRDefault="00870B36">
            <w:pPr>
              <w:jc w:val="right"/>
              <w:rPr>
                <w:rFonts w:ascii="Calibri" w:hAnsi="Calibri" w:cs="Calibri"/>
                <w:color w:val="000000"/>
                <w:sz w:val="22"/>
                <w:szCs w:val="22"/>
              </w:rPr>
            </w:pPr>
          </w:p>
        </w:tc>
      </w:tr>
      <w:tr w:rsidR="00870B36" w:rsidRPr="003C3CD2" w14:paraId="25E5E735" w14:textId="77777777" w:rsidTr="00C630CC">
        <w:trPr>
          <w:trHeight w:val="300"/>
        </w:trPr>
        <w:tc>
          <w:tcPr>
            <w:tcW w:w="1241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3A5A8"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TOTAL HTVA</w:t>
            </w:r>
          </w:p>
        </w:tc>
        <w:tc>
          <w:tcPr>
            <w:tcW w:w="1600" w:type="dxa"/>
            <w:tcBorders>
              <w:top w:val="nil"/>
              <w:left w:val="nil"/>
              <w:bottom w:val="single" w:sz="4" w:space="0" w:color="auto"/>
              <w:right w:val="single" w:sz="4" w:space="0" w:color="auto"/>
            </w:tcBorders>
            <w:shd w:val="clear" w:color="auto" w:fill="auto"/>
            <w:noWrap/>
            <w:vAlign w:val="center"/>
          </w:tcPr>
          <w:p w14:paraId="5F47165D" w14:textId="3CECC48D" w:rsidR="00870B36" w:rsidRPr="003C3CD2" w:rsidRDefault="00870B36">
            <w:pPr>
              <w:jc w:val="right"/>
              <w:rPr>
                <w:rFonts w:ascii="Calibri" w:hAnsi="Calibri" w:cs="Calibri"/>
                <w:b/>
                <w:bCs/>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4531E333" w14:textId="2DA563A7" w:rsidR="00870B36" w:rsidRPr="003C3CD2" w:rsidRDefault="00870B36">
            <w:pPr>
              <w:jc w:val="right"/>
              <w:rPr>
                <w:rFonts w:ascii="Calibri" w:hAnsi="Calibri" w:cs="Calibri"/>
                <w:b/>
                <w:bCs/>
                <w:color w:val="000000"/>
                <w:sz w:val="22"/>
                <w:szCs w:val="22"/>
              </w:rPr>
            </w:pPr>
          </w:p>
        </w:tc>
      </w:tr>
      <w:tr w:rsidR="00870B36" w:rsidRPr="003C3CD2" w14:paraId="5CCB71B3" w14:textId="77777777" w:rsidTr="00C630CC">
        <w:trPr>
          <w:trHeight w:val="300"/>
        </w:trPr>
        <w:tc>
          <w:tcPr>
            <w:tcW w:w="1241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3A142"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 xml:space="preserve">TVA (Taux 20 %) </w:t>
            </w:r>
          </w:p>
        </w:tc>
        <w:tc>
          <w:tcPr>
            <w:tcW w:w="1600" w:type="dxa"/>
            <w:tcBorders>
              <w:top w:val="nil"/>
              <w:left w:val="nil"/>
              <w:bottom w:val="single" w:sz="4" w:space="0" w:color="auto"/>
              <w:right w:val="single" w:sz="4" w:space="0" w:color="auto"/>
            </w:tcBorders>
            <w:shd w:val="clear" w:color="auto" w:fill="auto"/>
            <w:noWrap/>
            <w:vAlign w:val="center"/>
          </w:tcPr>
          <w:p w14:paraId="5AAE6C58" w14:textId="5F4C159B" w:rsidR="00870B36" w:rsidRPr="003C3CD2" w:rsidRDefault="00870B36">
            <w:pPr>
              <w:jc w:val="right"/>
              <w:rPr>
                <w:rFonts w:ascii="Calibri" w:hAnsi="Calibri" w:cs="Calibri"/>
                <w:b/>
                <w:bCs/>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707F401C" w14:textId="623D289E" w:rsidR="00870B36" w:rsidRPr="003C3CD2" w:rsidRDefault="00870B36">
            <w:pPr>
              <w:jc w:val="right"/>
              <w:rPr>
                <w:rFonts w:ascii="Calibri" w:hAnsi="Calibri" w:cs="Calibri"/>
                <w:b/>
                <w:bCs/>
                <w:color w:val="000000"/>
                <w:sz w:val="22"/>
                <w:szCs w:val="22"/>
              </w:rPr>
            </w:pPr>
          </w:p>
        </w:tc>
      </w:tr>
      <w:tr w:rsidR="00870B36" w:rsidRPr="003C3CD2" w14:paraId="04625D29" w14:textId="77777777" w:rsidTr="00C630CC">
        <w:trPr>
          <w:trHeight w:val="300"/>
        </w:trPr>
        <w:tc>
          <w:tcPr>
            <w:tcW w:w="1241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5BFDD" w14:textId="77777777" w:rsidR="00870B36" w:rsidRPr="003C3CD2" w:rsidRDefault="00870B36">
            <w:pPr>
              <w:jc w:val="center"/>
              <w:rPr>
                <w:rFonts w:ascii="Calibri" w:hAnsi="Calibri" w:cs="Calibri"/>
                <w:b/>
                <w:bCs/>
                <w:color w:val="000000"/>
                <w:sz w:val="22"/>
                <w:szCs w:val="22"/>
              </w:rPr>
            </w:pPr>
            <w:r w:rsidRPr="003C3CD2">
              <w:rPr>
                <w:rFonts w:ascii="Calibri" w:hAnsi="Calibri" w:cs="Calibri"/>
                <w:b/>
                <w:bCs/>
                <w:color w:val="000000"/>
                <w:sz w:val="22"/>
                <w:szCs w:val="22"/>
              </w:rPr>
              <w:t>TOTAL TTC</w:t>
            </w:r>
          </w:p>
        </w:tc>
        <w:tc>
          <w:tcPr>
            <w:tcW w:w="1600" w:type="dxa"/>
            <w:tcBorders>
              <w:top w:val="nil"/>
              <w:left w:val="nil"/>
              <w:bottom w:val="single" w:sz="4" w:space="0" w:color="auto"/>
              <w:right w:val="single" w:sz="4" w:space="0" w:color="auto"/>
            </w:tcBorders>
            <w:shd w:val="clear" w:color="auto" w:fill="auto"/>
            <w:noWrap/>
            <w:vAlign w:val="center"/>
          </w:tcPr>
          <w:p w14:paraId="3A2E40FA" w14:textId="7CB0B579" w:rsidR="00870B36" w:rsidRPr="003C3CD2" w:rsidRDefault="00870B36">
            <w:pPr>
              <w:jc w:val="right"/>
              <w:rPr>
                <w:rFonts w:ascii="Calibri" w:hAnsi="Calibri" w:cs="Calibri"/>
                <w:b/>
                <w:bCs/>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14:paraId="1B7F796F" w14:textId="04E5BDD8" w:rsidR="00870B36" w:rsidRPr="003C3CD2" w:rsidRDefault="00870B36">
            <w:pPr>
              <w:jc w:val="right"/>
              <w:rPr>
                <w:rFonts w:ascii="Calibri" w:hAnsi="Calibri" w:cs="Calibri"/>
                <w:b/>
                <w:bCs/>
                <w:color w:val="000000"/>
                <w:sz w:val="22"/>
                <w:szCs w:val="22"/>
              </w:rPr>
            </w:pPr>
          </w:p>
        </w:tc>
      </w:tr>
    </w:tbl>
    <w:p w14:paraId="31D43FAA" w14:textId="74C327C9" w:rsidR="00870B36" w:rsidRPr="003C3CD2" w:rsidRDefault="00870B36" w:rsidP="00870B36">
      <w:pPr>
        <w:spacing w:after="120" w:line="360" w:lineRule="auto"/>
        <w:jc w:val="center"/>
        <w:rPr>
          <w:rFonts w:ascii="Century Gothic" w:hAnsi="Century Gothic" w:cstheme="majorBidi"/>
          <w:b/>
          <w:bCs/>
          <w:sz w:val="20"/>
        </w:rPr>
      </w:pPr>
    </w:p>
    <w:p w14:paraId="7DDA48B8" w14:textId="24352B4D" w:rsidR="00870B36" w:rsidRPr="003C3CD2" w:rsidRDefault="00870B36" w:rsidP="00870B36">
      <w:pPr>
        <w:spacing w:after="120" w:line="360" w:lineRule="auto"/>
        <w:jc w:val="center"/>
        <w:rPr>
          <w:rFonts w:ascii="Century Gothic" w:hAnsi="Century Gothic" w:cstheme="majorBidi"/>
          <w:b/>
          <w:bCs/>
          <w:sz w:val="20"/>
        </w:rPr>
      </w:pPr>
    </w:p>
    <w:p w14:paraId="26CADCC0" w14:textId="2DFD6F7C" w:rsidR="00870B36" w:rsidRPr="003C3CD2" w:rsidRDefault="00870B36" w:rsidP="00870B36">
      <w:pPr>
        <w:spacing w:after="120" w:line="360" w:lineRule="auto"/>
        <w:ind w:left="1418" w:firstLine="709"/>
        <w:rPr>
          <w:rFonts w:ascii="Century Gothic" w:hAnsi="Century Gothic" w:cstheme="majorBidi"/>
          <w:b/>
          <w:bCs/>
          <w:sz w:val="20"/>
        </w:rPr>
      </w:pPr>
      <w:r w:rsidRPr="003C3CD2">
        <w:rPr>
          <w:rFonts w:ascii="Century Gothic" w:hAnsi="Century Gothic" w:cstheme="majorBidi"/>
          <w:b/>
          <w:bCs/>
          <w:sz w:val="20"/>
        </w:rPr>
        <w:t>Fait à……………………</w:t>
      </w:r>
      <w:proofErr w:type="gramStart"/>
      <w:r w:rsidRPr="003C3CD2">
        <w:rPr>
          <w:rFonts w:ascii="Century Gothic" w:hAnsi="Century Gothic" w:cstheme="majorBidi"/>
          <w:b/>
          <w:bCs/>
          <w:sz w:val="20"/>
        </w:rPr>
        <w:t>…….</w:t>
      </w:r>
      <w:proofErr w:type="gramEnd"/>
      <w:r w:rsidRPr="003C3CD2">
        <w:rPr>
          <w:rFonts w:ascii="Century Gothic" w:hAnsi="Century Gothic" w:cstheme="majorBidi"/>
          <w:b/>
          <w:bCs/>
          <w:sz w:val="20"/>
        </w:rPr>
        <w:t>, le ………………………</w:t>
      </w:r>
    </w:p>
    <w:p w14:paraId="6EAAB106" w14:textId="342A7B97" w:rsidR="00870B36" w:rsidRDefault="00870B36" w:rsidP="00870B36">
      <w:pPr>
        <w:spacing w:after="120" w:line="360" w:lineRule="auto"/>
        <w:ind w:left="7090" w:firstLine="709"/>
        <w:rPr>
          <w:rFonts w:ascii="Century Gothic" w:hAnsi="Century Gothic" w:cstheme="majorBidi"/>
          <w:b/>
          <w:bCs/>
          <w:sz w:val="20"/>
        </w:rPr>
      </w:pPr>
      <w:r w:rsidRPr="003C3CD2">
        <w:rPr>
          <w:rFonts w:ascii="Century Gothic" w:hAnsi="Century Gothic" w:cstheme="majorBidi"/>
          <w:b/>
          <w:bCs/>
          <w:sz w:val="20"/>
        </w:rPr>
        <w:t>Signature et cachet (du concurrent)</w:t>
      </w:r>
      <w:r>
        <w:rPr>
          <w:rFonts w:ascii="Century Gothic" w:hAnsi="Century Gothic" w:cstheme="majorBidi"/>
          <w:b/>
          <w:bCs/>
          <w:sz w:val="20"/>
        </w:rPr>
        <w:t xml:space="preserve"> </w:t>
      </w:r>
    </w:p>
    <w:sectPr w:rsidR="00870B36" w:rsidSect="00EC39A3">
      <w:pgSz w:w="16838" w:h="11906" w:orient="landscape"/>
      <w:pgMar w:top="990" w:right="992" w:bottom="284" w:left="567" w:header="568" w:footer="22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831B8" w14:textId="77777777" w:rsidR="00B77C4E" w:rsidRDefault="00B77C4E">
      <w:r>
        <w:separator/>
      </w:r>
    </w:p>
  </w:endnote>
  <w:endnote w:type="continuationSeparator" w:id="0">
    <w:p w14:paraId="63698EA8" w14:textId="77777777" w:rsidR="00B77C4E" w:rsidRDefault="00B77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BD5AF" w14:textId="3AE71A17" w:rsidR="00D052EB" w:rsidRDefault="00D052EB" w:rsidP="003F4EB4">
    <w:pPr>
      <w:pStyle w:val="Pieddepage"/>
    </w:pPr>
    <w:r>
      <w:tab/>
    </w:r>
    <w:r>
      <w:fldChar w:fldCharType="begin"/>
    </w:r>
    <w:r>
      <w:instrText>PAGE   \* MERGEFORMAT</w:instrText>
    </w:r>
    <w:r>
      <w:fldChar w:fldCharType="separate"/>
    </w:r>
    <w:r w:rsidR="00660D0C">
      <w:rPr>
        <w:noProof/>
      </w:rPr>
      <w:t>12</w:t>
    </w:r>
    <w:r>
      <w:rPr>
        <w:noProof/>
      </w:rPr>
      <w:fldChar w:fldCharType="end"/>
    </w:r>
  </w:p>
  <w:p w14:paraId="2A81A292" w14:textId="77777777" w:rsidR="00D052EB" w:rsidRDefault="00D052EB">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238B1" w14:textId="77777777" w:rsidR="00B77C4E" w:rsidRDefault="00B77C4E">
      <w:r>
        <w:separator/>
      </w:r>
    </w:p>
  </w:footnote>
  <w:footnote w:type="continuationSeparator" w:id="0">
    <w:p w14:paraId="508AE209" w14:textId="77777777" w:rsidR="00B77C4E" w:rsidRDefault="00B77C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22E03" w14:textId="479A033B" w:rsidR="00D052EB" w:rsidRPr="00EA4BC8" w:rsidRDefault="00D052EB" w:rsidP="00471A87">
    <w:pPr>
      <w:pStyle w:val="En-tte"/>
      <w:tabs>
        <w:tab w:val="clear" w:pos="4819"/>
        <w:tab w:val="clear" w:pos="9071"/>
        <w:tab w:val="center" w:pos="4253"/>
        <w:tab w:val="right" w:pos="9356"/>
      </w:tabs>
      <w:ind w:right="282"/>
      <w:jc w:val="center"/>
      <w:rPr>
        <w:rFonts w:asciiTheme="majorBidi" w:hAnsiTheme="majorBidi" w:cstheme="majorBidi"/>
        <w:b/>
        <w:iCs/>
        <w:color w:val="808080" w:themeColor="background1" w:themeShade="80"/>
        <w:sz w:val="22"/>
        <w:szCs w:val="22"/>
        <w:u w:val="single"/>
      </w:rPr>
    </w:pPr>
    <w:r w:rsidRPr="00EA4BC8">
      <w:rPr>
        <w:rFonts w:asciiTheme="majorBidi" w:hAnsiTheme="majorBidi" w:cstheme="majorBidi"/>
        <w:b/>
        <w:iCs/>
        <w:color w:val="808080" w:themeColor="background1" w:themeShade="80"/>
        <w:sz w:val="22"/>
        <w:szCs w:val="22"/>
        <w:u w:val="single"/>
      </w:rPr>
      <w:t>OFPPT/DAL/DAL</w:t>
    </w:r>
    <w:r w:rsidRPr="00EA4BC8">
      <w:rPr>
        <w:rFonts w:asciiTheme="majorBidi" w:hAnsiTheme="majorBidi" w:cstheme="majorBidi"/>
        <w:b/>
        <w:iCs/>
        <w:color w:val="808080" w:themeColor="background1" w:themeShade="80"/>
        <w:sz w:val="22"/>
        <w:szCs w:val="22"/>
        <w:u w:val="single"/>
      </w:rPr>
      <w:tab/>
      <w:t>______________Dossier d’Appel d’Offres</w:t>
    </w:r>
    <w:r w:rsidRPr="00EA4BC8">
      <w:rPr>
        <w:rFonts w:asciiTheme="majorBidi" w:hAnsiTheme="majorBidi" w:cstheme="majorBidi"/>
        <w:b/>
        <w:iCs/>
        <w:color w:val="808080" w:themeColor="background1" w:themeShade="80"/>
        <w:sz w:val="22"/>
        <w:szCs w:val="22"/>
        <w:u w:val="single"/>
      </w:rPr>
      <w:tab/>
      <w:t>AO. N°       /</w:t>
    </w:r>
    <w:r w:rsidRPr="00823AA4">
      <w:rPr>
        <w:rFonts w:asciiTheme="majorBidi" w:hAnsiTheme="majorBidi" w:cstheme="majorBidi"/>
        <w:b/>
        <w:iCs/>
        <w:sz w:val="22"/>
        <w:szCs w:val="22"/>
        <w:u w:val="single"/>
      </w:rPr>
      <w:t>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12"/>
      </v:shape>
    </w:pict>
  </w:numPicBullet>
  <w:numPicBullet w:numPicBulletId="1">
    <w:pict>
      <v:shape id="_x0000_i1033" type="#_x0000_t75" style="width:11.4pt;height:11.4pt" o:bullet="t">
        <v:imagedata r:id="rId2" o:title="msoEDC3"/>
      </v:shape>
    </w:pict>
  </w:numPicBullet>
  <w:abstractNum w:abstractNumId="0"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7E80861"/>
    <w:multiLevelType w:val="hybridMultilevel"/>
    <w:tmpl w:val="22B2788C"/>
    <w:lvl w:ilvl="0" w:tplc="42702D48">
      <w:start w:val="1"/>
      <w:numFmt w:val="bullet"/>
      <w:lvlText w:val=""/>
      <w:lvlPicBulletId w:val="0"/>
      <w:lvlJc w:val="left"/>
      <w:pPr>
        <w:tabs>
          <w:tab w:val="num" w:pos="720"/>
        </w:tabs>
        <w:ind w:left="720" w:hanging="360"/>
      </w:pPr>
      <w:rPr>
        <w:rFonts w:ascii="Symbol" w:hAnsi="Symbol" w:hint="default"/>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5819D0"/>
    <w:multiLevelType w:val="hybridMultilevel"/>
    <w:tmpl w:val="078A772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0F933414"/>
    <w:multiLevelType w:val="hybridMultilevel"/>
    <w:tmpl w:val="F74818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820821"/>
    <w:multiLevelType w:val="hybridMultilevel"/>
    <w:tmpl w:val="2FF0965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23105950"/>
    <w:multiLevelType w:val="hybridMultilevel"/>
    <w:tmpl w:val="29CE3D0C"/>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9" w15:restartNumberingAfterBreak="0">
    <w:nsid w:val="253B01CF"/>
    <w:multiLevelType w:val="hybridMultilevel"/>
    <w:tmpl w:val="06FC62BC"/>
    <w:lvl w:ilvl="0" w:tplc="040C0001">
      <w:start w:val="1"/>
      <w:numFmt w:val="bullet"/>
      <w:lvlText w:val=""/>
      <w:lvlJc w:val="left"/>
      <w:pPr>
        <w:ind w:left="720" w:hanging="360"/>
      </w:pPr>
      <w:rPr>
        <w:rFonts w:ascii="Symbol" w:hAnsi="Symbol" w:hint="default"/>
        <w:b/>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E8479D"/>
    <w:multiLevelType w:val="hybridMultilevel"/>
    <w:tmpl w:val="8C680AE4"/>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501E0EDC">
      <w:start w:val="1"/>
      <w:numFmt w:val="decimal"/>
      <w:lvlText w:val="%3."/>
      <w:lvlJc w:val="left"/>
      <w:pPr>
        <w:ind w:left="502" w:hanging="360"/>
      </w:pPr>
      <w:rPr>
        <w:rFonts w:ascii="Times New Roman" w:eastAsia="Times New Roman" w:hAnsi="Times New Roman" w:cs="Times New Roman"/>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B6B5AE9"/>
    <w:multiLevelType w:val="hybridMultilevel"/>
    <w:tmpl w:val="DBAAAC9E"/>
    <w:lvl w:ilvl="0" w:tplc="65B4451E">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F23CBA"/>
    <w:multiLevelType w:val="hybridMultilevel"/>
    <w:tmpl w:val="C5C83C32"/>
    <w:lvl w:ilvl="0" w:tplc="42702D48">
      <w:start w:val="1"/>
      <w:numFmt w:val="bullet"/>
      <w:lvlText w:val=""/>
      <w:lvlPicBulletId w:val="0"/>
      <w:lvlJc w:val="left"/>
      <w:pPr>
        <w:ind w:left="720" w:hanging="360"/>
      </w:pPr>
      <w:rPr>
        <w:rFonts w:ascii="Symbol" w:hAnsi="Symbol" w:hint="default"/>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19498E"/>
    <w:multiLevelType w:val="hybridMultilevel"/>
    <w:tmpl w:val="23CE04C0"/>
    <w:lvl w:ilvl="0" w:tplc="380C0007">
      <w:start w:val="1"/>
      <w:numFmt w:val="bullet"/>
      <w:lvlText w:val=""/>
      <w:lvlPicBulletId w:val="1"/>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DB18C73E"/>
    <w:lvl w:ilvl="0" w:tplc="A26A2884">
      <w:start w:val="14"/>
      <w:numFmt w:val="bullet"/>
      <w:lvlText w:val="-"/>
      <w:lvlJc w:val="left"/>
      <w:pPr>
        <w:ind w:left="36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C431F55"/>
    <w:multiLevelType w:val="hybridMultilevel"/>
    <w:tmpl w:val="7E18EF7C"/>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7" w15:restartNumberingAfterBreak="0">
    <w:nsid w:val="437A6FB2"/>
    <w:multiLevelType w:val="hybridMultilevel"/>
    <w:tmpl w:val="851030C2"/>
    <w:lvl w:ilvl="0" w:tplc="040C0001">
      <w:start w:val="1"/>
      <w:numFmt w:val="bullet"/>
      <w:lvlText w:val=""/>
      <w:lvlJc w:val="left"/>
      <w:pPr>
        <w:ind w:left="720" w:hanging="360"/>
      </w:pPr>
      <w:rPr>
        <w:rFonts w:ascii="Symbol" w:hAnsi="Symbol" w:hint="default"/>
        <w:b/>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1C0CA8"/>
    <w:multiLevelType w:val="hybridMultilevel"/>
    <w:tmpl w:val="7D721E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AD2D30"/>
    <w:multiLevelType w:val="hybridMultilevel"/>
    <w:tmpl w:val="909C13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431708"/>
    <w:multiLevelType w:val="hybridMultilevel"/>
    <w:tmpl w:val="2D440A42"/>
    <w:lvl w:ilvl="0" w:tplc="D29EA10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4F87305E"/>
    <w:multiLevelType w:val="hybridMultilevel"/>
    <w:tmpl w:val="FA8A2D7C"/>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1E4BD0"/>
    <w:multiLevelType w:val="hybridMultilevel"/>
    <w:tmpl w:val="DB58782C"/>
    <w:lvl w:ilvl="0" w:tplc="D29EA1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1E9229C"/>
    <w:multiLevelType w:val="hybridMultilevel"/>
    <w:tmpl w:val="E8BC34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3E0617"/>
    <w:multiLevelType w:val="hybridMultilevel"/>
    <w:tmpl w:val="BFCEB670"/>
    <w:lvl w:ilvl="0" w:tplc="A26A288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FD73FB"/>
    <w:multiLevelType w:val="hybridMultilevel"/>
    <w:tmpl w:val="3518616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08A54F0"/>
    <w:multiLevelType w:val="hybridMultilevel"/>
    <w:tmpl w:val="81E00004"/>
    <w:lvl w:ilvl="0" w:tplc="040C0001">
      <w:start w:val="1"/>
      <w:numFmt w:val="bullet"/>
      <w:lvlText w:val=""/>
      <w:lvlJc w:val="left"/>
      <w:pPr>
        <w:ind w:left="1840" w:hanging="360"/>
      </w:pPr>
      <w:rPr>
        <w:rFonts w:ascii="Symbol" w:hAnsi="Symbol" w:hint="default"/>
      </w:rPr>
    </w:lvl>
    <w:lvl w:ilvl="1" w:tplc="040C0003" w:tentative="1">
      <w:start w:val="1"/>
      <w:numFmt w:val="bullet"/>
      <w:lvlText w:val="o"/>
      <w:lvlJc w:val="left"/>
      <w:pPr>
        <w:ind w:left="2560" w:hanging="360"/>
      </w:pPr>
      <w:rPr>
        <w:rFonts w:ascii="Courier New" w:hAnsi="Courier New" w:cs="Courier New" w:hint="default"/>
      </w:rPr>
    </w:lvl>
    <w:lvl w:ilvl="2" w:tplc="040C0005" w:tentative="1">
      <w:start w:val="1"/>
      <w:numFmt w:val="bullet"/>
      <w:lvlText w:val=""/>
      <w:lvlJc w:val="left"/>
      <w:pPr>
        <w:ind w:left="3280" w:hanging="360"/>
      </w:pPr>
      <w:rPr>
        <w:rFonts w:ascii="Wingdings" w:hAnsi="Wingdings" w:hint="default"/>
      </w:rPr>
    </w:lvl>
    <w:lvl w:ilvl="3" w:tplc="040C0001" w:tentative="1">
      <w:start w:val="1"/>
      <w:numFmt w:val="bullet"/>
      <w:lvlText w:val=""/>
      <w:lvlJc w:val="left"/>
      <w:pPr>
        <w:ind w:left="4000" w:hanging="360"/>
      </w:pPr>
      <w:rPr>
        <w:rFonts w:ascii="Symbol" w:hAnsi="Symbol" w:hint="default"/>
      </w:rPr>
    </w:lvl>
    <w:lvl w:ilvl="4" w:tplc="040C0003" w:tentative="1">
      <w:start w:val="1"/>
      <w:numFmt w:val="bullet"/>
      <w:lvlText w:val="o"/>
      <w:lvlJc w:val="left"/>
      <w:pPr>
        <w:ind w:left="4720" w:hanging="360"/>
      </w:pPr>
      <w:rPr>
        <w:rFonts w:ascii="Courier New" w:hAnsi="Courier New" w:cs="Courier New" w:hint="default"/>
      </w:rPr>
    </w:lvl>
    <w:lvl w:ilvl="5" w:tplc="040C0005" w:tentative="1">
      <w:start w:val="1"/>
      <w:numFmt w:val="bullet"/>
      <w:lvlText w:val=""/>
      <w:lvlJc w:val="left"/>
      <w:pPr>
        <w:ind w:left="5440" w:hanging="360"/>
      </w:pPr>
      <w:rPr>
        <w:rFonts w:ascii="Wingdings" w:hAnsi="Wingdings" w:hint="default"/>
      </w:rPr>
    </w:lvl>
    <w:lvl w:ilvl="6" w:tplc="040C0001" w:tentative="1">
      <w:start w:val="1"/>
      <w:numFmt w:val="bullet"/>
      <w:lvlText w:val=""/>
      <w:lvlJc w:val="left"/>
      <w:pPr>
        <w:ind w:left="6160" w:hanging="360"/>
      </w:pPr>
      <w:rPr>
        <w:rFonts w:ascii="Symbol" w:hAnsi="Symbol" w:hint="default"/>
      </w:rPr>
    </w:lvl>
    <w:lvl w:ilvl="7" w:tplc="040C0003" w:tentative="1">
      <w:start w:val="1"/>
      <w:numFmt w:val="bullet"/>
      <w:lvlText w:val="o"/>
      <w:lvlJc w:val="left"/>
      <w:pPr>
        <w:ind w:left="6880" w:hanging="360"/>
      </w:pPr>
      <w:rPr>
        <w:rFonts w:ascii="Courier New" w:hAnsi="Courier New" w:cs="Courier New" w:hint="default"/>
      </w:rPr>
    </w:lvl>
    <w:lvl w:ilvl="8" w:tplc="040C0005" w:tentative="1">
      <w:start w:val="1"/>
      <w:numFmt w:val="bullet"/>
      <w:lvlText w:val=""/>
      <w:lvlJc w:val="left"/>
      <w:pPr>
        <w:ind w:left="7600" w:hanging="360"/>
      </w:pPr>
      <w:rPr>
        <w:rFonts w:ascii="Wingdings" w:hAnsi="Wingdings" w:hint="default"/>
      </w:rPr>
    </w:lvl>
  </w:abstractNum>
  <w:abstractNum w:abstractNumId="2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B87662"/>
    <w:multiLevelType w:val="hybridMultilevel"/>
    <w:tmpl w:val="38F21E4E"/>
    <w:lvl w:ilvl="0" w:tplc="0C1CF51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0F0B48"/>
    <w:multiLevelType w:val="hybridMultilevel"/>
    <w:tmpl w:val="ED989E9E"/>
    <w:lvl w:ilvl="0" w:tplc="040C0001">
      <w:start w:val="1"/>
      <w:numFmt w:val="bullet"/>
      <w:lvlText w:val=""/>
      <w:lvlJc w:val="left"/>
      <w:pPr>
        <w:tabs>
          <w:tab w:val="num" w:pos="1440"/>
        </w:tabs>
        <w:ind w:left="1440" w:hanging="360"/>
      </w:pPr>
      <w:rPr>
        <w:rFonts w:ascii="Symbol" w:hAnsi="Symbol" w:hint="default"/>
        <w:b/>
        <w:color w:val="auto"/>
        <w:sz w:val="24"/>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4" w15:restartNumberingAfterBreak="0">
    <w:nsid w:val="7F024488"/>
    <w:multiLevelType w:val="hybridMultilevel"/>
    <w:tmpl w:val="AEE8A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3"/>
  </w:num>
  <w:num w:numId="4">
    <w:abstractNumId w:val="0"/>
  </w:num>
  <w:num w:numId="5">
    <w:abstractNumId w:val="23"/>
  </w:num>
  <w:num w:numId="6">
    <w:abstractNumId w:val="30"/>
  </w:num>
  <w:num w:numId="7">
    <w:abstractNumId w:val="12"/>
  </w:num>
  <w:num w:numId="8">
    <w:abstractNumId w:val="2"/>
  </w:num>
  <w:num w:numId="9">
    <w:abstractNumId w:val="11"/>
  </w:num>
  <w:num w:numId="10">
    <w:abstractNumId w:val="7"/>
  </w:num>
  <w:num w:numId="11">
    <w:abstractNumId w:val="19"/>
  </w:num>
  <w:num w:numId="12">
    <w:abstractNumId w:val="4"/>
  </w:num>
  <w:num w:numId="13">
    <w:abstractNumId w:val="34"/>
  </w:num>
  <w:num w:numId="14">
    <w:abstractNumId w:val="24"/>
  </w:num>
  <w:num w:numId="15">
    <w:abstractNumId w:val="18"/>
  </w:num>
  <w:num w:numId="16">
    <w:abstractNumId w:val="13"/>
  </w:num>
  <w:num w:numId="17">
    <w:abstractNumId w:val="32"/>
  </w:num>
  <w:num w:numId="18">
    <w:abstractNumId w:val="6"/>
  </w:num>
  <w:num w:numId="19">
    <w:abstractNumId w:val="21"/>
  </w:num>
  <w:num w:numId="20">
    <w:abstractNumId w:val="26"/>
  </w:num>
  <w:num w:numId="21">
    <w:abstractNumId w:val="16"/>
  </w:num>
  <w:num w:numId="22">
    <w:abstractNumId w:val="10"/>
  </w:num>
  <w:num w:numId="23">
    <w:abstractNumId w:val="22"/>
  </w:num>
  <w:num w:numId="24">
    <w:abstractNumId w:val="20"/>
  </w:num>
  <w:num w:numId="25">
    <w:abstractNumId w:val="25"/>
  </w:num>
  <w:num w:numId="26">
    <w:abstractNumId w:val="17"/>
  </w:num>
  <w:num w:numId="27">
    <w:abstractNumId w:val="9"/>
  </w:num>
  <w:num w:numId="28">
    <w:abstractNumId w:val="31"/>
  </w:num>
  <w:num w:numId="29">
    <w:abstractNumId w:val="27"/>
  </w:num>
  <w:num w:numId="30">
    <w:abstractNumId w:val="8"/>
  </w:num>
  <w:num w:numId="31">
    <w:abstractNumId w:val="14"/>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3"/>
  </w:num>
  <w:num w:numId="35">
    <w:abstractNumId w:val="29"/>
  </w:num>
  <w:numIdMacAtCleanup w:val="3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CHER Hakima">
    <w15:presenceInfo w15:providerId="AD" w15:userId="S-1-5-21-169771101-1199207871-299021959-214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21E"/>
    <w:rsid w:val="000006A6"/>
    <w:rsid w:val="000006FB"/>
    <w:rsid w:val="00000FBD"/>
    <w:rsid w:val="00001E61"/>
    <w:rsid w:val="00002565"/>
    <w:rsid w:val="00003690"/>
    <w:rsid w:val="00004C52"/>
    <w:rsid w:val="00004EB3"/>
    <w:rsid w:val="00005E10"/>
    <w:rsid w:val="00010015"/>
    <w:rsid w:val="0001006E"/>
    <w:rsid w:val="0001040C"/>
    <w:rsid w:val="00010F70"/>
    <w:rsid w:val="00011CED"/>
    <w:rsid w:val="0001215B"/>
    <w:rsid w:val="000132B9"/>
    <w:rsid w:val="000133E3"/>
    <w:rsid w:val="000145D6"/>
    <w:rsid w:val="00014751"/>
    <w:rsid w:val="00014A36"/>
    <w:rsid w:val="00015126"/>
    <w:rsid w:val="00015D4F"/>
    <w:rsid w:val="00015EB4"/>
    <w:rsid w:val="00016665"/>
    <w:rsid w:val="00016B8A"/>
    <w:rsid w:val="000172CF"/>
    <w:rsid w:val="00017490"/>
    <w:rsid w:val="00017FE4"/>
    <w:rsid w:val="00020EE1"/>
    <w:rsid w:val="000210DB"/>
    <w:rsid w:val="00021846"/>
    <w:rsid w:val="00021D59"/>
    <w:rsid w:val="0002333C"/>
    <w:rsid w:val="00023478"/>
    <w:rsid w:val="00024200"/>
    <w:rsid w:val="00024515"/>
    <w:rsid w:val="00025535"/>
    <w:rsid w:val="00025823"/>
    <w:rsid w:val="0002643D"/>
    <w:rsid w:val="0002658D"/>
    <w:rsid w:val="00026FCC"/>
    <w:rsid w:val="0002716C"/>
    <w:rsid w:val="0002728A"/>
    <w:rsid w:val="00027461"/>
    <w:rsid w:val="000278A2"/>
    <w:rsid w:val="000278B6"/>
    <w:rsid w:val="00027D20"/>
    <w:rsid w:val="00027EF5"/>
    <w:rsid w:val="00031A63"/>
    <w:rsid w:val="00032AEC"/>
    <w:rsid w:val="000330DF"/>
    <w:rsid w:val="00033209"/>
    <w:rsid w:val="00033583"/>
    <w:rsid w:val="000338F1"/>
    <w:rsid w:val="00034A51"/>
    <w:rsid w:val="00035760"/>
    <w:rsid w:val="00035966"/>
    <w:rsid w:val="00035D71"/>
    <w:rsid w:val="000362E5"/>
    <w:rsid w:val="00036335"/>
    <w:rsid w:val="000368CC"/>
    <w:rsid w:val="000402B3"/>
    <w:rsid w:val="000403DA"/>
    <w:rsid w:val="00040470"/>
    <w:rsid w:val="000406D1"/>
    <w:rsid w:val="00040A57"/>
    <w:rsid w:val="00040B55"/>
    <w:rsid w:val="00041219"/>
    <w:rsid w:val="00041BCA"/>
    <w:rsid w:val="000425C7"/>
    <w:rsid w:val="00042CD4"/>
    <w:rsid w:val="0004310C"/>
    <w:rsid w:val="000431B2"/>
    <w:rsid w:val="000438DC"/>
    <w:rsid w:val="0004425A"/>
    <w:rsid w:val="00044AF0"/>
    <w:rsid w:val="00044B5E"/>
    <w:rsid w:val="0004574C"/>
    <w:rsid w:val="00045C46"/>
    <w:rsid w:val="00046236"/>
    <w:rsid w:val="00046F39"/>
    <w:rsid w:val="00047977"/>
    <w:rsid w:val="00047C50"/>
    <w:rsid w:val="00047D18"/>
    <w:rsid w:val="00047F3A"/>
    <w:rsid w:val="0005022D"/>
    <w:rsid w:val="00050C6B"/>
    <w:rsid w:val="000515DE"/>
    <w:rsid w:val="0005176F"/>
    <w:rsid w:val="00051B40"/>
    <w:rsid w:val="00052767"/>
    <w:rsid w:val="00052C0E"/>
    <w:rsid w:val="00052C63"/>
    <w:rsid w:val="000537C9"/>
    <w:rsid w:val="00055250"/>
    <w:rsid w:val="000552BC"/>
    <w:rsid w:val="000558AA"/>
    <w:rsid w:val="000559B0"/>
    <w:rsid w:val="00055C92"/>
    <w:rsid w:val="00057128"/>
    <w:rsid w:val="00057AE9"/>
    <w:rsid w:val="00060606"/>
    <w:rsid w:val="00060630"/>
    <w:rsid w:val="00061603"/>
    <w:rsid w:val="00061654"/>
    <w:rsid w:val="00061AEB"/>
    <w:rsid w:val="00061B95"/>
    <w:rsid w:val="00061BC8"/>
    <w:rsid w:val="0006305B"/>
    <w:rsid w:val="00063AEF"/>
    <w:rsid w:val="000641AF"/>
    <w:rsid w:val="000648E2"/>
    <w:rsid w:val="000653F5"/>
    <w:rsid w:val="000679AB"/>
    <w:rsid w:val="0007003B"/>
    <w:rsid w:val="000704EB"/>
    <w:rsid w:val="000705BC"/>
    <w:rsid w:val="0007092A"/>
    <w:rsid w:val="00070A12"/>
    <w:rsid w:val="0007156A"/>
    <w:rsid w:val="00071920"/>
    <w:rsid w:val="00072766"/>
    <w:rsid w:val="0007279F"/>
    <w:rsid w:val="00072BA1"/>
    <w:rsid w:val="00072CD0"/>
    <w:rsid w:val="00073901"/>
    <w:rsid w:val="00074B3A"/>
    <w:rsid w:val="00074C57"/>
    <w:rsid w:val="00075CC8"/>
    <w:rsid w:val="00076730"/>
    <w:rsid w:val="00076E76"/>
    <w:rsid w:val="000771C3"/>
    <w:rsid w:val="00077E89"/>
    <w:rsid w:val="000801B3"/>
    <w:rsid w:val="00080A59"/>
    <w:rsid w:val="00080A93"/>
    <w:rsid w:val="0008129B"/>
    <w:rsid w:val="00081BF9"/>
    <w:rsid w:val="00081CF2"/>
    <w:rsid w:val="000831A4"/>
    <w:rsid w:val="000832C7"/>
    <w:rsid w:val="000836DE"/>
    <w:rsid w:val="000837EE"/>
    <w:rsid w:val="00083A93"/>
    <w:rsid w:val="00083BA3"/>
    <w:rsid w:val="0008419E"/>
    <w:rsid w:val="00084842"/>
    <w:rsid w:val="00085502"/>
    <w:rsid w:val="00085F78"/>
    <w:rsid w:val="000867A5"/>
    <w:rsid w:val="000872D4"/>
    <w:rsid w:val="000875D6"/>
    <w:rsid w:val="00087773"/>
    <w:rsid w:val="00091183"/>
    <w:rsid w:val="0009283F"/>
    <w:rsid w:val="00092AE1"/>
    <w:rsid w:val="00092BA3"/>
    <w:rsid w:val="000930B7"/>
    <w:rsid w:val="00093188"/>
    <w:rsid w:val="00093CF1"/>
    <w:rsid w:val="000941E6"/>
    <w:rsid w:val="0009477E"/>
    <w:rsid w:val="00094E7E"/>
    <w:rsid w:val="0009589D"/>
    <w:rsid w:val="000967FF"/>
    <w:rsid w:val="00096C04"/>
    <w:rsid w:val="00096C9D"/>
    <w:rsid w:val="00097D9B"/>
    <w:rsid w:val="000A0B86"/>
    <w:rsid w:val="000A106E"/>
    <w:rsid w:val="000A1CD0"/>
    <w:rsid w:val="000A2014"/>
    <w:rsid w:val="000A3767"/>
    <w:rsid w:val="000A3CA6"/>
    <w:rsid w:val="000A4D2C"/>
    <w:rsid w:val="000A51F6"/>
    <w:rsid w:val="000A5236"/>
    <w:rsid w:val="000A5E41"/>
    <w:rsid w:val="000A7605"/>
    <w:rsid w:val="000B193A"/>
    <w:rsid w:val="000B1D41"/>
    <w:rsid w:val="000B20A5"/>
    <w:rsid w:val="000B2AA8"/>
    <w:rsid w:val="000B2CAA"/>
    <w:rsid w:val="000B5126"/>
    <w:rsid w:val="000B626A"/>
    <w:rsid w:val="000B67DB"/>
    <w:rsid w:val="000B6C37"/>
    <w:rsid w:val="000B7E32"/>
    <w:rsid w:val="000C03F0"/>
    <w:rsid w:val="000C0487"/>
    <w:rsid w:val="000C1122"/>
    <w:rsid w:val="000C17E8"/>
    <w:rsid w:val="000C1896"/>
    <w:rsid w:val="000C1B2E"/>
    <w:rsid w:val="000C2048"/>
    <w:rsid w:val="000C2344"/>
    <w:rsid w:val="000C2674"/>
    <w:rsid w:val="000C4DC0"/>
    <w:rsid w:val="000C531C"/>
    <w:rsid w:val="000C627D"/>
    <w:rsid w:val="000C63FC"/>
    <w:rsid w:val="000C640C"/>
    <w:rsid w:val="000C69CC"/>
    <w:rsid w:val="000C7425"/>
    <w:rsid w:val="000D00C5"/>
    <w:rsid w:val="000D0309"/>
    <w:rsid w:val="000D05D2"/>
    <w:rsid w:val="000D079E"/>
    <w:rsid w:val="000D0EAE"/>
    <w:rsid w:val="000D1C34"/>
    <w:rsid w:val="000D2075"/>
    <w:rsid w:val="000D21F7"/>
    <w:rsid w:val="000D255C"/>
    <w:rsid w:val="000D25B9"/>
    <w:rsid w:val="000D25FA"/>
    <w:rsid w:val="000D2DC3"/>
    <w:rsid w:val="000D311B"/>
    <w:rsid w:val="000D3E65"/>
    <w:rsid w:val="000D3F88"/>
    <w:rsid w:val="000D490F"/>
    <w:rsid w:val="000D49DC"/>
    <w:rsid w:val="000D5050"/>
    <w:rsid w:val="000D5300"/>
    <w:rsid w:val="000D53FA"/>
    <w:rsid w:val="000D56DD"/>
    <w:rsid w:val="000D5BD2"/>
    <w:rsid w:val="000D5C1B"/>
    <w:rsid w:val="000D60BA"/>
    <w:rsid w:val="000D6300"/>
    <w:rsid w:val="000D6831"/>
    <w:rsid w:val="000D6DF6"/>
    <w:rsid w:val="000D7304"/>
    <w:rsid w:val="000D77AF"/>
    <w:rsid w:val="000D7E5A"/>
    <w:rsid w:val="000E05DF"/>
    <w:rsid w:val="000E0CFD"/>
    <w:rsid w:val="000E2056"/>
    <w:rsid w:val="000E2EE1"/>
    <w:rsid w:val="000E302B"/>
    <w:rsid w:val="000E3178"/>
    <w:rsid w:val="000E4160"/>
    <w:rsid w:val="000E4A22"/>
    <w:rsid w:val="000E4B9C"/>
    <w:rsid w:val="000E4E73"/>
    <w:rsid w:val="000E6034"/>
    <w:rsid w:val="000E6201"/>
    <w:rsid w:val="000E6827"/>
    <w:rsid w:val="000E7CA0"/>
    <w:rsid w:val="000F234F"/>
    <w:rsid w:val="000F260C"/>
    <w:rsid w:val="000F2DB3"/>
    <w:rsid w:val="000F3211"/>
    <w:rsid w:val="000F36FB"/>
    <w:rsid w:val="000F3A90"/>
    <w:rsid w:val="000F53D9"/>
    <w:rsid w:val="000F5A4F"/>
    <w:rsid w:val="000F6CC9"/>
    <w:rsid w:val="000F6D14"/>
    <w:rsid w:val="000F7224"/>
    <w:rsid w:val="000F7934"/>
    <w:rsid w:val="000F7DD3"/>
    <w:rsid w:val="0010019A"/>
    <w:rsid w:val="001005B0"/>
    <w:rsid w:val="00100897"/>
    <w:rsid w:val="00100D0E"/>
    <w:rsid w:val="001011F7"/>
    <w:rsid w:val="001018CA"/>
    <w:rsid w:val="00102B7A"/>
    <w:rsid w:val="001037DB"/>
    <w:rsid w:val="00103AEB"/>
    <w:rsid w:val="00104121"/>
    <w:rsid w:val="00104258"/>
    <w:rsid w:val="00104522"/>
    <w:rsid w:val="00104A9A"/>
    <w:rsid w:val="00104C4C"/>
    <w:rsid w:val="00105022"/>
    <w:rsid w:val="00105635"/>
    <w:rsid w:val="00106316"/>
    <w:rsid w:val="001077DA"/>
    <w:rsid w:val="00107A09"/>
    <w:rsid w:val="00107B7C"/>
    <w:rsid w:val="00111616"/>
    <w:rsid w:val="0011175C"/>
    <w:rsid w:val="00111989"/>
    <w:rsid w:val="00111E85"/>
    <w:rsid w:val="00112304"/>
    <w:rsid w:val="00112CD8"/>
    <w:rsid w:val="00112F36"/>
    <w:rsid w:val="001141FC"/>
    <w:rsid w:val="00114545"/>
    <w:rsid w:val="00114BB7"/>
    <w:rsid w:val="00115400"/>
    <w:rsid w:val="001169C0"/>
    <w:rsid w:val="00116E7D"/>
    <w:rsid w:val="00117FB3"/>
    <w:rsid w:val="00121824"/>
    <w:rsid w:val="00121B30"/>
    <w:rsid w:val="00121B47"/>
    <w:rsid w:val="00121D06"/>
    <w:rsid w:val="00121E6B"/>
    <w:rsid w:val="00121ED7"/>
    <w:rsid w:val="001233C0"/>
    <w:rsid w:val="00123BA3"/>
    <w:rsid w:val="00123C3B"/>
    <w:rsid w:val="00124081"/>
    <w:rsid w:val="00124156"/>
    <w:rsid w:val="00124A6A"/>
    <w:rsid w:val="00125D81"/>
    <w:rsid w:val="00126043"/>
    <w:rsid w:val="00126469"/>
    <w:rsid w:val="00127985"/>
    <w:rsid w:val="00130468"/>
    <w:rsid w:val="00130ADB"/>
    <w:rsid w:val="00130E96"/>
    <w:rsid w:val="00130EBE"/>
    <w:rsid w:val="00132749"/>
    <w:rsid w:val="00132D8B"/>
    <w:rsid w:val="00134445"/>
    <w:rsid w:val="0013447E"/>
    <w:rsid w:val="001348EE"/>
    <w:rsid w:val="001355ED"/>
    <w:rsid w:val="00135E29"/>
    <w:rsid w:val="0013624F"/>
    <w:rsid w:val="00136325"/>
    <w:rsid w:val="00136347"/>
    <w:rsid w:val="00136A45"/>
    <w:rsid w:val="00136FE4"/>
    <w:rsid w:val="0013748F"/>
    <w:rsid w:val="00137BB0"/>
    <w:rsid w:val="00137FD7"/>
    <w:rsid w:val="0014020D"/>
    <w:rsid w:val="00141E55"/>
    <w:rsid w:val="00141EC4"/>
    <w:rsid w:val="001425D9"/>
    <w:rsid w:val="00142F2A"/>
    <w:rsid w:val="001434FF"/>
    <w:rsid w:val="00143C26"/>
    <w:rsid w:val="00143F95"/>
    <w:rsid w:val="001444F2"/>
    <w:rsid w:val="00144AA8"/>
    <w:rsid w:val="00145067"/>
    <w:rsid w:val="0014573F"/>
    <w:rsid w:val="001457DE"/>
    <w:rsid w:val="00145D72"/>
    <w:rsid w:val="001461B1"/>
    <w:rsid w:val="0015085B"/>
    <w:rsid w:val="001508B9"/>
    <w:rsid w:val="00150CD2"/>
    <w:rsid w:val="001512E0"/>
    <w:rsid w:val="00151F50"/>
    <w:rsid w:val="0015221A"/>
    <w:rsid w:val="00152581"/>
    <w:rsid w:val="0015297A"/>
    <w:rsid w:val="00152A14"/>
    <w:rsid w:val="001537E5"/>
    <w:rsid w:val="001546F0"/>
    <w:rsid w:val="00154AD1"/>
    <w:rsid w:val="00155689"/>
    <w:rsid w:val="00155867"/>
    <w:rsid w:val="00157CF0"/>
    <w:rsid w:val="00160851"/>
    <w:rsid w:val="001608B5"/>
    <w:rsid w:val="00160BA6"/>
    <w:rsid w:val="00160F05"/>
    <w:rsid w:val="001621DD"/>
    <w:rsid w:val="001632B7"/>
    <w:rsid w:val="00163B4A"/>
    <w:rsid w:val="00163F6F"/>
    <w:rsid w:val="00164A0C"/>
    <w:rsid w:val="001657C1"/>
    <w:rsid w:val="00167248"/>
    <w:rsid w:val="0017127F"/>
    <w:rsid w:val="001730D3"/>
    <w:rsid w:val="00173B9C"/>
    <w:rsid w:val="001764C4"/>
    <w:rsid w:val="00176C75"/>
    <w:rsid w:val="0017740A"/>
    <w:rsid w:val="0017778B"/>
    <w:rsid w:val="00180A42"/>
    <w:rsid w:val="00180AF3"/>
    <w:rsid w:val="00180EF5"/>
    <w:rsid w:val="001816C8"/>
    <w:rsid w:val="001817B9"/>
    <w:rsid w:val="00181FED"/>
    <w:rsid w:val="00183CAB"/>
    <w:rsid w:val="00183F4E"/>
    <w:rsid w:val="0018413B"/>
    <w:rsid w:val="0018452C"/>
    <w:rsid w:val="001846C6"/>
    <w:rsid w:val="00184912"/>
    <w:rsid w:val="00184F7D"/>
    <w:rsid w:val="001853DA"/>
    <w:rsid w:val="00185F9B"/>
    <w:rsid w:val="00186728"/>
    <w:rsid w:val="00186C7B"/>
    <w:rsid w:val="001875EC"/>
    <w:rsid w:val="00190312"/>
    <w:rsid w:val="0019373A"/>
    <w:rsid w:val="0019379E"/>
    <w:rsid w:val="00193F31"/>
    <w:rsid w:val="00194F3E"/>
    <w:rsid w:val="001956DF"/>
    <w:rsid w:val="001956F9"/>
    <w:rsid w:val="00195D91"/>
    <w:rsid w:val="001963D4"/>
    <w:rsid w:val="0019699B"/>
    <w:rsid w:val="00197045"/>
    <w:rsid w:val="001974E4"/>
    <w:rsid w:val="0019776A"/>
    <w:rsid w:val="00197C63"/>
    <w:rsid w:val="001A0ABB"/>
    <w:rsid w:val="001A13C6"/>
    <w:rsid w:val="001A1427"/>
    <w:rsid w:val="001A2055"/>
    <w:rsid w:val="001A21FC"/>
    <w:rsid w:val="001A2578"/>
    <w:rsid w:val="001A580D"/>
    <w:rsid w:val="001A5AEA"/>
    <w:rsid w:val="001A68A6"/>
    <w:rsid w:val="001A7137"/>
    <w:rsid w:val="001A754F"/>
    <w:rsid w:val="001B0712"/>
    <w:rsid w:val="001B07E4"/>
    <w:rsid w:val="001B1118"/>
    <w:rsid w:val="001B20AF"/>
    <w:rsid w:val="001B26C6"/>
    <w:rsid w:val="001B277C"/>
    <w:rsid w:val="001B29A5"/>
    <w:rsid w:val="001B2C22"/>
    <w:rsid w:val="001B2C74"/>
    <w:rsid w:val="001B3784"/>
    <w:rsid w:val="001B45D3"/>
    <w:rsid w:val="001B4E46"/>
    <w:rsid w:val="001B6FFC"/>
    <w:rsid w:val="001B71DA"/>
    <w:rsid w:val="001B720F"/>
    <w:rsid w:val="001B7B84"/>
    <w:rsid w:val="001B7E8E"/>
    <w:rsid w:val="001C0C44"/>
    <w:rsid w:val="001C15EB"/>
    <w:rsid w:val="001C2330"/>
    <w:rsid w:val="001C23A3"/>
    <w:rsid w:val="001C2480"/>
    <w:rsid w:val="001C32CF"/>
    <w:rsid w:val="001C35AC"/>
    <w:rsid w:val="001C44EC"/>
    <w:rsid w:val="001C4785"/>
    <w:rsid w:val="001C491F"/>
    <w:rsid w:val="001C542E"/>
    <w:rsid w:val="001C5572"/>
    <w:rsid w:val="001C6ABC"/>
    <w:rsid w:val="001C712E"/>
    <w:rsid w:val="001C747F"/>
    <w:rsid w:val="001C7557"/>
    <w:rsid w:val="001D021E"/>
    <w:rsid w:val="001D17B4"/>
    <w:rsid w:val="001D1841"/>
    <w:rsid w:val="001D1C4B"/>
    <w:rsid w:val="001D1FDB"/>
    <w:rsid w:val="001D25FC"/>
    <w:rsid w:val="001D2F1E"/>
    <w:rsid w:val="001D34BB"/>
    <w:rsid w:val="001D3C43"/>
    <w:rsid w:val="001D3CB6"/>
    <w:rsid w:val="001D439F"/>
    <w:rsid w:val="001D4648"/>
    <w:rsid w:val="001D4B8D"/>
    <w:rsid w:val="001D4BD8"/>
    <w:rsid w:val="001D4C4E"/>
    <w:rsid w:val="001D4F48"/>
    <w:rsid w:val="001D552B"/>
    <w:rsid w:val="001D569F"/>
    <w:rsid w:val="001D5D31"/>
    <w:rsid w:val="001D5DD7"/>
    <w:rsid w:val="001D68E5"/>
    <w:rsid w:val="001D7845"/>
    <w:rsid w:val="001D78B8"/>
    <w:rsid w:val="001D7DC6"/>
    <w:rsid w:val="001D7F50"/>
    <w:rsid w:val="001E05A5"/>
    <w:rsid w:val="001E0BC3"/>
    <w:rsid w:val="001E11E2"/>
    <w:rsid w:val="001E285C"/>
    <w:rsid w:val="001E2A0B"/>
    <w:rsid w:val="001E3103"/>
    <w:rsid w:val="001E345E"/>
    <w:rsid w:val="001E36D9"/>
    <w:rsid w:val="001E378A"/>
    <w:rsid w:val="001E3E6F"/>
    <w:rsid w:val="001E427F"/>
    <w:rsid w:val="001E4D63"/>
    <w:rsid w:val="001E528F"/>
    <w:rsid w:val="001E6F22"/>
    <w:rsid w:val="001E77A7"/>
    <w:rsid w:val="001E77B7"/>
    <w:rsid w:val="001E7A5C"/>
    <w:rsid w:val="001F045B"/>
    <w:rsid w:val="001F1236"/>
    <w:rsid w:val="001F1B44"/>
    <w:rsid w:val="001F2162"/>
    <w:rsid w:val="001F295B"/>
    <w:rsid w:val="001F2986"/>
    <w:rsid w:val="001F29A0"/>
    <w:rsid w:val="001F34CE"/>
    <w:rsid w:val="001F380A"/>
    <w:rsid w:val="001F3A37"/>
    <w:rsid w:val="001F3A58"/>
    <w:rsid w:val="001F3ADF"/>
    <w:rsid w:val="001F3AF6"/>
    <w:rsid w:val="001F3BD3"/>
    <w:rsid w:val="001F4813"/>
    <w:rsid w:val="001F4B1A"/>
    <w:rsid w:val="001F51FB"/>
    <w:rsid w:val="001F674D"/>
    <w:rsid w:val="001F6833"/>
    <w:rsid w:val="001F7087"/>
    <w:rsid w:val="001F7F59"/>
    <w:rsid w:val="002011F7"/>
    <w:rsid w:val="00202A45"/>
    <w:rsid w:val="00203D55"/>
    <w:rsid w:val="00204C03"/>
    <w:rsid w:val="002051F6"/>
    <w:rsid w:val="002052E8"/>
    <w:rsid w:val="002064AF"/>
    <w:rsid w:val="00206EC8"/>
    <w:rsid w:val="00207E93"/>
    <w:rsid w:val="0021018C"/>
    <w:rsid w:val="00211661"/>
    <w:rsid w:val="00213881"/>
    <w:rsid w:val="002153B1"/>
    <w:rsid w:val="002155C5"/>
    <w:rsid w:val="00215731"/>
    <w:rsid w:val="0021581D"/>
    <w:rsid w:val="00215E2D"/>
    <w:rsid w:val="002161E2"/>
    <w:rsid w:val="00216AB3"/>
    <w:rsid w:val="0021736E"/>
    <w:rsid w:val="00217584"/>
    <w:rsid w:val="002179EB"/>
    <w:rsid w:val="00217DA1"/>
    <w:rsid w:val="00221BE4"/>
    <w:rsid w:val="00221ECD"/>
    <w:rsid w:val="002228C6"/>
    <w:rsid w:val="00222BF8"/>
    <w:rsid w:val="00222C00"/>
    <w:rsid w:val="00222FA4"/>
    <w:rsid w:val="00223862"/>
    <w:rsid w:val="002238FD"/>
    <w:rsid w:val="00223A12"/>
    <w:rsid w:val="00223C54"/>
    <w:rsid w:val="0022413A"/>
    <w:rsid w:val="002245A1"/>
    <w:rsid w:val="00224F54"/>
    <w:rsid w:val="00225C2A"/>
    <w:rsid w:val="00226666"/>
    <w:rsid w:val="002269DC"/>
    <w:rsid w:val="00226AFE"/>
    <w:rsid w:val="00226C21"/>
    <w:rsid w:val="00226DD5"/>
    <w:rsid w:val="002276FF"/>
    <w:rsid w:val="00230C59"/>
    <w:rsid w:val="002312BF"/>
    <w:rsid w:val="0023151C"/>
    <w:rsid w:val="0023433E"/>
    <w:rsid w:val="00234444"/>
    <w:rsid w:val="0023531A"/>
    <w:rsid w:val="00235619"/>
    <w:rsid w:val="00236914"/>
    <w:rsid w:val="00241086"/>
    <w:rsid w:val="00241523"/>
    <w:rsid w:val="00242A94"/>
    <w:rsid w:val="00242B9E"/>
    <w:rsid w:val="0024409F"/>
    <w:rsid w:val="002444F4"/>
    <w:rsid w:val="00244E6E"/>
    <w:rsid w:val="00245ADB"/>
    <w:rsid w:val="0024630D"/>
    <w:rsid w:val="00246521"/>
    <w:rsid w:val="0024718C"/>
    <w:rsid w:val="002472E4"/>
    <w:rsid w:val="00247917"/>
    <w:rsid w:val="00247B23"/>
    <w:rsid w:val="0025048E"/>
    <w:rsid w:val="00250AE2"/>
    <w:rsid w:val="00250D6D"/>
    <w:rsid w:val="002516C4"/>
    <w:rsid w:val="0025188B"/>
    <w:rsid w:val="00251CB8"/>
    <w:rsid w:val="00252800"/>
    <w:rsid w:val="00252E5E"/>
    <w:rsid w:val="002533C7"/>
    <w:rsid w:val="00253710"/>
    <w:rsid w:val="00253F4B"/>
    <w:rsid w:val="00255AE0"/>
    <w:rsid w:val="002569BF"/>
    <w:rsid w:val="002569C8"/>
    <w:rsid w:val="00257D93"/>
    <w:rsid w:val="0026116B"/>
    <w:rsid w:val="00261A5D"/>
    <w:rsid w:val="00261A99"/>
    <w:rsid w:val="00261C3C"/>
    <w:rsid w:val="002621B0"/>
    <w:rsid w:val="00262365"/>
    <w:rsid w:val="002632E4"/>
    <w:rsid w:val="00263430"/>
    <w:rsid w:val="002637B1"/>
    <w:rsid w:val="00263B80"/>
    <w:rsid w:val="00263CEB"/>
    <w:rsid w:val="00263DA7"/>
    <w:rsid w:val="0026416D"/>
    <w:rsid w:val="00264190"/>
    <w:rsid w:val="002643FC"/>
    <w:rsid w:val="00265BEF"/>
    <w:rsid w:val="0026708C"/>
    <w:rsid w:val="00267397"/>
    <w:rsid w:val="002676E3"/>
    <w:rsid w:val="00270118"/>
    <w:rsid w:val="00270580"/>
    <w:rsid w:val="00270D5B"/>
    <w:rsid w:val="00271F0A"/>
    <w:rsid w:val="002729F4"/>
    <w:rsid w:val="00273649"/>
    <w:rsid w:val="002739F7"/>
    <w:rsid w:val="0027510F"/>
    <w:rsid w:val="00275221"/>
    <w:rsid w:val="002758BC"/>
    <w:rsid w:val="00276B77"/>
    <w:rsid w:val="00277742"/>
    <w:rsid w:val="00277EE1"/>
    <w:rsid w:val="00277FEF"/>
    <w:rsid w:val="0028062E"/>
    <w:rsid w:val="002812E8"/>
    <w:rsid w:val="00281657"/>
    <w:rsid w:val="002817CC"/>
    <w:rsid w:val="00281F84"/>
    <w:rsid w:val="00282513"/>
    <w:rsid w:val="00282C46"/>
    <w:rsid w:val="00282DF0"/>
    <w:rsid w:val="00283976"/>
    <w:rsid w:val="00284653"/>
    <w:rsid w:val="00284855"/>
    <w:rsid w:val="00284CCB"/>
    <w:rsid w:val="00285A52"/>
    <w:rsid w:val="002863D6"/>
    <w:rsid w:val="00286871"/>
    <w:rsid w:val="00287007"/>
    <w:rsid w:val="0028765E"/>
    <w:rsid w:val="00287A06"/>
    <w:rsid w:val="00287BF8"/>
    <w:rsid w:val="00290462"/>
    <w:rsid w:val="002906A0"/>
    <w:rsid w:val="002909F1"/>
    <w:rsid w:val="00290BA8"/>
    <w:rsid w:val="00291854"/>
    <w:rsid w:val="0029328C"/>
    <w:rsid w:val="002932FE"/>
    <w:rsid w:val="00293468"/>
    <w:rsid w:val="00293515"/>
    <w:rsid w:val="0029436D"/>
    <w:rsid w:val="00295252"/>
    <w:rsid w:val="002955C6"/>
    <w:rsid w:val="00295CF0"/>
    <w:rsid w:val="00296F26"/>
    <w:rsid w:val="00296F6F"/>
    <w:rsid w:val="002973E9"/>
    <w:rsid w:val="0029767B"/>
    <w:rsid w:val="002976E3"/>
    <w:rsid w:val="002A019B"/>
    <w:rsid w:val="002A0601"/>
    <w:rsid w:val="002A0822"/>
    <w:rsid w:val="002A1097"/>
    <w:rsid w:val="002A127F"/>
    <w:rsid w:val="002A175F"/>
    <w:rsid w:val="002A1AC9"/>
    <w:rsid w:val="002A28B1"/>
    <w:rsid w:val="002A2F68"/>
    <w:rsid w:val="002A4397"/>
    <w:rsid w:val="002A47C5"/>
    <w:rsid w:val="002A4C71"/>
    <w:rsid w:val="002A4C94"/>
    <w:rsid w:val="002A6DFA"/>
    <w:rsid w:val="002B004F"/>
    <w:rsid w:val="002B01F0"/>
    <w:rsid w:val="002B0D33"/>
    <w:rsid w:val="002B1255"/>
    <w:rsid w:val="002B1A60"/>
    <w:rsid w:val="002B1F2A"/>
    <w:rsid w:val="002B265E"/>
    <w:rsid w:val="002B2C67"/>
    <w:rsid w:val="002B2CC4"/>
    <w:rsid w:val="002B2D52"/>
    <w:rsid w:val="002B5184"/>
    <w:rsid w:val="002B5188"/>
    <w:rsid w:val="002B5C0C"/>
    <w:rsid w:val="002B5E21"/>
    <w:rsid w:val="002B607C"/>
    <w:rsid w:val="002B633F"/>
    <w:rsid w:val="002B6A8E"/>
    <w:rsid w:val="002B6CEC"/>
    <w:rsid w:val="002B7779"/>
    <w:rsid w:val="002B7D1F"/>
    <w:rsid w:val="002C0323"/>
    <w:rsid w:val="002C0BD8"/>
    <w:rsid w:val="002C1145"/>
    <w:rsid w:val="002C13CE"/>
    <w:rsid w:val="002C2040"/>
    <w:rsid w:val="002C217B"/>
    <w:rsid w:val="002C2996"/>
    <w:rsid w:val="002C3083"/>
    <w:rsid w:val="002C3652"/>
    <w:rsid w:val="002C3A29"/>
    <w:rsid w:val="002C3F74"/>
    <w:rsid w:val="002C50DE"/>
    <w:rsid w:val="002C53F0"/>
    <w:rsid w:val="002C5505"/>
    <w:rsid w:val="002C5F67"/>
    <w:rsid w:val="002C673F"/>
    <w:rsid w:val="002C78A1"/>
    <w:rsid w:val="002D02BB"/>
    <w:rsid w:val="002D056A"/>
    <w:rsid w:val="002D07B7"/>
    <w:rsid w:val="002D08EE"/>
    <w:rsid w:val="002D1800"/>
    <w:rsid w:val="002D22F9"/>
    <w:rsid w:val="002D2C4A"/>
    <w:rsid w:val="002D2ECD"/>
    <w:rsid w:val="002D303A"/>
    <w:rsid w:val="002D6DB8"/>
    <w:rsid w:val="002D76C3"/>
    <w:rsid w:val="002D786E"/>
    <w:rsid w:val="002E04D4"/>
    <w:rsid w:val="002E0E69"/>
    <w:rsid w:val="002E20BF"/>
    <w:rsid w:val="002E214B"/>
    <w:rsid w:val="002E2A7B"/>
    <w:rsid w:val="002E4C12"/>
    <w:rsid w:val="002E529C"/>
    <w:rsid w:val="002E5BE4"/>
    <w:rsid w:val="002E6919"/>
    <w:rsid w:val="002E6956"/>
    <w:rsid w:val="002E6C64"/>
    <w:rsid w:val="002E73D5"/>
    <w:rsid w:val="002F002C"/>
    <w:rsid w:val="002F01B5"/>
    <w:rsid w:val="002F0A0B"/>
    <w:rsid w:val="002F15B1"/>
    <w:rsid w:val="002F1ACA"/>
    <w:rsid w:val="002F25A1"/>
    <w:rsid w:val="002F25F7"/>
    <w:rsid w:val="002F26E2"/>
    <w:rsid w:val="002F2714"/>
    <w:rsid w:val="002F2EF4"/>
    <w:rsid w:val="002F30E6"/>
    <w:rsid w:val="002F3A6B"/>
    <w:rsid w:val="002F3ADC"/>
    <w:rsid w:val="002F45B4"/>
    <w:rsid w:val="002F4B60"/>
    <w:rsid w:val="002F4BCD"/>
    <w:rsid w:val="002F4BD5"/>
    <w:rsid w:val="002F4C92"/>
    <w:rsid w:val="002F5614"/>
    <w:rsid w:val="002F5B3F"/>
    <w:rsid w:val="002F672F"/>
    <w:rsid w:val="002F6A70"/>
    <w:rsid w:val="002F6DA6"/>
    <w:rsid w:val="002F7B17"/>
    <w:rsid w:val="002F7D61"/>
    <w:rsid w:val="00300D71"/>
    <w:rsid w:val="00300FD0"/>
    <w:rsid w:val="00301149"/>
    <w:rsid w:val="0030119A"/>
    <w:rsid w:val="003011FB"/>
    <w:rsid w:val="00301F46"/>
    <w:rsid w:val="00302C7C"/>
    <w:rsid w:val="00302F1E"/>
    <w:rsid w:val="00303189"/>
    <w:rsid w:val="00303944"/>
    <w:rsid w:val="003039AE"/>
    <w:rsid w:val="00303C08"/>
    <w:rsid w:val="00305970"/>
    <w:rsid w:val="00305B59"/>
    <w:rsid w:val="00306B88"/>
    <w:rsid w:val="00306D16"/>
    <w:rsid w:val="00307D2C"/>
    <w:rsid w:val="00310424"/>
    <w:rsid w:val="00310DA9"/>
    <w:rsid w:val="0031193A"/>
    <w:rsid w:val="00311B19"/>
    <w:rsid w:val="003120CD"/>
    <w:rsid w:val="00312FCF"/>
    <w:rsid w:val="0031325A"/>
    <w:rsid w:val="00313487"/>
    <w:rsid w:val="003146A3"/>
    <w:rsid w:val="003154E2"/>
    <w:rsid w:val="00316518"/>
    <w:rsid w:val="0031662E"/>
    <w:rsid w:val="003168A3"/>
    <w:rsid w:val="00316B81"/>
    <w:rsid w:val="003173D5"/>
    <w:rsid w:val="00317514"/>
    <w:rsid w:val="0032056C"/>
    <w:rsid w:val="0032063D"/>
    <w:rsid w:val="00320812"/>
    <w:rsid w:val="00320D6B"/>
    <w:rsid w:val="0032104B"/>
    <w:rsid w:val="0032261E"/>
    <w:rsid w:val="00322B1E"/>
    <w:rsid w:val="00322BE3"/>
    <w:rsid w:val="0032398B"/>
    <w:rsid w:val="003239A7"/>
    <w:rsid w:val="00324896"/>
    <w:rsid w:val="0032605F"/>
    <w:rsid w:val="00326A00"/>
    <w:rsid w:val="00330DDF"/>
    <w:rsid w:val="0033105A"/>
    <w:rsid w:val="00331290"/>
    <w:rsid w:val="003318BD"/>
    <w:rsid w:val="00333173"/>
    <w:rsid w:val="003341F0"/>
    <w:rsid w:val="00334515"/>
    <w:rsid w:val="00334B68"/>
    <w:rsid w:val="003362F2"/>
    <w:rsid w:val="00336C25"/>
    <w:rsid w:val="00337311"/>
    <w:rsid w:val="003374EC"/>
    <w:rsid w:val="00337EC5"/>
    <w:rsid w:val="003402F6"/>
    <w:rsid w:val="003423B8"/>
    <w:rsid w:val="0034253B"/>
    <w:rsid w:val="00342EDD"/>
    <w:rsid w:val="003431A5"/>
    <w:rsid w:val="0034426F"/>
    <w:rsid w:val="00346571"/>
    <w:rsid w:val="003468D9"/>
    <w:rsid w:val="003471C3"/>
    <w:rsid w:val="0035079E"/>
    <w:rsid w:val="00351220"/>
    <w:rsid w:val="003512A7"/>
    <w:rsid w:val="00351494"/>
    <w:rsid w:val="003522A3"/>
    <w:rsid w:val="00352351"/>
    <w:rsid w:val="00352CC2"/>
    <w:rsid w:val="003534A2"/>
    <w:rsid w:val="00355196"/>
    <w:rsid w:val="003552BB"/>
    <w:rsid w:val="003559FE"/>
    <w:rsid w:val="0036048E"/>
    <w:rsid w:val="0036068E"/>
    <w:rsid w:val="0036095A"/>
    <w:rsid w:val="0036159B"/>
    <w:rsid w:val="00361850"/>
    <w:rsid w:val="00361E2D"/>
    <w:rsid w:val="00362273"/>
    <w:rsid w:val="003629A5"/>
    <w:rsid w:val="00363224"/>
    <w:rsid w:val="0036419E"/>
    <w:rsid w:val="00364544"/>
    <w:rsid w:val="003656D6"/>
    <w:rsid w:val="00365C3B"/>
    <w:rsid w:val="00365EF7"/>
    <w:rsid w:val="00367277"/>
    <w:rsid w:val="003674C2"/>
    <w:rsid w:val="0036785C"/>
    <w:rsid w:val="00367FF6"/>
    <w:rsid w:val="0037063E"/>
    <w:rsid w:val="003708FE"/>
    <w:rsid w:val="00370F44"/>
    <w:rsid w:val="003717D6"/>
    <w:rsid w:val="00371AC9"/>
    <w:rsid w:val="00372769"/>
    <w:rsid w:val="0037284D"/>
    <w:rsid w:val="00372B39"/>
    <w:rsid w:val="00374638"/>
    <w:rsid w:val="00374D4A"/>
    <w:rsid w:val="0037577E"/>
    <w:rsid w:val="003758D9"/>
    <w:rsid w:val="00375952"/>
    <w:rsid w:val="003759AD"/>
    <w:rsid w:val="00375DB7"/>
    <w:rsid w:val="00376607"/>
    <w:rsid w:val="00376C7F"/>
    <w:rsid w:val="00377E8E"/>
    <w:rsid w:val="003800D3"/>
    <w:rsid w:val="0038151E"/>
    <w:rsid w:val="00382781"/>
    <w:rsid w:val="00382CA4"/>
    <w:rsid w:val="003835E0"/>
    <w:rsid w:val="00383C5D"/>
    <w:rsid w:val="00383ECE"/>
    <w:rsid w:val="00384407"/>
    <w:rsid w:val="003849D8"/>
    <w:rsid w:val="00385971"/>
    <w:rsid w:val="00386916"/>
    <w:rsid w:val="00386B5E"/>
    <w:rsid w:val="00387D12"/>
    <w:rsid w:val="0039132F"/>
    <w:rsid w:val="00391F04"/>
    <w:rsid w:val="0039246B"/>
    <w:rsid w:val="0039255D"/>
    <w:rsid w:val="0039309A"/>
    <w:rsid w:val="00393ECF"/>
    <w:rsid w:val="003944F4"/>
    <w:rsid w:val="0039475B"/>
    <w:rsid w:val="00395081"/>
    <w:rsid w:val="00395830"/>
    <w:rsid w:val="003960D2"/>
    <w:rsid w:val="0039626A"/>
    <w:rsid w:val="00397AE8"/>
    <w:rsid w:val="003A0463"/>
    <w:rsid w:val="003A05CA"/>
    <w:rsid w:val="003A099B"/>
    <w:rsid w:val="003A09CC"/>
    <w:rsid w:val="003A0ED7"/>
    <w:rsid w:val="003A177D"/>
    <w:rsid w:val="003A2A63"/>
    <w:rsid w:val="003A2C1D"/>
    <w:rsid w:val="003A3152"/>
    <w:rsid w:val="003A3403"/>
    <w:rsid w:val="003A34BA"/>
    <w:rsid w:val="003A3C94"/>
    <w:rsid w:val="003A44F0"/>
    <w:rsid w:val="003A68EC"/>
    <w:rsid w:val="003A6A74"/>
    <w:rsid w:val="003A779E"/>
    <w:rsid w:val="003B0768"/>
    <w:rsid w:val="003B0D85"/>
    <w:rsid w:val="003B111B"/>
    <w:rsid w:val="003B1D45"/>
    <w:rsid w:val="003B1F8E"/>
    <w:rsid w:val="003B2BE1"/>
    <w:rsid w:val="003B3264"/>
    <w:rsid w:val="003B32A5"/>
    <w:rsid w:val="003B3472"/>
    <w:rsid w:val="003B367C"/>
    <w:rsid w:val="003B3B0B"/>
    <w:rsid w:val="003B4855"/>
    <w:rsid w:val="003B50A3"/>
    <w:rsid w:val="003B518E"/>
    <w:rsid w:val="003B5911"/>
    <w:rsid w:val="003B5FBE"/>
    <w:rsid w:val="003B65F8"/>
    <w:rsid w:val="003B79F1"/>
    <w:rsid w:val="003C1768"/>
    <w:rsid w:val="003C3CD2"/>
    <w:rsid w:val="003C479D"/>
    <w:rsid w:val="003C4ECF"/>
    <w:rsid w:val="003C526F"/>
    <w:rsid w:val="003C6C7D"/>
    <w:rsid w:val="003C6F4E"/>
    <w:rsid w:val="003C73AE"/>
    <w:rsid w:val="003C7438"/>
    <w:rsid w:val="003D00CA"/>
    <w:rsid w:val="003D05F8"/>
    <w:rsid w:val="003D0776"/>
    <w:rsid w:val="003D08E7"/>
    <w:rsid w:val="003D11ED"/>
    <w:rsid w:val="003D24AE"/>
    <w:rsid w:val="003D30E3"/>
    <w:rsid w:val="003D30FD"/>
    <w:rsid w:val="003D3566"/>
    <w:rsid w:val="003D3756"/>
    <w:rsid w:val="003D4049"/>
    <w:rsid w:val="003D43D6"/>
    <w:rsid w:val="003D4DA8"/>
    <w:rsid w:val="003D55C6"/>
    <w:rsid w:val="003D677F"/>
    <w:rsid w:val="003D76E1"/>
    <w:rsid w:val="003E0794"/>
    <w:rsid w:val="003E0B2C"/>
    <w:rsid w:val="003E0E5E"/>
    <w:rsid w:val="003E0FA4"/>
    <w:rsid w:val="003E1BC5"/>
    <w:rsid w:val="003E21A7"/>
    <w:rsid w:val="003E2B4B"/>
    <w:rsid w:val="003E3A78"/>
    <w:rsid w:val="003E45B4"/>
    <w:rsid w:val="003E527C"/>
    <w:rsid w:val="003F0D05"/>
    <w:rsid w:val="003F24F6"/>
    <w:rsid w:val="003F284B"/>
    <w:rsid w:val="003F2DBB"/>
    <w:rsid w:val="003F4409"/>
    <w:rsid w:val="003F4EB4"/>
    <w:rsid w:val="003F6183"/>
    <w:rsid w:val="003F6282"/>
    <w:rsid w:val="003F7930"/>
    <w:rsid w:val="003F793F"/>
    <w:rsid w:val="003F798C"/>
    <w:rsid w:val="00400342"/>
    <w:rsid w:val="00400E79"/>
    <w:rsid w:val="00402B63"/>
    <w:rsid w:val="00402ED9"/>
    <w:rsid w:val="004034B0"/>
    <w:rsid w:val="00403659"/>
    <w:rsid w:val="00403B6B"/>
    <w:rsid w:val="00403C38"/>
    <w:rsid w:val="00404C52"/>
    <w:rsid w:val="00406F21"/>
    <w:rsid w:val="004072DD"/>
    <w:rsid w:val="0040785D"/>
    <w:rsid w:val="004101BA"/>
    <w:rsid w:val="00412909"/>
    <w:rsid w:val="00413A52"/>
    <w:rsid w:val="004141E7"/>
    <w:rsid w:val="00414E35"/>
    <w:rsid w:val="00415ABC"/>
    <w:rsid w:val="004160DB"/>
    <w:rsid w:val="004170C0"/>
    <w:rsid w:val="00417F70"/>
    <w:rsid w:val="0042068D"/>
    <w:rsid w:val="00420F85"/>
    <w:rsid w:val="004229ED"/>
    <w:rsid w:val="00422CF6"/>
    <w:rsid w:val="00423287"/>
    <w:rsid w:val="0042330E"/>
    <w:rsid w:val="0042404F"/>
    <w:rsid w:val="004247D6"/>
    <w:rsid w:val="004252E1"/>
    <w:rsid w:val="00425BA9"/>
    <w:rsid w:val="00425CDD"/>
    <w:rsid w:val="00425F59"/>
    <w:rsid w:val="004263C5"/>
    <w:rsid w:val="0042686B"/>
    <w:rsid w:val="00426D8E"/>
    <w:rsid w:val="00426EC5"/>
    <w:rsid w:val="00427555"/>
    <w:rsid w:val="00427A0B"/>
    <w:rsid w:val="00427B98"/>
    <w:rsid w:val="004300B2"/>
    <w:rsid w:val="004301E1"/>
    <w:rsid w:val="00430D78"/>
    <w:rsid w:val="0043196E"/>
    <w:rsid w:val="004325B4"/>
    <w:rsid w:val="004332D4"/>
    <w:rsid w:val="004334D0"/>
    <w:rsid w:val="00434BEC"/>
    <w:rsid w:val="004364B9"/>
    <w:rsid w:val="00437DDA"/>
    <w:rsid w:val="00437F29"/>
    <w:rsid w:val="004408C5"/>
    <w:rsid w:val="00441558"/>
    <w:rsid w:val="004422B4"/>
    <w:rsid w:val="004427DA"/>
    <w:rsid w:val="00442ED5"/>
    <w:rsid w:val="00444228"/>
    <w:rsid w:val="004448D7"/>
    <w:rsid w:val="00445423"/>
    <w:rsid w:val="00446E76"/>
    <w:rsid w:val="0044735D"/>
    <w:rsid w:val="0044777D"/>
    <w:rsid w:val="00447CF5"/>
    <w:rsid w:val="00447F50"/>
    <w:rsid w:val="00450990"/>
    <w:rsid w:val="00450AA1"/>
    <w:rsid w:val="00450AA3"/>
    <w:rsid w:val="00450BDC"/>
    <w:rsid w:val="00450F3E"/>
    <w:rsid w:val="00450F98"/>
    <w:rsid w:val="00451426"/>
    <w:rsid w:val="00451763"/>
    <w:rsid w:val="004528A7"/>
    <w:rsid w:val="00452A7A"/>
    <w:rsid w:val="00453331"/>
    <w:rsid w:val="00453ADD"/>
    <w:rsid w:val="0045538E"/>
    <w:rsid w:val="00455D2C"/>
    <w:rsid w:val="004571CC"/>
    <w:rsid w:val="00462669"/>
    <w:rsid w:val="00462DA8"/>
    <w:rsid w:val="00463BC1"/>
    <w:rsid w:val="004640F2"/>
    <w:rsid w:val="00464DB1"/>
    <w:rsid w:val="00465138"/>
    <w:rsid w:val="0046566C"/>
    <w:rsid w:val="00465CFD"/>
    <w:rsid w:val="004664BF"/>
    <w:rsid w:val="00466590"/>
    <w:rsid w:val="004665A9"/>
    <w:rsid w:val="00466606"/>
    <w:rsid w:val="0046690B"/>
    <w:rsid w:val="0046744C"/>
    <w:rsid w:val="00467547"/>
    <w:rsid w:val="0047014F"/>
    <w:rsid w:val="00470639"/>
    <w:rsid w:val="004711C3"/>
    <w:rsid w:val="00471656"/>
    <w:rsid w:val="00471A87"/>
    <w:rsid w:val="004720A7"/>
    <w:rsid w:val="00472D2E"/>
    <w:rsid w:val="00473228"/>
    <w:rsid w:val="004733B5"/>
    <w:rsid w:val="00473A1F"/>
    <w:rsid w:val="004741B4"/>
    <w:rsid w:val="004746BB"/>
    <w:rsid w:val="00476C84"/>
    <w:rsid w:val="004773C6"/>
    <w:rsid w:val="0047769E"/>
    <w:rsid w:val="00477838"/>
    <w:rsid w:val="004801FB"/>
    <w:rsid w:val="004803B9"/>
    <w:rsid w:val="00480461"/>
    <w:rsid w:val="004806C2"/>
    <w:rsid w:val="00481129"/>
    <w:rsid w:val="0048183F"/>
    <w:rsid w:val="0048205F"/>
    <w:rsid w:val="00482770"/>
    <w:rsid w:val="00484BD6"/>
    <w:rsid w:val="00484D28"/>
    <w:rsid w:val="00484DCE"/>
    <w:rsid w:val="00485F40"/>
    <w:rsid w:val="004864DF"/>
    <w:rsid w:val="0048682F"/>
    <w:rsid w:val="00487098"/>
    <w:rsid w:val="004870BC"/>
    <w:rsid w:val="00487587"/>
    <w:rsid w:val="004879A8"/>
    <w:rsid w:val="00490591"/>
    <w:rsid w:val="004916C4"/>
    <w:rsid w:val="004918A2"/>
    <w:rsid w:val="00491A70"/>
    <w:rsid w:val="004922AF"/>
    <w:rsid w:val="004923E4"/>
    <w:rsid w:val="0049437D"/>
    <w:rsid w:val="00494710"/>
    <w:rsid w:val="004957BD"/>
    <w:rsid w:val="00495835"/>
    <w:rsid w:val="00495A2A"/>
    <w:rsid w:val="004963EB"/>
    <w:rsid w:val="004978B5"/>
    <w:rsid w:val="004A0B05"/>
    <w:rsid w:val="004A11D9"/>
    <w:rsid w:val="004A1806"/>
    <w:rsid w:val="004A1A8A"/>
    <w:rsid w:val="004A1CD0"/>
    <w:rsid w:val="004A1D8A"/>
    <w:rsid w:val="004A22F2"/>
    <w:rsid w:val="004A3825"/>
    <w:rsid w:val="004A3F58"/>
    <w:rsid w:val="004A5563"/>
    <w:rsid w:val="004A569C"/>
    <w:rsid w:val="004A6CDF"/>
    <w:rsid w:val="004A6EB9"/>
    <w:rsid w:val="004A73D2"/>
    <w:rsid w:val="004A7833"/>
    <w:rsid w:val="004A7A87"/>
    <w:rsid w:val="004B089C"/>
    <w:rsid w:val="004B1AC4"/>
    <w:rsid w:val="004B2018"/>
    <w:rsid w:val="004B23BD"/>
    <w:rsid w:val="004B24EA"/>
    <w:rsid w:val="004B5394"/>
    <w:rsid w:val="004B5508"/>
    <w:rsid w:val="004B5F28"/>
    <w:rsid w:val="004B678D"/>
    <w:rsid w:val="004B7DD6"/>
    <w:rsid w:val="004C144F"/>
    <w:rsid w:val="004C2166"/>
    <w:rsid w:val="004C23CE"/>
    <w:rsid w:val="004C4781"/>
    <w:rsid w:val="004C4848"/>
    <w:rsid w:val="004C5D0F"/>
    <w:rsid w:val="004C5DF9"/>
    <w:rsid w:val="004C6376"/>
    <w:rsid w:val="004C68BA"/>
    <w:rsid w:val="004D0221"/>
    <w:rsid w:val="004D0DBB"/>
    <w:rsid w:val="004D0E0A"/>
    <w:rsid w:val="004D14B4"/>
    <w:rsid w:val="004D168A"/>
    <w:rsid w:val="004D2B32"/>
    <w:rsid w:val="004D33EE"/>
    <w:rsid w:val="004D3C39"/>
    <w:rsid w:val="004D3C6A"/>
    <w:rsid w:val="004D42F4"/>
    <w:rsid w:val="004D5E5E"/>
    <w:rsid w:val="004D6285"/>
    <w:rsid w:val="004D70B1"/>
    <w:rsid w:val="004D746E"/>
    <w:rsid w:val="004D7889"/>
    <w:rsid w:val="004D79F1"/>
    <w:rsid w:val="004E0D14"/>
    <w:rsid w:val="004E1714"/>
    <w:rsid w:val="004E1737"/>
    <w:rsid w:val="004E2635"/>
    <w:rsid w:val="004E3362"/>
    <w:rsid w:val="004E3B5C"/>
    <w:rsid w:val="004E46EF"/>
    <w:rsid w:val="004E4715"/>
    <w:rsid w:val="004E47D4"/>
    <w:rsid w:val="004E58B5"/>
    <w:rsid w:val="004E664F"/>
    <w:rsid w:val="004E68EA"/>
    <w:rsid w:val="004E697A"/>
    <w:rsid w:val="004E7072"/>
    <w:rsid w:val="004E72F6"/>
    <w:rsid w:val="004E7556"/>
    <w:rsid w:val="004F0628"/>
    <w:rsid w:val="004F0CB5"/>
    <w:rsid w:val="004F0E56"/>
    <w:rsid w:val="004F107C"/>
    <w:rsid w:val="004F1365"/>
    <w:rsid w:val="004F3B56"/>
    <w:rsid w:val="004F3F79"/>
    <w:rsid w:val="004F3FA3"/>
    <w:rsid w:val="004F40D9"/>
    <w:rsid w:val="004F4A62"/>
    <w:rsid w:val="004F5004"/>
    <w:rsid w:val="004F5172"/>
    <w:rsid w:val="004F586E"/>
    <w:rsid w:val="004F5EED"/>
    <w:rsid w:val="004F60C4"/>
    <w:rsid w:val="004F7208"/>
    <w:rsid w:val="004F74A1"/>
    <w:rsid w:val="004F7B44"/>
    <w:rsid w:val="005004D4"/>
    <w:rsid w:val="00500D6E"/>
    <w:rsid w:val="0050120F"/>
    <w:rsid w:val="00501458"/>
    <w:rsid w:val="00501656"/>
    <w:rsid w:val="00501DD6"/>
    <w:rsid w:val="00502A76"/>
    <w:rsid w:val="005034FA"/>
    <w:rsid w:val="005035DB"/>
    <w:rsid w:val="00505956"/>
    <w:rsid w:val="00505A4A"/>
    <w:rsid w:val="0050644B"/>
    <w:rsid w:val="005066D7"/>
    <w:rsid w:val="005072CA"/>
    <w:rsid w:val="005100B6"/>
    <w:rsid w:val="005100E5"/>
    <w:rsid w:val="00510EB2"/>
    <w:rsid w:val="00510F4D"/>
    <w:rsid w:val="00511B4C"/>
    <w:rsid w:val="00512786"/>
    <w:rsid w:val="00512FF9"/>
    <w:rsid w:val="005134A9"/>
    <w:rsid w:val="00513B6B"/>
    <w:rsid w:val="00514986"/>
    <w:rsid w:val="00515791"/>
    <w:rsid w:val="00515C43"/>
    <w:rsid w:val="0051645B"/>
    <w:rsid w:val="00516604"/>
    <w:rsid w:val="00516D30"/>
    <w:rsid w:val="00517287"/>
    <w:rsid w:val="00517289"/>
    <w:rsid w:val="0051734B"/>
    <w:rsid w:val="00520FE7"/>
    <w:rsid w:val="00521266"/>
    <w:rsid w:val="00523250"/>
    <w:rsid w:val="00523560"/>
    <w:rsid w:val="0052358C"/>
    <w:rsid w:val="00523BAF"/>
    <w:rsid w:val="00524059"/>
    <w:rsid w:val="00524124"/>
    <w:rsid w:val="0052459D"/>
    <w:rsid w:val="00524916"/>
    <w:rsid w:val="005249FA"/>
    <w:rsid w:val="00526C64"/>
    <w:rsid w:val="0053066E"/>
    <w:rsid w:val="00530917"/>
    <w:rsid w:val="005345F8"/>
    <w:rsid w:val="00534BE1"/>
    <w:rsid w:val="00535723"/>
    <w:rsid w:val="005358F4"/>
    <w:rsid w:val="0053623A"/>
    <w:rsid w:val="00536EEE"/>
    <w:rsid w:val="00537134"/>
    <w:rsid w:val="00540756"/>
    <w:rsid w:val="00540BA4"/>
    <w:rsid w:val="005410DA"/>
    <w:rsid w:val="0054131C"/>
    <w:rsid w:val="00541F6D"/>
    <w:rsid w:val="0054252D"/>
    <w:rsid w:val="00542FEE"/>
    <w:rsid w:val="00543446"/>
    <w:rsid w:val="005438B4"/>
    <w:rsid w:val="00544003"/>
    <w:rsid w:val="0054413F"/>
    <w:rsid w:val="00544D20"/>
    <w:rsid w:val="0054524C"/>
    <w:rsid w:val="0054577E"/>
    <w:rsid w:val="00546807"/>
    <w:rsid w:val="00546B17"/>
    <w:rsid w:val="00546CB8"/>
    <w:rsid w:val="00546CC7"/>
    <w:rsid w:val="0054782B"/>
    <w:rsid w:val="005503B3"/>
    <w:rsid w:val="0055085C"/>
    <w:rsid w:val="00550CC3"/>
    <w:rsid w:val="005515E3"/>
    <w:rsid w:val="0055189D"/>
    <w:rsid w:val="00551B6E"/>
    <w:rsid w:val="00551CCB"/>
    <w:rsid w:val="00553561"/>
    <w:rsid w:val="005541EF"/>
    <w:rsid w:val="00554D84"/>
    <w:rsid w:val="00554F3D"/>
    <w:rsid w:val="00554FE9"/>
    <w:rsid w:val="005559A9"/>
    <w:rsid w:val="0055603C"/>
    <w:rsid w:val="00557262"/>
    <w:rsid w:val="00560591"/>
    <w:rsid w:val="00560826"/>
    <w:rsid w:val="00560A6C"/>
    <w:rsid w:val="005641B2"/>
    <w:rsid w:val="00564360"/>
    <w:rsid w:val="00564AFD"/>
    <w:rsid w:val="00566488"/>
    <w:rsid w:val="00567653"/>
    <w:rsid w:val="005679C0"/>
    <w:rsid w:val="00567DC8"/>
    <w:rsid w:val="00567FF4"/>
    <w:rsid w:val="005700B7"/>
    <w:rsid w:val="00570AF8"/>
    <w:rsid w:val="00571173"/>
    <w:rsid w:val="005713A5"/>
    <w:rsid w:val="0057354A"/>
    <w:rsid w:val="00573B4C"/>
    <w:rsid w:val="00575156"/>
    <w:rsid w:val="00577A47"/>
    <w:rsid w:val="00577B22"/>
    <w:rsid w:val="005806E3"/>
    <w:rsid w:val="00580793"/>
    <w:rsid w:val="00580C2F"/>
    <w:rsid w:val="005812C2"/>
    <w:rsid w:val="005813BC"/>
    <w:rsid w:val="0058162F"/>
    <w:rsid w:val="0058274D"/>
    <w:rsid w:val="00582E97"/>
    <w:rsid w:val="0058311C"/>
    <w:rsid w:val="00583536"/>
    <w:rsid w:val="005845F6"/>
    <w:rsid w:val="00585A25"/>
    <w:rsid w:val="00585F45"/>
    <w:rsid w:val="00587E9A"/>
    <w:rsid w:val="005902FB"/>
    <w:rsid w:val="00590439"/>
    <w:rsid w:val="00591B1B"/>
    <w:rsid w:val="005924A2"/>
    <w:rsid w:val="00594852"/>
    <w:rsid w:val="00594D65"/>
    <w:rsid w:val="00595365"/>
    <w:rsid w:val="00595D9D"/>
    <w:rsid w:val="00595E4E"/>
    <w:rsid w:val="005962D1"/>
    <w:rsid w:val="0059708D"/>
    <w:rsid w:val="00597297"/>
    <w:rsid w:val="00597B8B"/>
    <w:rsid w:val="005A00D7"/>
    <w:rsid w:val="005A04D8"/>
    <w:rsid w:val="005A0CF9"/>
    <w:rsid w:val="005A0E20"/>
    <w:rsid w:val="005A14D8"/>
    <w:rsid w:val="005A19CD"/>
    <w:rsid w:val="005A1C1B"/>
    <w:rsid w:val="005A2EC4"/>
    <w:rsid w:val="005A3824"/>
    <w:rsid w:val="005A398A"/>
    <w:rsid w:val="005A3CFB"/>
    <w:rsid w:val="005A3D5B"/>
    <w:rsid w:val="005A3E9A"/>
    <w:rsid w:val="005A4437"/>
    <w:rsid w:val="005A6C55"/>
    <w:rsid w:val="005A77A4"/>
    <w:rsid w:val="005B0686"/>
    <w:rsid w:val="005B1750"/>
    <w:rsid w:val="005B309E"/>
    <w:rsid w:val="005B35A4"/>
    <w:rsid w:val="005B77DF"/>
    <w:rsid w:val="005B7B9A"/>
    <w:rsid w:val="005B7BE7"/>
    <w:rsid w:val="005C0377"/>
    <w:rsid w:val="005C04D5"/>
    <w:rsid w:val="005C0695"/>
    <w:rsid w:val="005C0F67"/>
    <w:rsid w:val="005C1461"/>
    <w:rsid w:val="005C2AF5"/>
    <w:rsid w:val="005C3CD8"/>
    <w:rsid w:val="005C3E78"/>
    <w:rsid w:val="005C4C00"/>
    <w:rsid w:val="005C555D"/>
    <w:rsid w:val="005C59FB"/>
    <w:rsid w:val="005C5DFD"/>
    <w:rsid w:val="005C6280"/>
    <w:rsid w:val="005C634A"/>
    <w:rsid w:val="005C69D0"/>
    <w:rsid w:val="005C6ED2"/>
    <w:rsid w:val="005C70E6"/>
    <w:rsid w:val="005C74AD"/>
    <w:rsid w:val="005C7B37"/>
    <w:rsid w:val="005C7EB9"/>
    <w:rsid w:val="005D0682"/>
    <w:rsid w:val="005D0852"/>
    <w:rsid w:val="005D1558"/>
    <w:rsid w:val="005D2125"/>
    <w:rsid w:val="005D2317"/>
    <w:rsid w:val="005D27F9"/>
    <w:rsid w:val="005D2B3C"/>
    <w:rsid w:val="005D30BA"/>
    <w:rsid w:val="005D3FA1"/>
    <w:rsid w:val="005D4185"/>
    <w:rsid w:val="005D6117"/>
    <w:rsid w:val="005D68AD"/>
    <w:rsid w:val="005D6BBB"/>
    <w:rsid w:val="005D7BE8"/>
    <w:rsid w:val="005E127E"/>
    <w:rsid w:val="005E231D"/>
    <w:rsid w:val="005E2CD2"/>
    <w:rsid w:val="005E34CD"/>
    <w:rsid w:val="005E4134"/>
    <w:rsid w:val="005E4B1A"/>
    <w:rsid w:val="005E5114"/>
    <w:rsid w:val="005E5317"/>
    <w:rsid w:val="005E60F5"/>
    <w:rsid w:val="005E60F7"/>
    <w:rsid w:val="005E62CC"/>
    <w:rsid w:val="005E63A7"/>
    <w:rsid w:val="005E6908"/>
    <w:rsid w:val="005E77B2"/>
    <w:rsid w:val="005F0E96"/>
    <w:rsid w:val="005F1CCA"/>
    <w:rsid w:val="005F25ED"/>
    <w:rsid w:val="005F2753"/>
    <w:rsid w:val="005F2EDD"/>
    <w:rsid w:val="005F33C4"/>
    <w:rsid w:val="005F3E96"/>
    <w:rsid w:val="005F4559"/>
    <w:rsid w:val="005F49FD"/>
    <w:rsid w:val="005F502E"/>
    <w:rsid w:val="005F506B"/>
    <w:rsid w:val="005F55B2"/>
    <w:rsid w:val="005F57D4"/>
    <w:rsid w:val="005F5993"/>
    <w:rsid w:val="005F690E"/>
    <w:rsid w:val="006003EA"/>
    <w:rsid w:val="00600C23"/>
    <w:rsid w:val="006012CD"/>
    <w:rsid w:val="006020D5"/>
    <w:rsid w:val="00602D4E"/>
    <w:rsid w:val="0060326C"/>
    <w:rsid w:val="00603749"/>
    <w:rsid w:val="00603C98"/>
    <w:rsid w:val="00604ED2"/>
    <w:rsid w:val="00604ED7"/>
    <w:rsid w:val="0060542E"/>
    <w:rsid w:val="006076A5"/>
    <w:rsid w:val="00607D92"/>
    <w:rsid w:val="006103AF"/>
    <w:rsid w:val="0061050B"/>
    <w:rsid w:val="006114A2"/>
    <w:rsid w:val="00611596"/>
    <w:rsid w:val="00611FB9"/>
    <w:rsid w:val="00612857"/>
    <w:rsid w:val="00612D95"/>
    <w:rsid w:val="0061311E"/>
    <w:rsid w:val="0061475E"/>
    <w:rsid w:val="0061516D"/>
    <w:rsid w:val="00615553"/>
    <w:rsid w:val="00616680"/>
    <w:rsid w:val="00616919"/>
    <w:rsid w:val="00616E64"/>
    <w:rsid w:val="006172AC"/>
    <w:rsid w:val="006173D5"/>
    <w:rsid w:val="00621447"/>
    <w:rsid w:val="006214F5"/>
    <w:rsid w:val="00622AF2"/>
    <w:rsid w:val="00622E8A"/>
    <w:rsid w:val="00623AB2"/>
    <w:rsid w:val="006254CA"/>
    <w:rsid w:val="00625E2D"/>
    <w:rsid w:val="006261B2"/>
    <w:rsid w:val="006269DB"/>
    <w:rsid w:val="00626A3E"/>
    <w:rsid w:val="00627EE1"/>
    <w:rsid w:val="00630DE0"/>
    <w:rsid w:val="00630E95"/>
    <w:rsid w:val="00631BFE"/>
    <w:rsid w:val="0063200E"/>
    <w:rsid w:val="00632361"/>
    <w:rsid w:val="0063264D"/>
    <w:rsid w:val="00632D28"/>
    <w:rsid w:val="00633616"/>
    <w:rsid w:val="00635070"/>
    <w:rsid w:val="00635BCC"/>
    <w:rsid w:val="00635D6D"/>
    <w:rsid w:val="006369A1"/>
    <w:rsid w:val="00636E69"/>
    <w:rsid w:val="00636F37"/>
    <w:rsid w:val="00640B27"/>
    <w:rsid w:val="00640E82"/>
    <w:rsid w:val="00641295"/>
    <w:rsid w:val="006427C3"/>
    <w:rsid w:val="00642ACA"/>
    <w:rsid w:val="00643EFC"/>
    <w:rsid w:val="006448B4"/>
    <w:rsid w:val="00644D87"/>
    <w:rsid w:val="006455CD"/>
    <w:rsid w:val="00646533"/>
    <w:rsid w:val="006466FA"/>
    <w:rsid w:val="00646CE3"/>
    <w:rsid w:val="00646D9E"/>
    <w:rsid w:val="006476AB"/>
    <w:rsid w:val="00647BF4"/>
    <w:rsid w:val="006503D7"/>
    <w:rsid w:val="0065050E"/>
    <w:rsid w:val="00651A44"/>
    <w:rsid w:val="00651BE0"/>
    <w:rsid w:val="00652595"/>
    <w:rsid w:val="00652CF5"/>
    <w:rsid w:val="00653585"/>
    <w:rsid w:val="00653E4C"/>
    <w:rsid w:val="00655171"/>
    <w:rsid w:val="006551AE"/>
    <w:rsid w:val="00655629"/>
    <w:rsid w:val="00655C83"/>
    <w:rsid w:val="00655FDA"/>
    <w:rsid w:val="00657CA8"/>
    <w:rsid w:val="00657D83"/>
    <w:rsid w:val="00660009"/>
    <w:rsid w:val="006609D0"/>
    <w:rsid w:val="00660BA6"/>
    <w:rsid w:val="00660D0C"/>
    <w:rsid w:val="0066184E"/>
    <w:rsid w:val="00661BCE"/>
    <w:rsid w:val="00662042"/>
    <w:rsid w:val="00662AF2"/>
    <w:rsid w:val="00662BC5"/>
    <w:rsid w:val="00663263"/>
    <w:rsid w:val="006639B6"/>
    <w:rsid w:val="00664532"/>
    <w:rsid w:val="006654EB"/>
    <w:rsid w:val="00666448"/>
    <w:rsid w:val="006665A1"/>
    <w:rsid w:val="00666A99"/>
    <w:rsid w:val="0066753C"/>
    <w:rsid w:val="00667AEA"/>
    <w:rsid w:val="00670DEC"/>
    <w:rsid w:val="006724A8"/>
    <w:rsid w:val="00673E29"/>
    <w:rsid w:val="006755B9"/>
    <w:rsid w:val="00676355"/>
    <w:rsid w:val="00676454"/>
    <w:rsid w:val="006777EA"/>
    <w:rsid w:val="00682409"/>
    <w:rsid w:val="00682579"/>
    <w:rsid w:val="00682DBD"/>
    <w:rsid w:val="006835CB"/>
    <w:rsid w:val="00683CDB"/>
    <w:rsid w:val="0068470E"/>
    <w:rsid w:val="0068490E"/>
    <w:rsid w:val="00685A97"/>
    <w:rsid w:val="006867A6"/>
    <w:rsid w:val="00686885"/>
    <w:rsid w:val="0068710B"/>
    <w:rsid w:val="00687219"/>
    <w:rsid w:val="00687963"/>
    <w:rsid w:val="006907E8"/>
    <w:rsid w:val="00691247"/>
    <w:rsid w:val="0069206D"/>
    <w:rsid w:val="006920A0"/>
    <w:rsid w:val="006921E3"/>
    <w:rsid w:val="00692A17"/>
    <w:rsid w:val="00693021"/>
    <w:rsid w:val="006930A8"/>
    <w:rsid w:val="00693496"/>
    <w:rsid w:val="006949B4"/>
    <w:rsid w:val="00695CD2"/>
    <w:rsid w:val="006968AB"/>
    <w:rsid w:val="00697A87"/>
    <w:rsid w:val="006A1128"/>
    <w:rsid w:val="006A271A"/>
    <w:rsid w:val="006A299E"/>
    <w:rsid w:val="006A32F8"/>
    <w:rsid w:val="006A4217"/>
    <w:rsid w:val="006A47FF"/>
    <w:rsid w:val="006A5679"/>
    <w:rsid w:val="006A6AC0"/>
    <w:rsid w:val="006A6C7E"/>
    <w:rsid w:val="006A6CA8"/>
    <w:rsid w:val="006A7B70"/>
    <w:rsid w:val="006B0B7A"/>
    <w:rsid w:val="006B0D5B"/>
    <w:rsid w:val="006B1C0F"/>
    <w:rsid w:val="006B25CF"/>
    <w:rsid w:val="006B338B"/>
    <w:rsid w:val="006B3970"/>
    <w:rsid w:val="006B4A7B"/>
    <w:rsid w:val="006B4BE1"/>
    <w:rsid w:val="006B5262"/>
    <w:rsid w:val="006B5378"/>
    <w:rsid w:val="006B77A6"/>
    <w:rsid w:val="006C02D5"/>
    <w:rsid w:val="006C048A"/>
    <w:rsid w:val="006C2284"/>
    <w:rsid w:val="006C2D21"/>
    <w:rsid w:val="006C32E6"/>
    <w:rsid w:val="006C4F26"/>
    <w:rsid w:val="006C4FE3"/>
    <w:rsid w:val="006C5BF6"/>
    <w:rsid w:val="006C6572"/>
    <w:rsid w:val="006C6C86"/>
    <w:rsid w:val="006C7814"/>
    <w:rsid w:val="006C7E6E"/>
    <w:rsid w:val="006D043D"/>
    <w:rsid w:val="006D22C4"/>
    <w:rsid w:val="006D2406"/>
    <w:rsid w:val="006D240D"/>
    <w:rsid w:val="006D2ADF"/>
    <w:rsid w:val="006D2EC7"/>
    <w:rsid w:val="006D36AD"/>
    <w:rsid w:val="006D3883"/>
    <w:rsid w:val="006D3C84"/>
    <w:rsid w:val="006D3FA1"/>
    <w:rsid w:val="006D44AD"/>
    <w:rsid w:val="006D451B"/>
    <w:rsid w:val="006D45B2"/>
    <w:rsid w:val="006D49AE"/>
    <w:rsid w:val="006D49B3"/>
    <w:rsid w:val="006D515B"/>
    <w:rsid w:val="006D58BD"/>
    <w:rsid w:val="006D5A7F"/>
    <w:rsid w:val="006D5E9D"/>
    <w:rsid w:val="006D5EC9"/>
    <w:rsid w:val="006D6495"/>
    <w:rsid w:val="006D665E"/>
    <w:rsid w:val="006D7556"/>
    <w:rsid w:val="006D75CB"/>
    <w:rsid w:val="006D7D17"/>
    <w:rsid w:val="006E0B66"/>
    <w:rsid w:val="006E128A"/>
    <w:rsid w:val="006E158C"/>
    <w:rsid w:val="006E1BFC"/>
    <w:rsid w:val="006E2157"/>
    <w:rsid w:val="006E2D70"/>
    <w:rsid w:val="006E3F84"/>
    <w:rsid w:val="006E4407"/>
    <w:rsid w:val="006E4B49"/>
    <w:rsid w:val="006E50BF"/>
    <w:rsid w:val="006E5832"/>
    <w:rsid w:val="006E60CF"/>
    <w:rsid w:val="006E650C"/>
    <w:rsid w:val="006E6624"/>
    <w:rsid w:val="006F000C"/>
    <w:rsid w:val="006F0D9D"/>
    <w:rsid w:val="006F0DAE"/>
    <w:rsid w:val="006F1A75"/>
    <w:rsid w:val="006F1BAA"/>
    <w:rsid w:val="006F2D81"/>
    <w:rsid w:val="006F2D9E"/>
    <w:rsid w:val="006F310A"/>
    <w:rsid w:val="006F3ACF"/>
    <w:rsid w:val="006F51A3"/>
    <w:rsid w:val="006F6316"/>
    <w:rsid w:val="006F647D"/>
    <w:rsid w:val="006F7329"/>
    <w:rsid w:val="006F741D"/>
    <w:rsid w:val="006F7B48"/>
    <w:rsid w:val="0070020E"/>
    <w:rsid w:val="00701797"/>
    <w:rsid w:val="00702556"/>
    <w:rsid w:val="007025A0"/>
    <w:rsid w:val="007026B2"/>
    <w:rsid w:val="0070358F"/>
    <w:rsid w:val="0070426B"/>
    <w:rsid w:val="00704824"/>
    <w:rsid w:val="00704A82"/>
    <w:rsid w:val="00705371"/>
    <w:rsid w:val="007056F2"/>
    <w:rsid w:val="00707474"/>
    <w:rsid w:val="00707A13"/>
    <w:rsid w:val="00710043"/>
    <w:rsid w:val="00711572"/>
    <w:rsid w:val="00711C96"/>
    <w:rsid w:val="00711EDA"/>
    <w:rsid w:val="00711F93"/>
    <w:rsid w:val="00712900"/>
    <w:rsid w:val="00712C2B"/>
    <w:rsid w:val="00714B96"/>
    <w:rsid w:val="00715289"/>
    <w:rsid w:val="00715EE3"/>
    <w:rsid w:val="00717793"/>
    <w:rsid w:val="007201D8"/>
    <w:rsid w:val="00722046"/>
    <w:rsid w:val="0072216C"/>
    <w:rsid w:val="0072283D"/>
    <w:rsid w:val="00722957"/>
    <w:rsid w:val="0072314C"/>
    <w:rsid w:val="0072354A"/>
    <w:rsid w:val="00724092"/>
    <w:rsid w:val="00725625"/>
    <w:rsid w:val="0072568A"/>
    <w:rsid w:val="00725842"/>
    <w:rsid w:val="00725AAB"/>
    <w:rsid w:val="00725D09"/>
    <w:rsid w:val="00725E7C"/>
    <w:rsid w:val="007265D9"/>
    <w:rsid w:val="00726795"/>
    <w:rsid w:val="00727CFC"/>
    <w:rsid w:val="00731339"/>
    <w:rsid w:val="00731E2B"/>
    <w:rsid w:val="007323C3"/>
    <w:rsid w:val="00732B7C"/>
    <w:rsid w:val="007337CE"/>
    <w:rsid w:val="00733AB6"/>
    <w:rsid w:val="0073567D"/>
    <w:rsid w:val="00735A34"/>
    <w:rsid w:val="00735CF7"/>
    <w:rsid w:val="0073638D"/>
    <w:rsid w:val="007363E3"/>
    <w:rsid w:val="00736C9B"/>
    <w:rsid w:val="00736F97"/>
    <w:rsid w:val="00737AF9"/>
    <w:rsid w:val="007411ED"/>
    <w:rsid w:val="00741812"/>
    <w:rsid w:val="007419EB"/>
    <w:rsid w:val="00741BFB"/>
    <w:rsid w:val="00741C2C"/>
    <w:rsid w:val="007420E4"/>
    <w:rsid w:val="00742700"/>
    <w:rsid w:val="00742849"/>
    <w:rsid w:val="00742B2F"/>
    <w:rsid w:val="00742B52"/>
    <w:rsid w:val="007431DC"/>
    <w:rsid w:val="007440F0"/>
    <w:rsid w:val="00744446"/>
    <w:rsid w:val="007450F9"/>
    <w:rsid w:val="0074687E"/>
    <w:rsid w:val="00747598"/>
    <w:rsid w:val="0074774D"/>
    <w:rsid w:val="0074775F"/>
    <w:rsid w:val="00747B2B"/>
    <w:rsid w:val="00747F79"/>
    <w:rsid w:val="007526BB"/>
    <w:rsid w:val="007528D9"/>
    <w:rsid w:val="00752A72"/>
    <w:rsid w:val="00753B6E"/>
    <w:rsid w:val="00754188"/>
    <w:rsid w:val="00754A6B"/>
    <w:rsid w:val="00754D40"/>
    <w:rsid w:val="00754D62"/>
    <w:rsid w:val="0075504E"/>
    <w:rsid w:val="007559AB"/>
    <w:rsid w:val="00755CB1"/>
    <w:rsid w:val="00756622"/>
    <w:rsid w:val="007569BA"/>
    <w:rsid w:val="00756AE5"/>
    <w:rsid w:val="00757AAE"/>
    <w:rsid w:val="007603BE"/>
    <w:rsid w:val="00760748"/>
    <w:rsid w:val="00760BB7"/>
    <w:rsid w:val="00761110"/>
    <w:rsid w:val="00761E05"/>
    <w:rsid w:val="00762D38"/>
    <w:rsid w:val="00762FAF"/>
    <w:rsid w:val="00762FEA"/>
    <w:rsid w:val="007635B2"/>
    <w:rsid w:val="00763774"/>
    <w:rsid w:val="00763C2F"/>
    <w:rsid w:val="007646FA"/>
    <w:rsid w:val="00765177"/>
    <w:rsid w:val="007666AA"/>
    <w:rsid w:val="00767161"/>
    <w:rsid w:val="007671E5"/>
    <w:rsid w:val="0076778F"/>
    <w:rsid w:val="007678B6"/>
    <w:rsid w:val="00767EEF"/>
    <w:rsid w:val="007717FE"/>
    <w:rsid w:val="00771C63"/>
    <w:rsid w:val="00772B06"/>
    <w:rsid w:val="00772B50"/>
    <w:rsid w:val="00772B82"/>
    <w:rsid w:val="00772DC9"/>
    <w:rsid w:val="00772FD5"/>
    <w:rsid w:val="00773037"/>
    <w:rsid w:val="00774795"/>
    <w:rsid w:val="00774866"/>
    <w:rsid w:val="00775567"/>
    <w:rsid w:val="007755EA"/>
    <w:rsid w:val="0077592E"/>
    <w:rsid w:val="0077697A"/>
    <w:rsid w:val="00776B2B"/>
    <w:rsid w:val="0078058E"/>
    <w:rsid w:val="007805F2"/>
    <w:rsid w:val="0078097B"/>
    <w:rsid w:val="007810B4"/>
    <w:rsid w:val="007832E5"/>
    <w:rsid w:val="007835A5"/>
    <w:rsid w:val="007840E5"/>
    <w:rsid w:val="007848B9"/>
    <w:rsid w:val="00784FCE"/>
    <w:rsid w:val="00785308"/>
    <w:rsid w:val="0078573A"/>
    <w:rsid w:val="00786FCD"/>
    <w:rsid w:val="007874E2"/>
    <w:rsid w:val="00787F83"/>
    <w:rsid w:val="007902E1"/>
    <w:rsid w:val="00791446"/>
    <w:rsid w:val="00791554"/>
    <w:rsid w:val="007917CC"/>
    <w:rsid w:val="00791979"/>
    <w:rsid w:val="00791CA2"/>
    <w:rsid w:val="00792081"/>
    <w:rsid w:val="00792293"/>
    <w:rsid w:val="00793286"/>
    <w:rsid w:val="0079348B"/>
    <w:rsid w:val="00793873"/>
    <w:rsid w:val="0079430B"/>
    <w:rsid w:val="0079440F"/>
    <w:rsid w:val="00794B54"/>
    <w:rsid w:val="0079533E"/>
    <w:rsid w:val="007961C2"/>
    <w:rsid w:val="0079700C"/>
    <w:rsid w:val="00797543"/>
    <w:rsid w:val="007A0801"/>
    <w:rsid w:val="007A1503"/>
    <w:rsid w:val="007A174A"/>
    <w:rsid w:val="007A1811"/>
    <w:rsid w:val="007A2263"/>
    <w:rsid w:val="007A2273"/>
    <w:rsid w:val="007A2306"/>
    <w:rsid w:val="007A2A1C"/>
    <w:rsid w:val="007A2E5B"/>
    <w:rsid w:val="007A4018"/>
    <w:rsid w:val="007A4146"/>
    <w:rsid w:val="007A5399"/>
    <w:rsid w:val="007A5758"/>
    <w:rsid w:val="007A5DCF"/>
    <w:rsid w:val="007A5FD4"/>
    <w:rsid w:val="007A61AC"/>
    <w:rsid w:val="007A75BC"/>
    <w:rsid w:val="007B01F2"/>
    <w:rsid w:val="007B02D0"/>
    <w:rsid w:val="007B1566"/>
    <w:rsid w:val="007B2059"/>
    <w:rsid w:val="007B20E2"/>
    <w:rsid w:val="007B26AD"/>
    <w:rsid w:val="007B287B"/>
    <w:rsid w:val="007B2AA3"/>
    <w:rsid w:val="007B2B16"/>
    <w:rsid w:val="007B2BD4"/>
    <w:rsid w:val="007B3253"/>
    <w:rsid w:val="007B429D"/>
    <w:rsid w:val="007B4C80"/>
    <w:rsid w:val="007B57BE"/>
    <w:rsid w:val="007B6114"/>
    <w:rsid w:val="007B614A"/>
    <w:rsid w:val="007B66B9"/>
    <w:rsid w:val="007B6E4F"/>
    <w:rsid w:val="007B7AF2"/>
    <w:rsid w:val="007C00FB"/>
    <w:rsid w:val="007C0B02"/>
    <w:rsid w:val="007C10A3"/>
    <w:rsid w:val="007C2056"/>
    <w:rsid w:val="007C233A"/>
    <w:rsid w:val="007C48C1"/>
    <w:rsid w:val="007C4914"/>
    <w:rsid w:val="007C4E82"/>
    <w:rsid w:val="007C5132"/>
    <w:rsid w:val="007C5447"/>
    <w:rsid w:val="007C5450"/>
    <w:rsid w:val="007C5D94"/>
    <w:rsid w:val="007C62B4"/>
    <w:rsid w:val="007C7A56"/>
    <w:rsid w:val="007D1057"/>
    <w:rsid w:val="007D14A0"/>
    <w:rsid w:val="007D14F9"/>
    <w:rsid w:val="007D159F"/>
    <w:rsid w:val="007D18F1"/>
    <w:rsid w:val="007D1BD9"/>
    <w:rsid w:val="007D26ED"/>
    <w:rsid w:val="007D2FCC"/>
    <w:rsid w:val="007D3521"/>
    <w:rsid w:val="007D3670"/>
    <w:rsid w:val="007D37B8"/>
    <w:rsid w:val="007D51D2"/>
    <w:rsid w:val="007D5774"/>
    <w:rsid w:val="007D6651"/>
    <w:rsid w:val="007D71D0"/>
    <w:rsid w:val="007D79AF"/>
    <w:rsid w:val="007E11BB"/>
    <w:rsid w:val="007E129C"/>
    <w:rsid w:val="007E284D"/>
    <w:rsid w:val="007E3920"/>
    <w:rsid w:val="007E68DD"/>
    <w:rsid w:val="007E6A73"/>
    <w:rsid w:val="007E7740"/>
    <w:rsid w:val="007F00C7"/>
    <w:rsid w:val="007F015B"/>
    <w:rsid w:val="007F073E"/>
    <w:rsid w:val="007F1ED6"/>
    <w:rsid w:val="007F2154"/>
    <w:rsid w:val="007F22A6"/>
    <w:rsid w:val="007F2804"/>
    <w:rsid w:val="007F37E7"/>
    <w:rsid w:val="007F4555"/>
    <w:rsid w:val="007F47A8"/>
    <w:rsid w:val="007F4AD7"/>
    <w:rsid w:val="007F4D96"/>
    <w:rsid w:val="007F52E2"/>
    <w:rsid w:val="007F57B5"/>
    <w:rsid w:val="007F66A2"/>
    <w:rsid w:val="007F70BF"/>
    <w:rsid w:val="007F7290"/>
    <w:rsid w:val="007F7985"/>
    <w:rsid w:val="007F7B5C"/>
    <w:rsid w:val="00801A41"/>
    <w:rsid w:val="00803240"/>
    <w:rsid w:val="008034F5"/>
    <w:rsid w:val="008036CC"/>
    <w:rsid w:val="0080375E"/>
    <w:rsid w:val="008038BD"/>
    <w:rsid w:val="00803A42"/>
    <w:rsid w:val="00803E80"/>
    <w:rsid w:val="00804E21"/>
    <w:rsid w:val="00805152"/>
    <w:rsid w:val="00805905"/>
    <w:rsid w:val="00805C81"/>
    <w:rsid w:val="00806D6D"/>
    <w:rsid w:val="00806F0C"/>
    <w:rsid w:val="00807AA0"/>
    <w:rsid w:val="00807F1C"/>
    <w:rsid w:val="0081054D"/>
    <w:rsid w:val="00810A35"/>
    <w:rsid w:val="00810B5C"/>
    <w:rsid w:val="00811023"/>
    <w:rsid w:val="00811779"/>
    <w:rsid w:val="008124E9"/>
    <w:rsid w:val="00812AFF"/>
    <w:rsid w:val="008136D0"/>
    <w:rsid w:val="00814237"/>
    <w:rsid w:val="0081532D"/>
    <w:rsid w:val="00815AEE"/>
    <w:rsid w:val="00817126"/>
    <w:rsid w:val="00817B6C"/>
    <w:rsid w:val="00817DC3"/>
    <w:rsid w:val="00821592"/>
    <w:rsid w:val="00822E23"/>
    <w:rsid w:val="00822EF1"/>
    <w:rsid w:val="0082399F"/>
    <w:rsid w:val="00823AA4"/>
    <w:rsid w:val="00823E27"/>
    <w:rsid w:val="0082685D"/>
    <w:rsid w:val="00826B78"/>
    <w:rsid w:val="008273B3"/>
    <w:rsid w:val="008273CA"/>
    <w:rsid w:val="00830610"/>
    <w:rsid w:val="0083065F"/>
    <w:rsid w:val="00830818"/>
    <w:rsid w:val="00830BCD"/>
    <w:rsid w:val="00830D8A"/>
    <w:rsid w:val="00830F02"/>
    <w:rsid w:val="00831B1C"/>
    <w:rsid w:val="00831CEE"/>
    <w:rsid w:val="0083232E"/>
    <w:rsid w:val="00832805"/>
    <w:rsid w:val="008329B5"/>
    <w:rsid w:val="0083324E"/>
    <w:rsid w:val="0083554A"/>
    <w:rsid w:val="008358F6"/>
    <w:rsid w:val="00836866"/>
    <w:rsid w:val="0083721A"/>
    <w:rsid w:val="00837727"/>
    <w:rsid w:val="00840B8E"/>
    <w:rsid w:val="00840D06"/>
    <w:rsid w:val="00841F7F"/>
    <w:rsid w:val="008425B3"/>
    <w:rsid w:val="008426A7"/>
    <w:rsid w:val="00842B2E"/>
    <w:rsid w:val="008434E6"/>
    <w:rsid w:val="008438DE"/>
    <w:rsid w:val="00843B51"/>
    <w:rsid w:val="00844EEF"/>
    <w:rsid w:val="00845336"/>
    <w:rsid w:val="00845EA4"/>
    <w:rsid w:val="008460B5"/>
    <w:rsid w:val="008467AB"/>
    <w:rsid w:val="00846A08"/>
    <w:rsid w:val="00846DC5"/>
    <w:rsid w:val="00846DEB"/>
    <w:rsid w:val="00847349"/>
    <w:rsid w:val="008505B2"/>
    <w:rsid w:val="00851282"/>
    <w:rsid w:val="00851717"/>
    <w:rsid w:val="00852650"/>
    <w:rsid w:val="00852691"/>
    <w:rsid w:val="00852B17"/>
    <w:rsid w:val="00853236"/>
    <w:rsid w:val="00853ADB"/>
    <w:rsid w:val="00853BD7"/>
    <w:rsid w:val="0085428D"/>
    <w:rsid w:val="00854FCD"/>
    <w:rsid w:val="00854FF4"/>
    <w:rsid w:val="00855077"/>
    <w:rsid w:val="008556BF"/>
    <w:rsid w:val="00856821"/>
    <w:rsid w:val="0085716F"/>
    <w:rsid w:val="00857B2A"/>
    <w:rsid w:val="00860140"/>
    <w:rsid w:val="008602F6"/>
    <w:rsid w:val="00860D94"/>
    <w:rsid w:val="00860EB2"/>
    <w:rsid w:val="00860F07"/>
    <w:rsid w:val="00860FB7"/>
    <w:rsid w:val="008627B0"/>
    <w:rsid w:val="00862DCB"/>
    <w:rsid w:val="00862FEF"/>
    <w:rsid w:val="0086344F"/>
    <w:rsid w:val="0086361B"/>
    <w:rsid w:val="00863CAA"/>
    <w:rsid w:val="008643A7"/>
    <w:rsid w:val="00864C00"/>
    <w:rsid w:val="00865A1F"/>
    <w:rsid w:val="008662BF"/>
    <w:rsid w:val="00866541"/>
    <w:rsid w:val="00866A17"/>
    <w:rsid w:val="0086708F"/>
    <w:rsid w:val="008703BA"/>
    <w:rsid w:val="00870B36"/>
    <w:rsid w:val="00870D3E"/>
    <w:rsid w:val="0087291A"/>
    <w:rsid w:val="00872AC4"/>
    <w:rsid w:val="0087317B"/>
    <w:rsid w:val="008735DA"/>
    <w:rsid w:val="0087371E"/>
    <w:rsid w:val="00874BF9"/>
    <w:rsid w:val="0087542B"/>
    <w:rsid w:val="00875569"/>
    <w:rsid w:val="00875B5B"/>
    <w:rsid w:val="00876D4C"/>
    <w:rsid w:val="008778CB"/>
    <w:rsid w:val="0088000D"/>
    <w:rsid w:val="008807A3"/>
    <w:rsid w:val="00880AC0"/>
    <w:rsid w:val="00881893"/>
    <w:rsid w:val="008822CC"/>
    <w:rsid w:val="0088382D"/>
    <w:rsid w:val="00883A67"/>
    <w:rsid w:val="008841C9"/>
    <w:rsid w:val="008845C9"/>
    <w:rsid w:val="00884C11"/>
    <w:rsid w:val="00884FBC"/>
    <w:rsid w:val="00886071"/>
    <w:rsid w:val="00886329"/>
    <w:rsid w:val="008870E0"/>
    <w:rsid w:val="008908AF"/>
    <w:rsid w:val="0089150C"/>
    <w:rsid w:val="008925D5"/>
    <w:rsid w:val="008931E9"/>
    <w:rsid w:val="008935A1"/>
    <w:rsid w:val="008947F8"/>
    <w:rsid w:val="0089508A"/>
    <w:rsid w:val="008955FD"/>
    <w:rsid w:val="00895B91"/>
    <w:rsid w:val="00896C26"/>
    <w:rsid w:val="008973DC"/>
    <w:rsid w:val="008A0592"/>
    <w:rsid w:val="008A1D1A"/>
    <w:rsid w:val="008A24BF"/>
    <w:rsid w:val="008A292A"/>
    <w:rsid w:val="008A2D98"/>
    <w:rsid w:val="008A51D0"/>
    <w:rsid w:val="008A5847"/>
    <w:rsid w:val="008A5DBD"/>
    <w:rsid w:val="008A6F3E"/>
    <w:rsid w:val="008A6FB5"/>
    <w:rsid w:val="008A71A1"/>
    <w:rsid w:val="008A7379"/>
    <w:rsid w:val="008A77C1"/>
    <w:rsid w:val="008A7FA7"/>
    <w:rsid w:val="008B091D"/>
    <w:rsid w:val="008B1DAF"/>
    <w:rsid w:val="008B2208"/>
    <w:rsid w:val="008B2C52"/>
    <w:rsid w:val="008B3EEE"/>
    <w:rsid w:val="008B4658"/>
    <w:rsid w:val="008B4F29"/>
    <w:rsid w:val="008B53A7"/>
    <w:rsid w:val="008B64DA"/>
    <w:rsid w:val="008B77CA"/>
    <w:rsid w:val="008C01D6"/>
    <w:rsid w:val="008C0F85"/>
    <w:rsid w:val="008C3D31"/>
    <w:rsid w:val="008C454A"/>
    <w:rsid w:val="008C6011"/>
    <w:rsid w:val="008C660E"/>
    <w:rsid w:val="008C69CD"/>
    <w:rsid w:val="008C7B96"/>
    <w:rsid w:val="008D0FDA"/>
    <w:rsid w:val="008D150F"/>
    <w:rsid w:val="008D22D2"/>
    <w:rsid w:val="008D2B0D"/>
    <w:rsid w:val="008D30A6"/>
    <w:rsid w:val="008D38D7"/>
    <w:rsid w:val="008D53EE"/>
    <w:rsid w:val="008D5561"/>
    <w:rsid w:val="008D69CA"/>
    <w:rsid w:val="008D6F6F"/>
    <w:rsid w:val="008E0B0D"/>
    <w:rsid w:val="008E1285"/>
    <w:rsid w:val="008E3E74"/>
    <w:rsid w:val="008E4156"/>
    <w:rsid w:val="008E41BC"/>
    <w:rsid w:val="008E44E7"/>
    <w:rsid w:val="008E4673"/>
    <w:rsid w:val="008E47D9"/>
    <w:rsid w:val="008E497F"/>
    <w:rsid w:val="008E5E1E"/>
    <w:rsid w:val="008E60BD"/>
    <w:rsid w:val="008E69BE"/>
    <w:rsid w:val="008F023F"/>
    <w:rsid w:val="008F0BCB"/>
    <w:rsid w:val="008F1998"/>
    <w:rsid w:val="008F2646"/>
    <w:rsid w:val="008F3B62"/>
    <w:rsid w:val="008F496C"/>
    <w:rsid w:val="008F6681"/>
    <w:rsid w:val="008F76A3"/>
    <w:rsid w:val="00900425"/>
    <w:rsid w:val="00900756"/>
    <w:rsid w:val="00900A20"/>
    <w:rsid w:val="009012FB"/>
    <w:rsid w:val="00901709"/>
    <w:rsid w:val="009017ED"/>
    <w:rsid w:val="0090183F"/>
    <w:rsid w:val="009027D9"/>
    <w:rsid w:val="00902DC8"/>
    <w:rsid w:val="009041FF"/>
    <w:rsid w:val="00904C31"/>
    <w:rsid w:val="00905106"/>
    <w:rsid w:val="009075B4"/>
    <w:rsid w:val="0090788B"/>
    <w:rsid w:val="009078EA"/>
    <w:rsid w:val="00907FC7"/>
    <w:rsid w:val="009102F6"/>
    <w:rsid w:val="00910667"/>
    <w:rsid w:val="00910739"/>
    <w:rsid w:val="00911BDD"/>
    <w:rsid w:val="00912764"/>
    <w:rsid w:val="00912BD7"/>
    <w:rsid w:val="00912D05"/>
    <w:rsid w:val="0091366E"/>
    <w:rsid w:val="00913AF8"/>
    <w:rsid w:val="00914ABA"/>
    <w:rsid w:val="00915F59"/>
    <w:rsid w:val="00915FE2"/>
    <w:rsid w:val="00916158"/>
    <w:rsid w:val="0091636A"/>
    <w:rsid w:val="00916777"/>
    <w:rsid w:val="00916BA3"/>
    <w:rsid w:val="00917762"/>
    <w:rsid w:val="00921327"/>
    <w:rsid w:val="009213A1"/>
    <w:rsid w:val="0092163D"/>
    <w:rsid w:val="00921BDB"/>
    <w:rsid w:val="00921F28"/>
    <w:rsid w:val="00921FAC"/>
    <w:rsid w:val="00922BFB"/>
    <w:rsid w:val="00923959"/>
    <w:rsid w:val="00923F1C"/>
    <w:rsid w:val="009269B5"/>
    <w:rsid w:val="00927690"/>
    <w:rsid w:val="00927AF2"/>
    <w:rsid w:val="00927FFA"/>
    <w:rsid w:val="00930C3C"/>
    <w:rsid w:val="00930E14"/>
    <w:rsid w:val="0093191F"/>
    <w:rsid w:val="00931CD2"/>
    <w:rsid w:val="00931EAC"/>
    <w:rsid w:val="009323D8"/>
    <w:rsid w:val="00932927"/>
    <w:rsid w:val="00933B71"/>
    <w:rsid w:val="00933B9C"/>
    <w:rsid w:val="00934BB2"/>
    <w:rsid w:val="00934EEE"/>
    <w:rsid w:val="00934FA3"/>
    <w:rsid w:val="00935D5A"/>
    <w:rsid w:val="00935E72"/>
    <w:rsid w:val="00936372"/>
    <w:rsid w:val="009363F2"/>
    <w:rsid w:val="009364E6"/>
    <w:rsid w:val="00936B33"/>
    <w:rsid w:val="00937A14"/>
    <w:rsid w:val="00937A49"/>
    <w:rsid w:val="00937AC2"/>
    <w:rsid w:val="00937F34"/>
    <w:rsid w:val="0094007F"/>
    <w:rsid w:val="0094024F"/>
    <w:rsid w:val="0094075A"/>
    <w:rsid w:val="00941929"/>
    <w:rsid w:val="0094270C"/>
    <w:rsid w:val="009430A4"/>
    <w:rsid w:val="009443AF"/>
    <w:rsid w:val="00945E5E"/>
    <w:rsid w:val="00946134"/>
    <w:rsid w:val="00946376"/>
    <w:rsid w:val="009464D8"/>
    <w:rsid w:val="00946B5A"/>
    <w:rsid w:val="00946E99"/>
    <w:rsid w:val="00947147"/>
    <w:rsid w:val="00947332"/>
    <w:rsid w:val="0094755B"/>
    <w:rsid w:val="009475B5"/>
    <w:rsid w:val="00947D91"/>
    <w:rsid w:val="00951B87"/>
    <w:rsid w:val="00951BFF"/>
    <w:rsid w:val="009524E8"/>
    <w:rsid w:val="00952705"/>
    <w:rsid w:val="00952C7C"/>
    <w:rsid w:val="00953B18"/>
    <w:rsid w:val="00953BEE"/>
    <w:rsid w:val="00953D65"/>
    <w:rsid w:val="00953EE1"/>
    <w:rsid w:val="0095449F"/>
    <w:rsid w:val="0095536E"/>
    <w:rsid w:val="00955B97"/>
    <w:rsid w:val="00956D7F"/>
    <w:rsid w:val="009578ED"/>
    <w:rsid w:val="00957B78"/>
    <w:rsid w:val="00957E27"/>
    <w:rsid w:val="00957FF5"/>
    <w:rsid w:val="009600A2"/>
    <w:rsid w:val="00961728"/>
    <w:rsid w:val="009620DD"/>
    <w:rsid w:val="00964874"/>
    <w:rsid w:val="009664F0"/>
    <w:rsid w:val="00966B16"/>
    <w:rsid w:val="00970C8D"/>
    <w:rsid w:val="0097207E"/>
    <w:rsid w:val="0097237B"/>
    <w:rsid w:val="00972485"/>
    <w:rsid w:val="00974AB6"/>
    <w:rsid w:val="00974B69"/>
    <w:rsid w:val="00976488"/>
    <w:rsid w:val="00976D7E"/>
    <w:rsid w:val="009815E1"/>
    <w:rsid w:val="00981E72"/>
    <w:rsid w:val="009829F2"/>
    <w:rsid w:val="00983541"/>
    <w:rsid w:val="00983592"/>
    <w:rsid w:val="009838D7"/>
    <w:rsid w:val="00983B6E"/>
    <w:rsid w:val="00983DC6"/>
    <w:rsid w:val="00983E42"/>
    <w:rsid w:val="00984030"/>
    <w:rsid w:val="0098418F"/>
    <w:rsid w:val="00984880"/>
    <w:rsid w:val="009849AB"/>
    <w:rsid w:val="0099066A"/>
    <w:rsid w:val="00990B80"/>
    <w:rsid w:val="009910AB"/>
    <w:rsid w:val="0099123C"/>
    <w:rsid w:val="009913DE"/>
    <w:rsid w:val="00991AF3"/>
    <w:rsid w:val="00991B36"/>
    <w:rsid w:val="009920B8"/>
    <w:rsid w:val="009923E9"/>
    <w:rsid w:val="0099347A"/>
    <w:rsid w:val="00994EDE"/>
    <w:rsid w:val="00995216"/>
    <w:rsid w:val="009953C6"/>
    <w:rsid w:val="00995913"/>
    <w:rsid w:val="00995954"/>
    <w:rsid w:val="00996625"/>
    <w:rsid w:val="00997507"/>
    <w:rsid w:val="00997DA0"/>
    <w:rsid w:val="009A0139"/>
    <w:rsid w:val="009A0A0F"/>
    <w:rsid w:val="009A0A8D"/>
    <w:rsid w:val="009A1000"/>
    <w:rsid w:val="009A1380"/>
    <w:rsid w:val="009A1691"/>
    <w:rsid w:val="009A1800"/>
    <w:rsid w:val="009A1CA3"/>
    <w:rsid w:val="009A2041"/>
    <w:rsid w:val="009A249F"/>
    <w:rsid w:val="009A2C0A"/>
    <w:rsid w:val="009A3D0C"/>
    <w:rsid w:val="009A4D0D"/>
    <w:rsid w:val="009A5438"/>
    <w:rsid w:val="009A6B76"/>
    <w:rsid w:val="009A6D02"/>
    <w:rsid w:val="009A7674"/>
    <w:rsid w:val="009A7E5B"/>
    <w:rsid w:val="009B05AC"/>
    <w:rsid w:val="009B08AB"/>
    <w:rsid w:val="009B0D90"/>
    <w:rsid w:val="009B1624"/>
    <w:rsid w:val="009B24A7"/>
    <w:rsid w:val="009B2663"/>
    <w:rsid w:val="009B2828"/>
    <w:rsid w:val="009B2A12"/>
    <w:rsid w:val="009B2CFE"/>
    <w:rsid w:val="009B2E59"/>
    <w:rsid w:val="009B2F78"/>
    <w:rsid w:val="009B33CA"/>
    <w:rsid w:val="009B3B51"/>
    <w:rsid w:val="009B4AB6"/>
    <w:rsid w:val="009B4E86"/>
    <w:rsid w:val="009B5673"/>
    <w:rsid w:val="009B5D3D"/>
    <w:rsid w:val="009B5F9B"/>
    <w:rsid w:val="009B71C1"/>
    <w:rsid w:val="009B71ED"/>
    <w:rsid w:val="009B758A"/>
    <w:rsid w:val="009B7FD5"/>
    <w:rsid w:val="009C081D"/>
    <w:rsid w:val="009C099C"/>
    <w:rsid w:val="009C0D66"/>
    <w:rsid w:val="009C0FDF"/>
    <w:rsid w:val="009C1AF2"/>
    <w:rsid w:val="009C2322"/>
    <w:rsid w:val="009C2AE7"/>
    <w:rsid w:val="009C3638"/>
    <w:rsid w:val="009C3A9C"/>
    <w:rsid w:val="009C3D03"/>
    <w:rsid w:val="009C3EAF"/>
    <w:rsid w:val="009C5A0E"/>
    <w:rsid w:val="009C5CA7"/>
    <w:rsid w:val="009C5D35"/>
    <w:rsid w:val="009C62B8"/>
    <w:rsid w:val="009C7D39"/>
    <w:rsid w:val="009D06AF"/>
    <w:rsid w:val="009D0D17"/>
    <w:rsid w:val="009D204E"/>
    <w:rsid w:val="009D2690"/>
    <w:rsid w:val="009D26CB"/>
    <w:rsid w:val="009D2C66"/>
    <w:rsid w:val="009D2DC2"/>
    <w:rsid w:val="009D3783"/>
    <w:rsid w:val="009D3F5F"/>
    <w:rsid w:val="009D50D2"/>
    <w:rsid w:val="009D612C"/>
    <w:rsid w:val="009D6B97"/>
    <w:rsid w:val="009D6E69"/>
    <w:rsid w:val="009D6FFF"/>
    <w:rsid w:val="009D710D"/>
    <w:rsid w:val="009D7AED"/>
    <w:rsid w:val="009E0587"/>
    <w:rsid w:val="009E05F6"/>
    <w:rsid w:val="009E0FBC"/>
    <w:rsid w:val="009E12F7"/>
    <w:rsid w:val="009E35F8"/>
    <w:rsid w:val="009E44F6"/>
    <w:rsid w:val="009E47E4"/>
    <w:rsid w:val="009E4C2C"/>
    <w:rsid w:val="009E5092"/>
    <w:rsid w:val="009E53BE"/>
    <w:rsid w:val="009E5AD0"/>
    <w:rsid w:val="009E5DEB"/>
    <w:rsid w:val="009E6609"/>
    <w:rsid w:val="009E679F"/>
    <w:rsid w:val="009E7560"/>
    <w:rsid w:val="009E7A73"/>
    <w:rsid w:val="009F047C"/>
    <w:rsid w:val="009F08E9"/>
    <w:rsid w:val="009F08F6"/>
    <w:rsid w:val="009F1011"/>
    <w:rsid w:val="009F1066"/>
    <w:rsid w:val="009F1ED3"/>
    <w:rsid w:val="009F1F21"/>
    <w:rsid w:val="009F227C"/>
    <w:rsid w:val="009F3047"/>
    <w:rsid w:val="009F3287"/>
    <w:rsid w:val="009F37C3"/>
    <w:rsid w:val="009F3963"/>
    <w:rsid w:val="009F3E60"/>
    <w:rsid w:val="009F4D29"/>
    <w:rsid w:val="009F4F35"/>
    <w:rsid w:val="009F64A0"/>
    <w:rsid w:val="009F6813"/>
    <w:rsid w:val="009F6873"/>
    <w:rsid w:val="009F696F"/>
    <w:rsid w:val="009F6FC3"/>
    <w:rsid w:val="009F70E8"/>
    <w:rsid w:val="009F7684"/>
    <w:rsid w:val="009F7E4A"/>
    <w:rsid w:val="00A006DC"/>
    <w:rsid w:val="00A01673"/>
    <w:rsid w:val="00A01A3A"/>
    <w:rsid w:val="00A0222E"/>
    <w:rsid w:val="00A04BD0"/>
    <w:rsid w:val="00A058C8"/>
    <w:rsid w:val="00A05F0F"/>
    <w:rsid w:val="00A0636D"/>
    <w:rsid w:val="00A064E2"/>
    <w:rsid w:val="00A07CBC"/>
    <w:rsid w:val="00A1016E"/>
    <w:rsid w:val="00A10705"/>
    <w:rsid w:val="00A10A9D"/>
    <w:rsid w:val="00A10AFE"/>
    <w:rsid w:val="00A11300"/>
    <w:rsid w:val="00A11B37"/>
    <w:rsid w:val="00A1228A"/>
    <w:rsid w:val="00A1287C"/>
    <w:rsid w:val="00A128AA"/>
    <w:rsid w:val="00A12912"/>
    <w:rsid w:val="00A12EEA"/>
    <w:rsid w:val="00A12EF2"/>
    <w:rsid w:val="00A13ECD"/>
    <w:rsid w:val="00A14F59"/>
    <w:rsid w:val="00A15749"/>
    <w:rsid w:val="00A157AE"/>
    <w:rsid w:val="00A15D0D"/>
    <w:rsid w:val="00A16B59"/>
    <w:rsid w:val="00A174EB"/>
    <w:rsid w:val="00A17629"/>
    <w:rsid w:val="00A17672"/>
    <w:rsid w:val="00A20069"/>
    <w:rsid w:val="00A2117C"/>
    <w:rsid w:val="00A21204"/>
    <w:rsid w:val="00A21697"/>
    <w:rsid w:val="00A217AF"/>
    <w:rsid w:val="00A217F5"/>
    <w:rsid w:val="00A21AEE"/>
    <w:rsid w:val="00A2217A"/>
    <w:rsid w:val="00A22660"/>
    <w:rsid w:val="00A22E78"/>
    <w:rsid w:val="00A23613"/>
    <w:rsid w:val="00A2381C"/>
    <w:rsid w:val="00A23CC7"/>
    <w:rsid w:val="00A2430D"/>
    <w:rsid w:val="00A24A9E"/>
    <w:rsid w:val="00A24ADC"/>
    <w:rsid w:val="00A24B40"/>
    <w:rsid w:val="00A2620C"/>
    <w:rsid w:val="00A264DB"/>
    <w:rsid w:val="00A26FA2"/>
    <w:rsid w:val="00A3023C"/>
    <w:rsid w:val="00A30FBE"/>
    <w:rsid w:val="00A334EA"/>
    <w:rsid w:val="00A34819"/>
    <w:rsid w:val="00A34CA1"/>
    <w:rsid w:val="00A353B7"/>
    <w:rsid w:val="00A355E6"/>
    <w:rsid w:val="00A35738"/>
    <w:rsid w:val="00A3617F"/>
    <w:rsid w:val="00A36C3C"/>
    <w:rsid w:val="00A3753C"/>
    <w:rsid w:val="00A37CFD"/>
    <w:rsid w:val="00A4127D"/>
    <w:rsid w:val="00A415AD"/>
    <w:rsid w:val="00A41626"/>
    <w:rsid w:val="00A41C5E"/>
    <w:rsid w:val="00A44557"/>
    <w:rsid w:val="00A4493F"/>
    <w:rsid w:val="00A44979"/>
    <w:rsid w:val="00A44B20"/>
    <w:rsid w:val="00A45340"/>
    <w:rsid w:val="00A45FA8"/>
    <w:rsid w:val="00A45FD3"/>
    <w:rsid w:val="00A46D9F"/>
    <w:rsid w:val="00A5002A"/>
    <w:rsid w:val="00A50CE9"/>
    <w:rsid w:val="00A50FB6"/>
    <w:rsid w:val="00A51719"/>
    <w:rsid w:val="00A530F8"/>
    <w:rsid w:val="00A534E7"/>
    <w:rsid w:val="00A53D99"/>
    <w:rsid w:val="00A54F7E"/>
    <w:rsid w:val="00A555E7"/>
    <w:rsid w:val="00A5589B"/>
    <w:rsid w:val="00A5685B"/>
    <w:rsid w:val="00A56C2F"/>
    <w:rsid w:val="00A605A6"/>
    <w:rsid w:val="00A60AA9"/>
    <w:rsid w:val="00A636F8"/>
    <w:rsid w:val="00A63BAB"/>
    <w:rsid w:val="00A64DAA"/>
    <w:rsid w:val="00A64DAF"/>
    <w:rsid w:val="00A65825"/>
    <w:rsid w:val="00A65A08"/>
    <w:rsid w:val="00A669F6"/>
    <w:rsid w:val="00A67065"/>
    <w:rsid w:val="00A67FCE"/>
    <w:rsid w:val="00A70008"/>
    <w:rsid w:val="00A72144"/>
    <w:rsid w:val="00A72225"/>
    <w:rsid w:val="00A7266D"/>
    <w:rsid w:val="00A732CA"/>
    <w:rsid w:val="00A743D1"/>
    <w:rsid w:val="00A74761"/>
    <w:rsid w:val="00A74A88"/>
    <w:rsid w:val="00A7668A"/>
    <w:rsid w:val="00A77553"/>
    <w:rsid w:val="00A77AE3"/>
    <w:rsid w:val="00A80410"/>
    <w:rsid w:val="00A80780"/>
    <w:rsid w:val="00A8089C"/>
    <w:rsid w:val="00A81E15"/>
    <w:rsid w:val="00A821BA"/>
    <w:rsid w:val="00A8232D"/>
    <w:rsid w:val="00A82506"/>
    <w:rsid w:val="00A828CD"/>
    <w:rsid w:val="00A83C3E"/>
    <w:rsid w:val="00A83F35"/>
    <w:rsid w:val="00A85334"/>
    <w:rsid w:val="00A85532"/>
    <w:rsid w:val="00A85960"/>
    <w:rsid w:val="00A85CF8"/>
    <w:rsid w:val="00A85F5F"/>
    <w:rsid w:val="00A86266"/>
    <w:rsid w:val="00A8676A"/>
    <w:rsid w:val="00A869B3"/>
    <w:rsid w:val="00A86B29"/>
    <w:rsid w:val="00A87459"/>
    <w:rsid w:val="00A87883"/>
    <w:rsid w:val="00A8798A"/>
    <w:rsid w:val="00A90A06"/>
    <w:rsid w:val="00A90CDE"/>
    <w:rsid w:val="00A91006"/>
    <w:rsid w:val="00A916D8"/>
    <w:rsid w:val="00A9193A"/>
    <w:rsid w:val="00A91D6B"/>
    <w:rsid w:val="00A91E12"/>
    <w:rsid w:val="00A923D9"/>
    <w:rsid w:val="00A92800"/>
    <w:rsid w:val="00A92A8F"/>
    <w:rsid w:val="00A942D0"/>
    <w:rsid w:val="00A9467A"/>
    <w:rsid w:val="00A94CB2"/>
    <w:rsid w:val="00A94E5A"/>
    <w:rsid w:val="00A95F1F"/>
    <w:rsid w:val="00A96EFF"/>
    <w:rsid w:val="00A975D0"/>
    <w:rsid w:val="00AA08AE"/>
    <w:rsid w:val="00AA2939"/>
    <w:rsid w:val="00AA343A"/>
    <w:rsid w:val="00AA3E0D"/>
    <w:rsid w:val="00AA43A1"/>
    <w:rsid w:val="00AA4BD7"/>
    <w:rsid w:val="00AA52E8"/>
    <w:rsid w:val="00AA68D4"/>
    <w:rsid w:val="00AA690B"/>
    <w:rsid w:val="00AA75D9"/>
    <w:rsid w:val="00AB068C"/>
    <w:rsid w:val="00AB0AC9"/>
    <w:rsid w:val="00AB1DEB"/>
    <w:rsid w:val="00AB25B7"/>
    <w:rsid w:val="00AB2838"/>
    <w:rsid w:val="00AB34EB"/>
    <w:rsid w:val="00AB4047"/>
    <w:rsid w:val="00AB48A7"/>
    <w:rsid w:val="00AB517B"/>
    <w:rsid w:val="00AB5211"/>
    <w:rsid w:val="00AB5DDF"/>
    <w:rsid w:val="00AB5EEE"/>
    <w:rsid w:val="00AB7769"/>
    <w:rsid w:val="00AC0592"/>
    <w:rsid w:val="00AC06B8"/>
    <w:rsid w:val="00AC06FB"/>
    <w:rsid w:val="00AC0E71"/>
    <w:rsid w:val="00AC0EF8"/>
    <w:rsid w:val="00AC1589"/>
    <w:rsid w:val="00AC1A60"/>
    <w:rsid w:val="00AC20F3"/>
    <w:rsid w:val="00AC2AA7"/>
    <w:rsid w:val="00AC2E0F"/>
    <w:rsid w:val="00AC32BD"/>
    <w:rsid w:val="00AC3CFD"/>
    <w:rsid w:val="00AC4529"/>
    <w:rsid w:val="00AC45D5"/>
    <w:rsid w:val="00AC4712"/>
    <w:rsid w:val="00AC4F60"/>
    <w:rsid w:val="00AC5224"/>
    <w:rsid w:val="00AC5FE4"/>
    <w:rsid w:val="00AC708E"/>
    <w:rsid w:val="00AC7B93"/>
    <w:rsid w:val="00AD0889"/>
    <w:rsid w:val="00AD0D96"/>
    <w:rsid w:val="00AD1C99"/>
    <w:rsid w:val="00AD1FAF"/>
    <w:rsid w:val="00AD259D"/>
    <w:rsid w:val="00AD2B47"/>
    <w:rsid w:val="00AD3076"/>
    <w:rsid w:val="00AD3078"/>
    <w:rsid w:val="00AD3294"/>
    <w:rsid w:val="00AD3418"/>
    <w:rsid w:val="00AD46B1"/>
    <w:rsid w:val="00AD684D"/>
    <w:rsid w:val="00AD7432"/>
    <w:rsid w:val="00AD79F9"/>
    <w:rsid w:val="00AD7D3F"/>
    <w:rsid w:val="00AE04FB"/>
    <w:rsid w:val="00AE0A8E"/>
    <w:rsid w:val="00AE0C77"/>
    <w:rsid w:val="00AE0F7F"/>
    <w:rsid w:val="00AE1E6D"/>
    <w:rsid w:val="00AE21D9"/>
    <w:rsid w:val="00AE2B26"/>
    <w:rsid w:val="00AE2BEE"/>
    <w:rsid w:val="00AE3D24"/>
    <w:rsid w:val="00AE4185"/>
    <w:rsid w:val="00AE4668"/>
    <w:rsid w:val="00AE486E"/>
    <w:rsid w:val="00AE501F"/>
    <w:rsid w:val="00AE6637"/>
    <w:rsid w:val="00AE6B45"/>
    <w:rsid w:val="00AF0170"/>
    <w:rsid w:val="00AF14E9"/>
    <w:rsid w:val="00AF2382"/>
    <w:rsid w:val="00AF2BAE"/>
    <w:rsid w:val="00AF2C16"/>
    <w:rsid w:val="00AF3659"/>
    <w:rsid w:val="00AF3C3B"/>
    <w:rsid w:val="00AF3D93"/>
    <w:rsid w:val="00AF45B0"/>
    <w:rsid w:val="00AF5A28"/>
    <w:rsid w:val="00AF67B5"/>
    <w:rsid w:val="00AF6A1B"/>
    <w:rsid w:val="00AF6A83"/>
    <w:rsid w:val="00AF6B58"/>
    <w:rsid w:val="00AF7C87"/>
    <w:rsid w:val="00B02335"/>
    <w:rsid w:val="00B023B4"/>
    <w:rsid w:val="00B0291C"/>
    <w:rsid w:val="00B03DBC"/>
    <w:rsid w:val="00B04B7F"/>
    <w:rsid w:val="00B05CBB"/>
    <w:rsid w:val="00B05E29"/>
    <w:rsid w:val="00B071A9"/>
    <w:rsid w:val="00B0724B"/>
    <w:rsid w:val="00B0790F"/>
    <w:rsid w:val="00B10173"/>
    <w:rsid w:val="00B1027E"/>
    <w:rsid w:val="00B11328"/>
    <w:rsid w:val="00B11672"/>
    <w:rsid w:val="00B11871"/>
    <w:rsid w:val="00B1247C"/>
    <w:rsid w:val="00B12AB6"/>
    <w:rsid w:val="00B13D85"/>
    <w:rsid w:val="00B14678"/>
    <w:rsid w:val="00B146CF"/>
    <w:rsid w:val="00B14FD7"/>
    <w:rsid w:val="00B15071"/>
    <w:rsid w:val="00B15358"/>
    <w:rsid w:val="00B15D6C"/>
    <w:rsid w:val="00B16013"/>
    <w:rsid w:val="00B16E3D"/>
    <w:rsid w:val="00B17CF6"/>
    <w:rsid w:val="00B2013D"/>
    <w:rsid w:val="00B20470"/>
    <w:rsid w:val="00B20FE1"/>
    <w:rsid w:val="00B21FA8"/>
    <w:rsid w:val="00B2284B"/>
    <w:rsid w:val="00B229AD"/>
    <w:rsid w:val="00B2351D"/>
    <w:rsid w:val="00B236AF"/>
    <w:rsid w:val="00B23DF4"/>
    <w:rsid w:val="00B24399"/>
    <w:rsid w:val="00B2454D"/>
    <w:rsid w:val="00B253F8"/>
    <w:rsid w:val="00B2609B"/>
    <w:rsid w:val="00B2630A"/>
    <w:rsid w:val="00B26746"/>
    <w:rsid w:val="00B26BAF"/>
    <w:rsid w:val="00B27656"/>
    <w:rsid w:val="00B30003"/>
    <w:rsid w:val="00B30441"/>
    <w:rsid w:val="00B30B61"/>
    <w:rsid w:val="00B30C35"/>
    <w:rsid w:val="00B323E3"/>
    <w:rsid w:val="00B326E0"/>
    <w:rsid w:val="00B329FD"/>
    <w:rsid w:val="00B347CE"/>
    <w:rsid w:val="00B34F53"/>
    <w:rsid w:val="00B3544F"/>
    <w:rsid w:val="00B35DC0"/>
    <w:rsid w:val="00B35FA8"/>
    <w:rsid w:val="00B36828"/>
    <w:rsid w:val="00B37222"/>
    <w:rsid w:val="00B3729B"/>
    <w:rsid w:val="00B37854"/>
    <w:rsid w:val="00B37D49"/>
    <w:rsid w:val="00B4019A"/>
    <w:rsid w:val="00B4142C"/>
    <w:rsid w:val="00B41AB8"/>
    <w:rsid w:val="00B41B04"/>
    <w:rsid w:val="00B42BF9"/>
    <w:rsid w:val="00B43408"/>
    <w:rsid w:val="00B4346D"/>
    <w:rsid w:val="00B444ED"/>
    <w:rsid w:val="00B4469E"/>
    <w:rsid w:val="00B45E8D"/>
    <w:rsid w:val="00B46A83"/>
    <w:rsid w:val="00B46BBC"/>
    <w:rsid w:val="00B47B80"/>
    <w:rsid w:val="00B501C2"/>
    <w:rsid w:val="00B50A1E"/>
    <w:rsid w:val="00B50CBD"/>
    <w:rsid w:val="00B516B3"/>
    <w:rsid w:val="00B52766"/>
    <w:rsid w:val="00B537E8"/>
    <w:rsid w:val="00B53E8C"/>
    <w:rsid w:val="00B54CD4"/>
    <w:rsid w:val="00B553D5"/>
    <w:rsid w:val="00B55738"/>
    <w:rsid w:val="00B620FE"/>
    <w:rsid w:val="00B6226F"/>
    <w:rsid w:val="00B622B6"/>
    <w:rsid w:val="00B622D9"/>
    <w:rsid w:val="00B63BEF"/>
    <w:rsid w:val="00B63FF5"/>
    <w:rsid w:val="00B64068"/>
    <w:rsid w:val="00B66713"/>
    <w:rsid w:val="00B66C54"/>
    <w:rsid w:val="00B6740C"/>
    <w:rsid w:val="00B70E06"/>
    <w:rsid w:val="00B70FDB"/>
    <w:rsid w:val="00B7187E"/>
    <w:rsid w:val="00B71BD1"/>
    <w:rsid w:val="00B71C28"/>
    <w:rsid w:val="00B7245F"/>
    <w:rsid w:val="00B72878"/>
    <w:rsid w:val="00B72B0C"/>
    <w:rsid w:val="00B73246"/>
    <w:rsid w:val="00B733D3"/>
    <w:rsid w:val="00B735FE"/>
    <w:rsid w:val="00B73F39"/>
    <w:rsid w:val="00B74664"/>
    <w:rsid w:val="00B747EE"/>
    <w:rsid w:val="00B75E4B"/>
    <w:rsid w:val="00B76FC2"/>
    <w:rsid w:val="00B77172"/>
    <w:rsid w:val="00B7777D"/>
    <w:rsid w:val="00B77C4E"/>
    <w:rsid w:val="00B80538"/>
    <w:rsid w:val="00B8058E"/>
    <w:rsid w:val="00B8060D"/>
    <w:rsid w:val="00B80634"/>
    <w:rsid w:val="00B81B70"/>
    <w:rsid w:val="00B823F8"/>
    <w:rsid w:val="00B8243F"/>
    <w:rsid w:val="00B827D4"/>
    <w:rsid w:val="00B82F30"/>
    <w:rsid w:val="00B8305E"/>
    <w:rsid w:val="00B838C0"/>
    <w:rsid w:val="00B83CAB"/>
    <w:rsid w:val="00B83D4C"/>
    <w:rsid w:val="00B8439E"/>
    <w:rsid w:val="00B843ED"/>
    <w:rsid w:val="00B860E3"/>
    <w:rsid w:val="00B86AD2"/>
    <w:rsid w:val="00B877CF"/>
    <w:rsid w:val="00B90535"/>
    <w:rsid w:val="00B90679"/>
    <w:rsid w:val="00B9272D"/>
    <w:rsid w:val="00B93B08"/>
    <w:rsid w:val="00B94837"/>
    <w:rsid w:val="00B95682"/>
    <w:rsid w:val="00B965E5"/>
    <w:rsid w:val="00B96735"/>
    <w:rsid w:val="00B96EC8"/>
    <w:rsid w:val="00B9718F"/>
    <w:rsid w:val="00BA0145"/>
    <w:rsid w:val="00BA040B"/>
    <w:rsid w:val="00BA074B"/>
    <w:rsid w:val="00BA0A4F"/>
    <w:rsid w:val="00BA0D3A"/>
    <w:rsid w:val="00BA23D5"/>
    <w:rsid w:val="00BA3C4A"/>
    <w:rsid w:val="00BA50AF"/>
    <w:rsid w:val="00BA5763"/>
    <w:rsid w:val="00BA5A5C"/>
    <w:rsid w:val="00BA6A07"/>
    <w:rsid w:val="00BA6AB0"/>
    <w:rsid w:val="00BA7558"/>
    <w:rsid w:val="00BA7BBF"/>
    <w:rsid w:val="00BA7CAF"/>
    <w:rsid w:val="00BB2BA7"/>
    <w:rsid w:val="00BB4413"/>
    <w:rsid w:val="00BB4845"/>
    <w:rsid w:val="00BB5D8F"/>
    <w:rsid w:val="00BB6195"/>
    <w:rsid w:val="00BB61FC"/>
    <w:rsid w:val="00BB6E75"/>
    <w:rsid w:val="00BB71B8"/>
    <w:rsid w:val="00BC0EBA"/>
    <w:rsid w:val="00BC1210"/>
    <w:rsid w:val="00BC2A54"/>
    <w:rsid w:val="00BC2CED"/>
    <w:rsid w:val="00BC393A"/>
    <w:rsid w:val="00BC3DDD"/>
    <w:rsid w:val="00BC483A"/>
    <w:rsid w:val="00BC4924"/>
    <w:rsid w:val="00BC5784"/>
    <w:rsid w:val="00BC591D"/>
    <w:rsid w:val="00BC5AE0"/>
    <w:rsid w:val="00BC6A5D"/>
    <w:rsid w:val="00BC6E34"/>
    <w:rsid w:val="00BC71EB"/>
    <w:rsid w:val="00BC7D13"/>
    <w:rsid w:val="00BD0187"/>
    <w:rsid w:val="00BD0CF8"/>
    <w:rsid w:val="00BD0E77"/>
    <w:rsid w:val="00BD13EC"/>
    <w:rsid w:val="00BD14DF"/>
    <w:rsid w:val="00BD1838"/>
    <w:rsid w:val="00BD1D93"/>
    <w:rsid w:val="00BD2AF9"/>
    <w:rsid w:val="00BD2BD6"/>
    <w:rsid w:val="00BD2EAB"/>
    <w:rsid w:val="00BD4FFB"/>
    <w:rsid w:val="00BD6086"/>
    <w:rsid w:val="00BD7926"/>
    <w:rsid w:val="00BE000F"/>
    <w:rsid w:val="00BE0385"/>
    <w:rsid w:val="00BE057A"/>
    <w:rsid w:val="00BE0A47"/>
    <w:rsid w:val="00BE1792"/>
    <w:rsid w:val="00BE1860"/>
    <w:rsid w:val="00BE1D47"/>
    <w:rsid w:val="00BE1F2D"/>
    <w:rsid w:val="00BE3477"/>
    <w:rsid w:val="00BE40FD"/>
    <w:rsid w:val="00BE48A5"/>
    <w:rsid w:val="00BE4A4A"/>
    <w:rsid w:val="00BE4AE1"/>
    <w:rsid w:val="00BE535F"/>
    <w:rsid w:val="00BE5FF0"/>
    <w:rsid w:val="00BE63AC"/>
    <w:rsid w:val="00BE67DC"/>
    <w:rsid w:val="00BE6B73"/>
    <w:rsid w:val="00BE6F3F"/>
    <w:rsid w:val="00BE711A"/>
    <w:rsid w:val="00BE7214"/>
    <w:rsid w:val="00BE795D"/>
    <w:rsid w:val="00BE7BBF"/>
    <w:rsid w:val="00BF0E9E"/>
    <w:rsid w:val="00BF0ECE"/>
    <w:rsid w:val="00BF1F2C"/>
    <w:rsid w:val="00BF28B6"/>
    <w:rsid w:val="00BF3CBC"/>
    <w:rsid w:val="00BF3DAC"/>
    <w:rsid w:val="00BF3E19"/>
    <w:rsid w:val="00BF3EE6"/>
    <w:rsid w:val="00BF4F42"/>
    <w:rsid w:val="00BF6E92"/>
    <w:rsid w:val="00BF7480"/>
    <w:rsid w:val="00BF777B"/>
    <w:rsid w:val="00C0041D"/>
    <w:rsid w:val="00C0055A"/>
    <w:rsid w:val="00C0056C"/>
    <w:rsid w:val="00C00A31"/>
    <w:rsid w:val="00C02BBA"/>
    <w:rsid w:val="00C02D26"/>
    <w:rsid w:val="00C0362B"/>
    <w:rsid w:val="00C0369F"/>
    <w:rsid w:val="00C04A6A"/>
    <w:rsid w:val="00C05743"/>
    <w:rsid w:val="00C060B1"/>
    <w:rsid w:val="00C0618F"/>
    <w:rsid w:val="00C0663E"/>
    <w:rsid w:val="00C06870"/>
    <w:rsid w:val="00C06F2D"/>
    <w:rsid w:val="00C07444"/>
    <w:rsid w:val="00C1014E"/>
    <w:rsid w:val="00C104CB"/>
    <w:rsid w:val="00C1071B"/>
    <w:rsid w:val="00C11438"/>
    <w:rsid w:val="00C11BB1"/>
    <w:rsid w:val="00C11BE3"/>
    <w:rsid w:val="00C11C03"/>
    <w:rsid w:val="00C11C4F"/>
    <w:rsid w:val="00C12032"/>
    <w:rsid w:val="00C1209E"/>
    <w:rsid w:val="00C12531"/>
    <w:rsid w:val="00C12AEF"/>
    <w:rsid w:val="00C12BB9"/>
    <w:rsid w:val="00C12F67"/>
    <w:rsid w:val="00C139F7"/>
    <w:rsid w:val="00C13EEF"/>
    <w:rsid w:val="00C144D7"/>
    <w:rsid w:val="00C147A8"/>
    <w:rsid w:val="00C14FF5"/>
    <w:rsid w:val="00C151C5"/>
    <w:rsid w:val="00C16C37"/>
    <w:rsid w:val="00C16F32"/>
    <w:rsid w:val="00C17014"/>
    <w:rsid w:val="00C175F9"/>
    <w:rsid w:val="00C21B1B"/>
    <w:rsid w:val="00C21DFF"/>
    <w:rsid w:val="00C21EC2"/>
    <w:rsid w:val="00C22005"/>
    <w:rsid w:val="00C22071"/>
    <w:rsid w:val="00C22176"/>
    <w:rsid w:val="00C239C7"/>
    <w:rsid w:val="00C249B5"/>
    <w:rsid w:val="00C2576E"/>
    <w:rsid w:val="00C25A61"/>
    <w:rsid w:val="00C25C23"/>
    <w:rsid w:val="00C25E96"/>
    <w:rsid w:val="00C26687"/>
    <w:rsid w:val="00C26CDF"/>
    <w:rsid w:val="00C27139"/>
    <w:rsid w:val="00C275AC"/>
    <w:rsid w:val="00C2774A"/>
    <w:rsid w:val="00C27BF4"/>
    <w:rsid w:val="00C300C8"/>
    <w:rsid w:val="00C3050C"/>
    <w:rsid w:val="00C30871"/>
    <w:rsid w:val="00C30DF7"/>
    <w:rsid w:val="00C30F43"/>
    <w:rsid w:val="00C3110F"/>
    <w:rsid w:val="00C31E03"/>
    <w:rsid w:val="00C3213F"/>
    <w:rsid w:val="00C32D9A"/>
    <w:rsid w:val="00C33809"/>
    <w:rsid w:val="00C33C25"/>
    <w:rsid w:val="00C344E5"/>
    <w:rsid w:val="00C348D6"/>
    <w:rsid w:val="00C3535C"/>
    <w:rsid w:val="00C35ADC"/>
    <w:rsid w:val="00C35DB7"/>
    <w:rsid w:val="00C35E7A"/>
    <w:rsid w:val="00C3635D"/>
    <w:rsid w:val="00C369BF"/>
    <w:rsid w:val="00C36F7D"/>
    <w:rsid w:val="00C370FD"/>
    <w:rsid w:val="00C40383"/>
    <w:rsid w:val="00C40E02"/>
    <w:rsid w:val="00C412C3"/>
    <w:rsid w:val="00C41428"/>
    <w:rsid w:val="00C43327"/>
    <w:rsid w:val="00C43737"/>
    <w:rsid w:val="00C4422A"/>
    <w:rsid w:val="00C46CDA"/>
    <w:rsid w:val="00C47944"/>
    <w:rsid w:val="00C50ABC"/>
    <w:rsid w:val="00C51321"/>
    <w:rsid w:val="00C513CF"/>
    <w:rsid w:val="00C51537"/>
    <w:rsid w:val="00C51969"/>
    <w:rsid w:val="00C51D85"/>
    <w:rsid w:val="00C52086"/>
    <w:rsid w:val="00C52433"/>
    <w:rsid w:val="00C53509"/>
    <w:rsid w:val="00C53C32"/>
    <w:rsid w:val="00C54016"/>
    <w:rsid w:val="00C543E4"/>
    <w:rsid w:val="00C5498D"/>
    <w:rsid w:val="00C557D2"/>
    <w:rsid w:val="00C562D8"/>
    <w:rsid w:val="00C57221"/>
    <w:rsid w:val="00C610D4"/>
    <w:rsid w:val="00C62421"/>
    <w:rsid w:val="00C62D73"/>
    <w:rsid w:val="00C630B7"/>
    <w:rsid w:val="00C630CC"/>
    <w:rsid w:val="00C6328E"/>
    <w:rsid w:val="00C6347E"/>
    <w:rsid w:val="00C6355D"/>
    <w:rsid w:val="00C64227"/>
    <w:rsid w:val="00C64290"/>
    <w:rsid w:val="00C644BD"/>
    <w:rsid w:val="00C64B12"/>
    <w:rsid w:val="00C64BD0"/>
    <w:rsid w:val="00C653AD"/>
    <w:rsid w:val="00C656BE"/>
    <w:rsid w:val="00C6582A"/>
    <w:rsid w:val="00C65A86"/>
    <w:rsid w:val="00C663DF"/>
    <w:rsid w:val="00C66792"/>
    <w:rsid w:val="00C66B7A"/>
    <w:rsid w:val="00C7183E"/>
    <w:rsid w:val="00C71E8F"/>
    <w:rsid w:val="00C71FA5"/>
    <w:rsid w:val="00C72070"/>
    <w:rsid w:val="00C7258A"/>
    <w:rsid w:val="00C72908"/>
    <w:rsid w:val="00C72A3E"/>
    <w:rsid w:val="00C7358F"/>
    <w:rsid w:val="00C73BDC"/>
    <w:rsid w:val="00C73E39"/>
    <w:rsid w:val="00C745C5"/>
    <w:rsid w:val="00C7493C"/>
    <w:rsid w:val="00C74989"/>
    <w:rsid w:val="00C75A3D"/>
    <w:rsid w:val="00C75AB2"/>
    <w:rsid w:val="00C75C5E"/>
    <w:rsid w:val="00C75DED"/>
    <w:rsid w:val="00C75DF5"/>
    <w:rsid w:val="00C767D4"/>
    <w:rsid w:val="00C80429"/>
    <w:rsid w:val="00C81098"/>
    <w:rsid w:val="00C8130B"/>
    <w:rsid w:val="00C818EC"/>
    <w:rsid w:val="00C818FF"/>
    <w:rsid w:val="00C81BB5"/>
    <w:rsid w:val="00C828A2"/>
    <w:rsid w:val="00C83E41"/>
    <w:rsid w:val="00C8440C"/>
    <w:rsid w:val="00C844F9"/>
    <w:rsid w:val="00C84563"/>
    <w:rsid w:val="00C84DB7"/>
    <w:rsid w:val="00C85880"/>
    <w:rsid w:val="00C86568"/>
    <w:rsid w:val="00C87E9E"/>
    <w:rsid w:val="00C9077C"/>
    <w:rsid w:val="00C90D3D"/>
    <w:rsid w:val="00C90F17"/>
    <w:rsid w:val="00C912B4"/>
    <w:rsid w:val="00C938E8"/>
    <w:rsid w:val="00C9542D"/>
    <w:rsid w:val="00C956BC"/>
    <w:rsid w:val="00C95F5A"/>
    <w:rsid w:val="00C96E96"/>
    <w:rsid w:val="00CA0F30"/>
    <w:rsid w:val="00CA1404"/>
    <w:rsid w:val="00CA141A"/>
    <w:rsid w:val="00CA1B4E"/>
    <w:rsid w:val="00CA2C66"/>
    <w:rsid w:val="00CA313E"/>
    <w:rsid w:val="00CA3414"/>
    <w:rsid w:val="00CA3CC7"/>
    <w:rsid w:val="00CA5307"/>
    <w:rsid w:val="00CA61FF"/>
    <w:rsid w:val="00CA62DA"/>
    <w:rsid w:val="00CA6D33"/>
    <w:rsid w:val="00CA7D5E"/>
    <w:rsid w:val="00CB022F"/>
    <w:rsid w:val="00CB1D52"/>
    <w:rsid w:val="00CB3387"/>
    <w:rsid w:val="00CB4DDD"/>
    <w:rsid w:val="00CB511A"/>
    <w:rsid w:val="00CB588C"/>
    <w:rsid w:val="00CB6D39"/>
    <w:rsid w:val="00CB7B06"/>
    <w:rsid w:val="00CC181D"/>
    <w:rsid w:val="00CC211F"/>
    <w:rsid w:val="00CC217C"/>
    <w:rsid w:val="00CC2303"/>
    <w:rsid w:val="00CC3337"/>
    <w:rsid w:val="00CC48B9"/>
    <w:rsid w:val="00CC49F9"/>
    <w:rsid w:val="00CC507B"/>
    <w:rsid w:val="00CC5BAD"/>
    <w:rsid w:val="00CC6AD8"/>
    <w:rsid w:val="00CC7129"/>
    <w:rsid w:val="00CC7293"/>
    <w:rsid w:val="00CC7690"/>
    <w:rsid w:val="00CC7E59"/>
    <w:rsid w:val="00CD0399"/>
    <w:rsid w:val="00CD059F"/>
    <w:rsid w:val="00CD0FE8"/>
    <w:rsid w:val="00CD1676"/>
    <w:rsid w:val="00CD1F22"/>
    <w:rsid w:val="00CD25FF"/>
    <w:rsid w:val="00CD274D"/>
    <w:rsid w:val="00CD3715"/>
    <w:rsid w:val="00CD460C"/>
    <w:rsid w:val="00CD533D"/>
    <w:rsid w:val="00CD5872"/>
    <w:rsid w:val="00CD6BA5"/>
    <w:rsid w:val="00CD6C76"/>
    <w:rsid w:val="00CD706A"/>
    <w:rsid w:val="00CD724A"/>
    <w:rsid w:val="00CD7797"/>
    <w:rsid w:val="00CD77CF"/>
    <w:rsid w:val="00CD7BB5"/>
    <w:rsid w:val="00CD7BBD"/>
    <w:rsid w:val="00CD7CE4"/>
    <w:rsid w:val="00CD7E9C"/>
    <w:rsid w:val="00CE0A11"/>
    <w:rsid w:val="00CE1B6F"/>
    <w:rsid w:val="00CE28BC"/>
    <w:rsid w:val="00CE2A89"/>
    <w:rsid w:val="00CE3EC3"/>
    <w:rsid w:val="00CE4118"/>
    <w:rsid w:val="00CE413A"/>
    <w:rsid w:val="00CE4196"/>
    <w:rsid w:val="00CE498B"/>
    <w:rsid w:val="00CE4D9C"/>
    <w:rsid w:val="00CE4F7C"/>
    <w:rsid w:val="00CE525B"/>
    <w:rsid w:val="00CE5832"/>
    <w:rsid w:val="00CE594C"/>
    <w:rsid w:val="00CE5AF3"/>
    <w:rsid w:val="00CE6C5F"/>
    <w:rsid w:val="00CE70A1"/>
    <w:rsid w:val="00CE72D4"/>
    <w:rsid w:val="00CE77D0"/>
    <w:rsid w:val="00CF04D8"/>
    <w:rsid w:val="00CF1ABA"/>
    <w:rsid w:val="00CF2081"/>
    <w:rsid w:val="00CF2780"/>
    <w:rsid w:val="00CF2EB2"/>
    <w:rsid w:val="00CF31DA"/>
    <w:rsid w:val="00CF383C"/>
    <w:rsid w:val="00CF5390"/>
    <w:rsid w:val="00CF5424"/>
    <w:rsid w:val="00CF5C91"/>
    <w:rsid w:val="00CF5F1C"/>
    <w:rsid w:val="00CF62FC"/>
    <w:rsid w:val="00CF675C"/>
    <w:rsid w:val="00CF6E5C"/>
    <w:rsid w:val="00CF6FD3"/>
    <w:rsid w:val="00CF71B8"/>
    <w:rsid w:val="00CF7E83"/>
    <w:rsid w:val="00D00DE1"/>
    <w:rsid w:val="00D01C54"/>
    <w:rsid w:val="00D0246D"/>
    <w:rsid w:val="00D02FAE"/>
    <w:rsid w:val="00D052A5"/>
    <w:rsid w:val="00D052EB"/>
    <w:rsid w:val="00D05C27"/>
    <w:rsid w:val="00D0614D"/>
    <w:rsid w:val="00D0658B"/>
    <w:rsid w:val="00D066F6"/>
    <w:rsid w:val="00D072CE"/>
    <w:rsid w:val="00D11328"/>
    <w:rsid w:val="00D115B1"/>
    <w:rsid w:val="00D11DAE"/>
    <w:rsid w:val="00D1202C"/>
    <w:rsid w:val="00D1233F"/>
    <w:rsid w:val="00D12C4A"/>
    <w:rsid w:val="00D12E9A"/>
    <w:rsid w:val="00D13BD4"/>
    <w:rsid w:val="00D152EA"/>
    <w:rsid w:val="00D15DA5"/>
    <w:rsid w:val="00D1600C"/>
    <w:rsid w:val="00D1627B"/>
    <w:rsid w:val="00D16F45"/>
    <w:rsid w:val="00D17253"/>
    <w:rsid w:val="00D17357"/>
    <w:rsid w:val="00D1785A"/>
    <w:rsid w:val="00D20A51"/>
    <w:rsid w:val="00D20BA2"/>
    <w:rsid w:val="00D20E37"/>
    <w:rsid w:val="00D217C0"/>
    <w:rsid w:val="00D21E13"/>
    <w:rsid w:val="00D22374"/>
    <w:rsid w:val="00D22DCC"/>
    <w:rsid w:val="00D22EF6"/>
    <w:rsid w:val="00D23064"/>
    <w:rsid w:val="00D236B9"/>
    <w:rsid w:val="00D23B84"/>
    <w:rsid w:val="00D24CBF"/>
    <w:rsid w:val="00D253EE"/>
    <w:rsid w:val="00D2564E"/>
    <w:rsid w:val="00D263B2"/>
    <w:rsid w:val="00D26B63"/>
    <w:rsid w:val="00D26DAF"/>
    <w:rsid w:val="00D26DC7"/>
    <w:rsid w:val="00D27584"/>
    <w:rsid w:val="00D27D1D"/>
    <w:rsid w:val="00D301CA"/>
    <w:rsid w:val="00D31209"/>
    <w:rsid w:val="00D31EE8"/>
    <w:rsid w:val="00D32EC2"/>
    <w:rsid w:val="00D333F1"/>
    <w:rsid w:val="00D333FA"/>
    <w:rsid w:val="00D33607"/>
    <w:rsid w:val="00D33F6A"/>
    <w:rsid w:val="00D34057"/>
    <w:rsid w:val="00D34E4B"/>
    <w:rsid w:val="00D35C17"/>
    <w:rsid w:val="00D35DA4"/>
    <w:rsid w:val="00D35EAF"/>
    <w:rsid w:val="00D36285"/>
    <w:rsid w:val="00D36605"/>
    <w:rsid w:val="00D36ED6"/>
    <w:rsid w:val="00D377D6"/>
    <w:rsid w:val="00D379BD"/>
    <w:rsid w:val="00D41169"/>
    <w:rsid w:val="00D41226"/>
    <w:rsid w:val="00D412AA"/>
    <w:rsid w:val="00D41E3A"/>
    <w:rsid w:val="00D4259C"/>
    <w:rsid w:val="00D42A2F"/>
    <w:rsid w:val="00D42C01"/>
    <w:rsid w:val="00D43343"/>
    <w:rsid w:val="00D43AD7"/>
    <w:rsid w:val="00D43E5B"/>
    <w:rsid w:val="00D43EE0"/>
    <w:rsid w:val="00D440D5"/>
    <w:rsid w:val="00D441A5"/>
    <w:rsid w:val="00D4572E"/>
    <w:rsid w:val="00D45909"/>
    <w:rsid w:val="00D46155"/>
    <w:rsid w:val="00D46482"/>
    <w:rsid w:val="00D46A56"/>
    <w:rsid w:val="00D50297"/>
    <w:rsid w:val="00D524BF"/>
    <w:rsid w:val="00D52889"/>
    <w:rsid w:val="00D5740A"/>
    <w:rsid w:val="00D579F7"/>
    <w:rsid w:val="00D60AC0"/>
    <w:rsid w:val="00D62D38"/>
    <w:rsid w:val="00D63ACD"/>
    <w:rsid w:val="00D63C4F"/>
    <w:rsid w:val="00D64436"/>
    <w:rsid w:val="00D6534D"/>
    <w:rsid w:val="00D659BE"/>
    <w:rsid w:val="00D65BCB"/>
    <w:rsid w:val="00D67087"/>
    <w:rsid w:val="00D67723"/>
    <w:rsid w:val="00D707B0"/>
    <w:rsid w:val="00D709C0"/>
    <w:rsid w:val="00D70CAB"/>
    <w:rsid w:val="00D70DBB"/>
    <w:rsid w:val="00D72581"/>
    <w:rsid w:val="00D735F9"/>
    <w:rsid w:val="00D743FF"/>
    <w:rsid w:val="00D744B3"/>
    <w:rsid w:val="00D74AEE"/>
    <w:rsid w:val="00D7503D"/>
    <w:rsid w:val="00D75B94"/>
    <w:rsid w:val="00D76607"/>
    <w:rsid w:val="00D766C6"/>
    <w:rsid w:val="00D76D82"/>
    <w:rsid w:val="00D77EBB"/>
    <w:rsid w:val="00D806E2"/>
    <w:rsid w:val="00D807AD"/>
    <w:rsid w:val="00D80B27"/>
    <w:rsid w:val="00D80F38"/>
    <w:rsid w:val="00D80F74"/>
    <w:rsid w:val="00D81117"/>
    <w:rsid w:val="00D8201B"/>
    <w:rsid w:val="00D82997"/>
    <w:rsid w:val="00D84043"/>
    <w:rsid w:val="00D85997"/>
    <w:rsid w:val="00D85AFA"/>
    <w:rsid w:val="00D85DFB"/>
    <w:rsid w:val="00D8664E"/>
    <w:rsid w:val="00D86916"/>
    <w:rsid w:val="00D86EBD"/>
    <w:rsid w:val="00D875F4"/>
    <w:rsid w:val="00D87780"/>
    <w:rsid w:val="00D879F1"/>
    <w:rsid w:val="00D87A37"/>
    <w:rsid w:val="00D9010F"/>
    <w:rsid w:val="00D90544"/>
    <w:rsid w:val="00D90EF9"/>
    <w:rsid w:val="00D9118D"/>
    <w:rsid w:val="00D9147F"/>
    <w:rsid w:val="00D917A6"/>
    <w:rsid w:val="00D91983"/>
    <w:rsid w:val="00D91D97"/>
    <w:rsid w:val="00D91F75"/>
    <w:rsid w:val="00D93C80"/>
    <w:rsid w:val="00D93CB2"/>
    <w:rsid w:val="00D93D55"/>
    <w:rsid w:val="00D97630"/>
    <w:rsid w:val="00D9787C"/>
    <w:rsid w:val="00D97C4B"/>
    <w:rsid w:val="00DA1E85"/>
    <w:rsid w:val="00DA2632"/>
    <w:rsid w:val="00DA3504"/>
    <w:rsid w:val="00DA3A7E"/>
    <w:rsid w:val="00DA4A41"/>
    <w:rsid w:val="00DA5819"/>
    <w:rsid w:val="00DA5B4F"/>
    <w:rsid w:val="00DA63C8"/>
    <w:rsid w:val="00DA6581"/>
    <w:rsid w:val="00DA65F2"/>
    <w:rsid w:val="00DA6A4A"/>
    <w:rsid w:val="00DA6C5C"/>
    <w:rsid w:val="00DA74F1"/>
    <w:rsid w:val="00DA7F44"/>
    <w:rsid w:val="00DB008B"/>
    <w:rsid w:val="00DB02D2"/>
    <w:rsid w:val="00DB0C59"/>
    <w:rsid w:val="00DB1729"/>
    <w:rsid w:val="00DB316D"/>
    <w:rsid w:val="00DB3219"/>
    <w:rsid w:val="00DB3D4C"/>
    <w:rsid w:val="00DB5291"/>
    <w:rsid w:val="00DB5DFC"/>
    <w:rsid w:val="00DB5E98"/>
    <w:rsid w:val="00DB6413"/>
    <w:rsid w:val="00DB6CC8"/>
    <w:rsid w:val="00DB7218"/>
    <w:rsid w:val="00DB7981"/>
    <w:rsid w:val="00DC0E08"/>
    <w:rsid w:val="00DC103D"/>
    <w:rsid w:val="00DC2502"/>
    <w:rsid w:val="00DC269C"/>
    <w:rsid w:val="00DC2781"/>
    <w:rsid w:val="00DC313E"/>
    <w:rsid w:val="00DC4484"/>
    <w:rsid w:val="00DC55A8"/>
    <w:rsid w:val="00DC58FC"/>
    <w:rsid w:val="00DC6174"/>
    <w:rsid w:val="00DC6CD8"/>
    <w:rsid w:val="00DD139B"/>
    <w:rsid w:val="00DD1834"/>
    <w:rsid w:val="00DD1D24"/>
    <w:rsid w:val="00DD2782"/>
    <w:rsid w:val="00DD2AB0"/>
    <w:rsid w:val="00DD2ABB"/>
    <w:rsid w:val="00DD2BFD"/>
    <w:rsid w:val="00DD2E39"/>
    <w:rsid w:val="00DD35ED"/>
    <w:rsid w:val="00DD38CA"/>
    <w:rsid w:val="00DD3C50"/>
    <w:rsid w:val="00DD441D"/>
    <w:rsid w:val="00DD7192"/>
    <w:rsid w:val="00DD7564"/>
    <w:rsid w:val="00DD769C"/>
    <w:rsid w:val="00DE16B5"/>
    <w:rsid w:val="00DE1C72"/>
    <w:rsid w:val="00DE3501"/>
    <w:rsid w:val="00DE4741"/>
    <w:rsid w:val="00DE4B7A"/>
    <w:rsid w:val="00DE5ADE"/>
    <w:rsid w:val="00DE6BB9"/>
    <w:rsid w:val="00DE6C46"/>
    <w:rsid w:val="00DE7983"/>
    <w:rsid w:val="00DE7BDD"/>
    <w:rsid w:val="00DE7ECD"/>
    <w:rsid w:val="00DF09DF"/>
    <w:rsid w:val="00DF0B58"/>
    <w:rsid w:val="00DF0F64"/>
    <w:rsid w:val="00DF1013"/>
    <w:rsid w:val="00DF16FC"/>
    <w:rsid w:val="00DF1C4E"/>
    <w:rsid w:val="00DF1F75"/>
    <w:rsid w:val="00DF297E"/>
    <w:rsid w:val="00DF2BCD"/>
    <w:rsid w:val="00DF2DD8"/>
    <w:rsid w:val="00DF338F"/>
    <w:rsid w:val="00DF398C"/>
    <w:rsid w:val="00DF3B85"/>
    <w:rsid w:val="00DF5B74"/>
    <w:rsid w:val="00DF5D6C"/>
    <w:rsid w:val="00DF6498"/>
    <w:rsid w:val="00E0008F"/>
    <w:rsid w:val="00E0173B"/>
    <w:rsid w:val="00E01C31"/>
    <w:rsid w:val="00E0231A"/>
    <w:rsid w:val="00E02590"/>
    <w:rsid w:val="00E028CF"/>
    <w:rsid w:val="00E02AAB"/>
    <w:rsid w:val="00E03B29"/>
    <w:rsid w:val="00E03DE9"/>
    <w:rsid w:val="00E048EB"/>
    <w:rsid w:val="00E04A6B"/>
    <w:rsid w:val="00E04C83"/>
    <w:rsid w:val="00E04D1E"/>
    <w:rsid w:val="00E05485"/>
    <w:rsid w:val="00E05F83"/>
    <w:rsid w:val="00E07551"/>
    <w:rsid w:val="00E07685"/>
    <w:rsid w:val="00E07F43"/>
    <w:rsid w:val="00E10065"/>
    <w:rsid w:val="00E1023C"/>
    <w:rsid w:val="00E10AFE"/>
    <w:rsid w:val="00E11286"/>
    <w:rsid w:val="00E1141E"/>
    <w:rsid w:val="00E11DD4"/>
    <w:rsid w:val="00E12653"/>
    <w:rsid w:val="00E12FD9"/>
    <w:rsid w:val="00E13446"/>
    <w:rsid w:val="00E1348C"/>
    <w:rsid w:val="00E1390E"/>
    <w:rsid w:val="00E13CE1"/>
    <w:rsid w:val="00E14106"/>
    <w:rsid w:val="00E145A4"/>
    <w:rsid w:val="00E14A79"/>
    <w:rsid w:val="00E14B98"/>
    <w:rsid w:val="00E14C66"/>
    <w:rsid w:val="00E150AE"/>
    <w:rsid w:val="00E15479"/>
    <w:rsid w:val="00E1564A"/>
    <w:rsid w:val="00E16460"/>
    <w:rsid w:val="00E16E04"/>
    <w:rsid w:val="00E17159"/>
    <w:rsid w:val="00E1716E"/>
    <w:rsid w:val="00E1743E"/>
    <w:rsid w:val="00E17554"/>
    <w:rsid w:val="00E17A2E"/>
    <w:rsid w:val="00E20573"/>
    <w:rsid w:val="00E2072F"/>
    <w:rsid w:val="00E20C28"/>
    <w:rsid w:val="00E214CF"/>
    <w:rsid w:val="00E2236A"/>
    <w:rsid w:val="00E22764"/>
    <w:rsid w:val="00E22F03"/>
    <w:rsid w:val="00E23310"/>
    <w:rsid w:val="00E239A5"/>
    <w:rsid w:val="00E24840"/>
    <w:rsid w:val="00E25084"/>
    <w:rsid w:val="00E25145"/>
    <w:rsid w:val="00E25287"/>
    <w:rsid w:val="00E25BDB"/>
    <w:rsid w:val="00E2667F"/>
    <w:rsid w:val="00E2705F"/>
    <w:rsid w:val="00E302BE"/>
    <w:rsid w:val="00E3062A"/>
    <w:rsid w:val="00E30EEF"/>
    <w:rsid w:val="00E31D00"/>
    <w:rsid w:val="00E32183"/>
    <w:rsid w:val="00E323EC"/>
    <w:rsid w:val="00E326EC"/>
    <w:rsid w:val="00E32C7F"/>
    <w:rsid w:val="00E33A7C"/>
    <w:rsid w:val="00E37616"/>
    <w:rsid w:val="00E40956"/>
    <w:rsid w:val="00E41250"/>
    <w:rsid w:val="00E41442"/>
    <w:rsid w:val="00E41DAE"/>
    <w:rsid w:val="00E41E06"/>
    <w:rsid w:val="00E41FDA"/>
    <w:rsid w:val="00E42058"/>
    <w:rsid w:val="00E420A8"/>
    <w:rsid w:val="00E437AC"/>
    <w:rsid w:val="00E43D9E"/>
    <w:rsid w:val="00E44555"/>
    <w:rsid w:val="00E44685"/>
    <w:rsid w:val="00E44A16"/>
    <w:rsid w:val="00E45251"/>
    <w:rsid w:val="00E457D7"/>
    <w:rsid w:val="00E459EF"/>
    <w:rsid w:val="00E46A3C"/>
    <w:rsid w:val="00E5010C"/>
    <w:rsid w:val="00E5067F"/>
    <w:rsid w:val="00E51182"/>
    <w:rsid w:val="00E5194C"/>
    <w:rsid w:val="00E52024"/>
    <w:rsid w:val="00E5293B"/>
    <w:rsid w:val="00E52B24"/>
    <w:rsid w:val="00E52FB0"/>
    <w:rsid w:val="00E53AC6"/>
    <w:rsid w:val="00E54861"/>
    <w:rsid w:val="00E548A3"/>
    <w:rsid w:val="00E54F0D"/>
    <w:rsid w:val="00E55A50"/>
    <w:rsid w:val="00E55E3F"/>
    <w:rsid w:val="00E56A8D"/>
    <w:rsid w:val="00E56A97"/>
    <w:rsid w:val="00E56EB4"/>
    <w:rsid w:val="00E573C3"/>
    <w:rsid w:val="00E61D38"/>
    <w:rsid w:val="00E62561"/>
    <w:rsid w:val="00E63591"/>
    <w:rsid w:val="00E63C10"/>
    <w:rsid w:val="00E63F73"/>
    <w:rsid w:val="00E64639"/>
    <w:rsid w:val="00E647E3"/>
    <w:rsid w:val="00E64E4C"/>
    <w:rsid w:val="00E65ABF"/>
    <w:rsid w:val="00E6624C"/>
    <w:rsid w:val="00E664FD"/>
    <w:rsid w:val="00E6673F"/>
    <w:rsid w:val="00E66AFA"/>
    <w:rsid w:val="00E66CFC"/>
    <w:rsid w:val="00E671BA"/>
    <w:rsid w:val="00E67E5A"/>
    <w:rsid w:val="00E67FD2"/>
    <w:rsid w:val="00E67FF2"/>
    <w:rsid w:val="00E7036E"/>
    <w:rsid w:val="00E7087C"/>
    <w:rsid w:val="00E70E97"/>
    <w:rsid w:val="00E71521"/>
    <w:rsid w:val="00E73E46"/>
    <w:rsid w:val="00E73F5B"/>
    <w:rsid w:val="00E74620"/>
    <w:rsid w:val="00E74870"/>
    <w:rsid w:val="00E75B7A"/>
    <w:rsid w:val="00E7602A"/>
    <w:rsid w:val="00E7604A"/>
    <w:rsid w:val="00E767C9"/>
    <w:rsid w:val="00E77275"/>
    <w:rsid w:val="00E8028D"/>
    <w:rsid w:val="00E80AD8"/>
    <w:rsid w:val="00E80C7B"/>
    <w:rsid w:val="00E80C7F"/>
    <w:rsid w:val="00E8183D"/>
    <w:rsid w:val="00E81C07"/>
    <w:rsid w:val="00E82624"/>
    <w:rsid w:val="00E82C86"/>
    <w:rsid w:val="00E838D1"/>
    <w:rsid w:val="00E845D6"/>
    <w:rsid w:val="00E84CB8"/>
    <w:rsid w:val="00E853B1"/>
    <w:rsid w:val="00E85F32"/>
    <w:rsid w:val="00E86503"/>
    <w:rsid w:val="00E87D71"/>
    <w:rsid w:val="00E901B4"/>
    <w:rsid w:val="00E90351"/>
    <w:rsid w:val="00E90378"/>
    <w:rsid w:val="00E90423"/>
    <w:rsid w:val="00E915B0"/>
    <w:rsid w:val="00E921DD"/>
    <w:rsid w:val="00E937AE"/>
    <w:rsid w:val="00E93C35"/>
    <w:rsid w:val="00E93DBD"/>
    <w:rsid w:val="00E94F25"/>
    <w:rsid w:val="00E95BF1"/>
    <w:rsid w:val="00E95CA2"/>
    <w:rsid w:val="00E967F4"/>
    <w:rsid w:val="00E96A43"/>
    <w:rsid w:val="00E97B32"/>
    <w:rsid w:val="00EA0F33"/>
    <w:rsid w:val="00EA0F46"/>
    <w:rsid w:val="00EA1631"/>
    <w:rsid w:val="00EA1C0E"/>
    <w:rsid w:val="00EA2D86"/>
    <w:rsid w:val="00EA3386"/>
    <w:rsid w:val="00EA3AE2"/>
    <w:rsid w:val="00EA3F24"/>
    <w:rsid w:val="00EA402E"/>
    <w:rsid w:val="00EA44BA"/>
    <w:rsid w:val="00EA4BC8"/>
    <w:rsid w:val="00EA527B"/>
    <w:rsid w:val="00EA58E1"/>
    <w:rsid w:val="00EA5E60"/>
    <w:rsid w:val="00EA607E"/>
    <w:rsid w:val="00EA668C"/>
    <w:rsid w:val="00EA6756"/>
    <w:rsid w:val="00EA76D4"/>
    <w:rsid w:val="00EA79E3"/>
    <w:rsid w:val="00EB01B8"/>
    <w:rsid w:val="00EB02C1"/>
    <w:rsid w:val="00EB175F"/>
    <w:rsid w:val="00EB1BF2"/>
    <w:rsid w:val="00EB27A7"/>
    <w:rsid w:val="00EB2E86"/>
    <w:rsid w:val="00EB355F"/>
    <w:rsid w:val="00EB35CA"/>
    <w:rsid w:val="00EB41E8"/>
    <w:rsid w:val="00EB5273"/>
    <w:rsid w:val="00EB589A"/>
    <w:rsid w:val="00EB59AD"/>
    <w:rsid w:val="00EB5E79"/>
    <w:rsid w:val="00EB7DCB"/>
    <w:rsid w:val="00EC0A90"/>
    <w:rsid w:val="00EC0BD2"/>
    <w:rsid w:val="00EC0BEF"/>
    <w:rsid w:val="00EC0D58"/>
    <w:rsid w:val="00EC124F"/>
    <w:rsid w:val="00EC19C1"/>
    <w:rsid w:val="00EC2716"/>
    <w:rsid w:val="00EC281E"/>
    <w:rsid w:val="00EC2DB0"/>
    <w:rsid w:val="00EC381D"/>
    <w:rsid w:val="00EC39A3"/>
    <w:rsid w:val="00EC4878"/>
    <w:rsid w:val="00EC4C2F"/>
    <w:rsid w:val="00EC5A78"/>
    <w:rsid w:val="00EC63DC"/>
    <w:rsid w:val="00EC7896"/>
    <w:rsid w:val="00ED01EC"/>
    <w:rsid w:val="00ED04BC"/>
    <w:rsid w:val="00ED087F"/>
    <w:rsid w:val="00ED0C3C"/>
    <w:rsid w:val="00ED0F4E"/>
    <w:rsid w:val="00ED182B"/>
    <w:rsid w:val="00ED3124"/>
    <w:rsid w:val="00ED3D59"/>
    <w:rsid w:val="00ED412B"/>
    <w:rsid w:val="00ED5205"/>
    <w:rsid w:val="00ED5CBC"/>
    <w:rsid w:val="00ED6E02"/>
    <w:rsid w:val="00ED7026"/>
    <w:rsid w:val="00ED72F4"/>
    <w:rsid w:val="00ED7A99"/>
    <w:rsid w:val="00EE0825"/>
    <w:rsid w:val="00EE0B00"/>
    <w:rsid w:val="00EE1C09"/>
    <w:rsid w:val="00EE1F2C"/>
    <w:rsid w:val="00EE2711"/>
    <w:rsid w:val="00EE2B44"/>
    <w:rsid w:val="00EE3062"/>
    <w:rsid w:val="00EE3A74"/>
    <w:rsid w:val="00EE4EC3"/>
    <w:rsid w:val="00EE517F"/>
    <w:rsid w:val="00EE57E8"/>
    <w:rsid w:val="00EE5E7A"/>
    <w:rsid w:val="00EE6033"/>
    <w:rsid w:val="00EE6659"/>
    <w:rsid w:val="00EE6E2A"/>
    <w:rsid w:val="00EE6FC0"/>
    <w:rsid w:val="00EE7641"/>
    <w:rsid w:val="00EE78F8"/>
    <w:rsid w:val="00EE792F"/>
    <w:rsid w:val="00EE794D"/>
    <w:rsid w:val="00EF01F6"/>
    <w:rsid w:val="00EF042E"/>
    <w:rsid w:val="00EF12EC"/>
    <w:rsid w:val="00EF169C"/>
    <w:rsid w:val="00EF1AC9"/>
    <w:rsid w:val="00EF492B"/>
    <w:rsid w:val="00EF4D96"/>
    <w:rsid w:val="00EF4E18"/>
    <w:rsid w:val="00EF541F"/>
    <w:rsid w:val="00EF5AEF"/>
    <w:rsid w:val="00EF6E7D"/>
    <w:rsid w:val="00EF7900"/>
    <w:rsid w:val="00F00215"/>
    <w:rsid w:val="00F00268"/>
    <w:rsid w:val="00F00375"/>
    <w:rsid w:val="00F0260B"/>
    <w:rsid w:val="00F026BF"/>
    <w:rsid w:val="00F0290E"/>
    <w:rsid w:val="00F02ED6"/>
    <w:rsid w:val="00F033E9"/>
    <w:rsid w:val="00F03A0D"/>
    <w:rsid w:val="00F044AF"/>
    <w:rsid w:val="00F05574"/>
    <w:rsid w:val="00F05601"/>
    <w:rsid w:val="00F06934"/>
    <w:rsid w:val="00F06E4A"/>
    <w:rsid w:val="00F078B4"/>
    <w:rsid w:val="00F07A38"/>
    <w:rsid w:val="00F07F95"/>
    <w:rsid w:val="00F102AF"/>
    <w:rsid w:val="00F10949"/>
    <w:rsid w:val="00F10BE7"/>
    <w:rsid w:val="00F10CCA"/>
    <w:rsid w:val="00F10DA9"/>
    <w:rsid w:val="00F11DE9"/>
    <w:rsid w:val="00F11E20"/>
    <w:rsid w:val="00F12DAA"/>
    <w:rsid w:val="00F13256"/>
    <w:rsid w:val="00F132BC"/>
    <w:rsid w:val="00F13C06"/>
    <w:rsid w:val="00F15688"/>
    <w:rsid w:val="00F15BD5"/>
    <w:rsid w:val="00F15F15"/>
    <w:rsid w:val="00F1615C"/>
    <w:rsid w:val="00F16923"/>
    <w:rsid w:val="00F17472"/>
    <w:rsid w:val="00F175FA"/>
    <w:rsid w:val="00F17B97"/>
    <w:rsid w:val="00F17BF4"/>
    <w:rsid w:val="00F20B90"/>
    <w:rsid w:val="00F20C07"/>
    <w:rsid w:val="00F20EBF"/>
    <w:rsid w:val="00F21185"/>
    <w:rsid w:val="00F21406"/>
    <w:rsid w:val="00F21752"/>
    <w:rsid w:val="00F21A2E"/>
    <w:rsid w:val="00F2212C"/>
    <w:rsid w:val="00F22523"/>
    <w:rsid w:val="00F22A90"/>
    <w:rsid w:val="00F22B55"/>
    <w:rsid w:val="00F22B65"/>
    <w:rsid w:val="00F2576C"/>
    <w:rsid w:val="00F25ABB"/>
    <w:rsid w:val="00F25FB6"/>
    <w:rsid w:val="00F26D2F"/>
    <w:rsid w:val="00F26DF7"/>
    <w:rsid w:val="00F27598"/>
    <w:rsid w:val="00F27E38"/>
    <w:rsid w:val="00F301DB"/>
    <w:rsid w:val="00F3185B"/>
    <w:rsid w:val="00F32CA5"/>
    <w:rsid w:val="00F339E2"/>
    <w:rsid w:val="00F33EA9"/>
    <w:rsid w:val="00F361A2"/>
    <w:rsid w:val="00F37AB9"/>
    <w:rsid w:val="00F37BA0"/>
    <w:rsid w:val="00F411FA"/>
    <w:rsid w:val="00F41A1D"/>
    <w:rsid w:val="00F42CA0"/>
    <w:rsid w:val="00F43B6E"/>
    <w:rsid w:val="00F43EBB"/>
    <w:rsid w:val="00F4467E"/>
    <w:rsid w:val="00F44728"/>
    <w:rsid w:val="00F44D3E"/>
    <w:rsid w:val="00F44EC5"/>
    <w:rsid w:val="00F46F66"/>
    <w:rsid w:val="00F503D6"/>
    <w:rsid w:val="00F50AA5"/>
    <w:rsid w:val="00F510CC"/>
    <w:rsid w:val="00F512AB"/>
    <w:rsid w:val="00F51A07"/>
    <w:rsid w:val="00F51C3D"/>
    <w:rsid w:val="00F526BB"/>
    <w:rsid w:val="00F52F86"/>
    <w:rsid w:val="00F53B6F"/>
    <w:rsid w:val="00F53C12"/>
    <w:rsid w:val="00F542D9"/>
    <w:rsid w:val="00F54722"/>
    <w:rsid w:val="00F54FA9"/>
    <w:rsid w:val="00F557A5"/>
    <w:rsid w:val="00F56C35"/>
    <w:rsid w:val="00F578EF"/>
    <w:rsid w:val="00F600F0"/>
    <w:rsid w:val="00F6046F"/>
    <w:rsid w:val="00F60729"/>
    <w:rsid w:val="00F61805"/>
    <w:rsid w:val="00F6196F"/>
    <w:rsid w:val="00F62484"/>
    <w:rsid w:val="00F628B2"/>
    <w:rsid w:val="00F63960"/>
    <w:rsid w:val="00F64002"/>
    <w:rsid w:val="00F641B6"/>
    <w:rsid w:val="00F643AE"/>
    <w:rsid w:val="00F64873"/>
    <w:rsid w:val="00F64FBE"/>
    <w:rsid w:val="00F65943"/>
    <w:rsid w:val="00F6636D"/>
    <w:rsid w:val="00F668F0"/>
    <w:rsid w:val="00F66CD5"/>
    <w:rsid w:val="00F66EF5"/>
    <w:rsid w:val="00F70375"/>
    <w:rsid w:val="00F7055A"/>
    <w:rsid w:val="00F71302"/>
    <w:rsid w:val="00F71709"/>
    <w:rsid w:val="00F718ED"/>
    <w:rsid w:val="00F736FA"/>
    <w:rsid w:val="00F73D9F"/>
    <w:rsid w:val="00F7441A"/>
    <w:rsid w:val="00F74712"/>
    <w:rsid w:val="00F74989"/>
    <w:rsid w:val="00F74EC6"/>
    <w:rsid w:val="00F75F6D"/>
    <w:rsid w:val="00F777B7"/>
    <w:rsid w:val="00F77BBA"/>
    <w:rsid w:val="00F77C5C"/>
    <w:rsid w:val="00F800F7"/>
    <w:rsid w:val="00F81456"/>
    <w:rsid w:val="00F81520"/>
    <w:rsid w:val="00F81BCE"/>
    <w:rsid w:val="00F81D40"/>
    <w:rsid w:val="00F832B0"/>
    <w:rsid w:val="00F835FA"/>
    <w:rsid w:val="00F83E1A"/>
    <w:rsid w:val="00F84914"/>
    <w:rsid w:val="00F84BFB"/>
    <w:rsid w:val="00F84D27"/>
    <w:rsid w:val="00F854A4"/>
    <w:rsid w:val="00F85B3B"/>
    <w:rsid w:val="00F8636A"/>
    <w:rsid w:val="00F869C0"/>
    <w:rsid w:val="00F86F68"/>
    <w:rsid w:val="00F9020A"/>
    <w:rsid w:val="00F91110"/>
    <w:rsid w:val="00F919A8"/>
    <w:rsid w:val="00F9436B"/>
    <w:rsid w:val="00F94EE3"/>
    <w:rsid w:val="00F95119"/>
    <w:rsid w:val="00F959D8"/>
    <w:rsid w:val="00F95E61"/>
    <w:rsid w:val="00F97A8B"/>
    <w:rsid w:val="00FA0469"/>
    <w:rsid w:val="00FA115A"/>
    <w:rsid w:val="00FA1883"/>
    <w:rsid w:val="00FA1885"/>
    <w:rsid w:val="00FA20A0"/>
    <w:rsid w:val="00FA2180"/>
    <w:rsid w:val="00FA21B0"/>
    <w:rsid w:val="00FA26D3"/>
    <w:rsid w:val="00FA2F1B"/>
    <w:rsid w:val="00FA3C56"/>
    <w:rsid w:val="00FA3DC6"/>
    <w:rsid w:val="00FA50F3"/>
    <w:rsid w:val="00FA51A5"/>
    <w:rsid w:val="00FA657E"/>
    <w:rsid w:val="00FA77C0"/>
    <w:rsid w:val="00FA7BAB"/>
    <w:rsid w:val="00FA7C51"/>
    <w:rsid w:val="00FB257C"/>
    <w:rsid w:val="00FB5299"/>
    <w:rsid w:val="00FB5384"/>
    <w:rsid w:val="00FB6071"/>
    <w:rsid w:val="00FB67F5"/>
    <w:rsid w:val="00FB741A"/>
    <w:rsid w:val="00FB77BD"/>
    <w:rsid w:val="00FB7B7C"/>
    <w:rsid w:val="00FB7FB5"/>
    <w:rsid w:val="00FC053F"/>
    <w:rsid w:val="00FC07EA"/>
    <w:rsid w:val="00FC089E"/>
    <w:rsid w:val="00FC0D44"/>
    <w:rsid w:val="00FC151F"/>
    <w:rsid w:val="00FC1BE3"/>
    <w:rsid w:val="00FC1D04"/>
    <w:rsid w:val="00FC28E8"/>
    <w:rsid w:val="00FC2D73"/>
    <w:rsid w:val="00FC2FB1"/>
    <w:rsid w:val="00FC391C"/>
    <w:rsid w:val="00FC409D"/>
    <w:rsid w:val="00FC4CED"/>
    <w:rsid w:val="00FC56B9"/>
    <w:rsid w:val="00FC6303"/>
    <w:rsid w:val="00FC6A01"/>
    <w:rsid w:val="00FC7F26"/>
    <w:rsid w:val="00FC7F69"/>
    <w:rsid w:val="00FD0112"/>
    <w:rsid w:val="00FD0C87"/>
    <w:rsid w:val="00FD10A9"/>
    <w:rsid w:val="00FD16EC"/>
    <w:rsid w:val="00FD18C7"/>
    <w:rsid w:val="00FD1A96"/>
    <w:rsid w:val="00FD2004"/>
    <w:rsid w:val="00FD2416"/>
    <w:rsid w:val="00FD2781"/>
    <w:rsid w:val="00FD37B1"/>
    <w:rsid w:val="00FD3BF3"/>
    <w:rsid w:val="00FD3D88"/>
    <w:rsid w:val="00FD4537"/>
    <w:rsid w:val="00FD45DD"/>
    <w:rsid w:val="00FD4B29"/>
    <w:rsid w:val="00FD5514"/>
    <w:rsid w:val="00FD6770"/>
    <w:rsid w:val="00FD7068"/>
    <w:rsid w:val="00FD788A"/>
    <w:rsid w:val="00FD78F0"/>
    <w:rsid w:val="00FE00A0"/>
    <w:rsid w:val="00FE02A5"/>
    <w:rsid w:val="00FE0339"/>
    <w:rsid w:val="00FE0A3D"/>
    <w:rsid w:val="00FE0F45"/>
    <w:rsid w:val="00FE11FC"/>
    <w:rsid w:val="00FE1657"/>
    <w:rsid w:val="00FE1E89"/>
    <w:rsid w:val="00FE3A52"/>
    <w:rsid w:val="00FE53AF"/>
    <w:rsid w:val="00FE54CE"/>
    <w:rsid w:val="00FE702D"/>
    <w:rsid w:val="00FF006A"/>
    <w:rsid w:val="00FF04CC"/>
    <w:rsid w:val="00FF0A41"/>
    <w:rsid w:val="00FF189B"/>
    <w:rsid w:val="00FF1931"/>
    <w:rsid w:val="00FF2136"/>
    <w:rsid w:val="00FF2683"/>
    <w:rsid w:val="00FF316E"/>
    <w:rsid w:val="00FF31A5"/>
    <w:rsid w:val="00FF3439"/>
    <w:rsid w:val="00FF4642"/>
    <w:rsid w:val="00FF46D7"/>
    <w:rsid w:val="00FF51A6"/>
    <w:rsid w:val="00FF558D"/>
    <w:rsid w:val="00FF5BBC"/>
    <w:rsid w:val="00FF5FB0"/>
    <w:rsid w:val="00FF6300"/>
    <w:rsid w:val="00FF684A"/>
    <w:rsid w:val="00FF6A92"/>
    <w:rsid w:val="00FF6C6D"/>
    <w:rsid w:val="00FF70EA"/>
    <w:rsid w:val="00FF7122"/>
    <w:rsid w:val="00FF72B0"/>
    <w:rsid w:val="00FF77B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6D8ABE"/>
  <w15:docId w15:val="{11289293-57C3-4601-93C5-AD2FB7D2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F2"/>
    <w:rPr>
      <w:sz w:val="24"/>
      <w:szCs w:val="24"/>
    </w:rPr>
  </w:style>
  <w:style w:type="paragraph" w:styleId="Titre1">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
    <w:name w:val="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cs="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paragraph" w:customStyle="1" w:styleId="CarCarCarCarCarCarCarCarCarCar">
    <w:name w:val="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B16013"/>
    <w:pPr>
      <w:spacing w:after="160" w:line="240" w:lineRule="exact"/>
    </w:pPr>
    <w:rPr>
      <w:rFonts w:ascii="Verdana" w:hAnsi="Verdana"/>
      <w:sz w:val="20"/>
      <w:szCs w:val="20"/>
      <w:lang w:val="en-US" w:eastAsia="en-US"/>
    </w:rPr>
  </w:style>
  <w:style w:type="paragraph" w:customStyle="1" w:styleId="font5">
    <w:name w:val="font5"/>
    <w:basedOn w:val="Normal"/>
    <w:rsid w:val="00B16013"/>
    <w:pPr>
      <w:spacing w:before="100" w:beforeAutospacing="1" w:after="100" w:afterAutospacing="1"/>
    </w:pPr>
    <w:rPr>
      <w:rFonts w:ascii="Arial" w:hAnsi="Arial" w:cs="Arial"/>
      <w:b/>
      <w:bCs/>
      <w:sz w:val="16"/>
      <w:szCs w:val="16"/>
    </w:rPr>
  </w:style>
  <w:style w:type="paragraph" w:customStyle="1" w:styleId="font6">
    <w:name w:val="font6"/>
    <w:basedOn w:val="Normal"/>
    <w:rsid w:val="00B16013"/>
    <w:pPr>
      <w:spacing w:before="100" w:beforeAutospacing="1" w:after="100" w:afterAutospacing="1"/>
    </w:pPr>
    <w:rPr>
      <w:rFonts w:ascii="Arial Narrow" w:hAnsi="Arial Narrow"/>
      <w:b/>
      <w:bCs/>
      <w:sz w:val="20"/>
      <w:szCs w:val="20"/>
    </w:rPr>
  </w:style>
  <w:style w:type="paragraph" w:customStyle="1" w:styleId="font7">
    <w:name w:val="font7"/>
    <w:basedOn w:val="Normal"/>
    <w:rsid w:val="00B16013"/>
    <w:pPr>
      <w:spacing w:before="100" w:beforeAutospacing="1" w:after="100" w:afterAutospacing="1"/>
    </w:pPr>
    <w:rPr>
      <w:rFonts w:ascii="Arial Narrow" w:hAnsi="Arial Narrow"/>
      <w:sz w:val="20"/>
      <w:szCs w:val="20"/>
    </w:rPr>
  </w:style>
  <w:style w:type="paragraph" w:customStyle="1" w:styleId="font8">
    <w:name w:val="font8"/>
    <w:basedOn w:val="Normal"/>
    <w:rsid w:val="00B1601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B1601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B160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B1601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B1601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B1601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B1601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16013"/>
    <w:pPr>
      <w:spacing w:after="160" w:line="240" w:lineRule="exact"/>
    </w:pPr>
    <w:rPr>
      <w:rFonts w:ascii="Verdana" w:hAnsi="Verdana"/>
      <w:sz w:val="20"/>
      <w:szCs w:val="20"/>
      <w:lang w:val="en-US" w:eastAsia="en-US"/>
    </w:rPr>
  </w:style>
  <w:style w:type="paragraph" w:customStyle="1" w:styleId="newsection2">
    <w:name w:val="new_section2"/>
    <w:basedOn w:val="Normal"/>
    <w:rsid w:val="00B16013"/>
    <w:pPr>
      <w:spacing w:before="100" w:beforeAutospacing="1" w:after="100" w:afterAutospacing="1"/>
    </w:pPr>
    <w:rPr>
      <w:sz w:val="26"/>
      <w:szCs w:val="26"/>
    </w:rPr>
  </w:style>
  <w:style w:type="paragraph" w:customStyle="1" w:styleId="newsection">
    <w:name w:val="new_section"/>
    <w:basedOn w:val="Normal"/>
    <w:rsid w:val="00B16013"/>
    <w:pPr>
      <w:spacing w:before="100" w:beforeAutospacing="1" w:after="100" w:afterAutospacing="1"/>
    </w:pPr>
  </w:style>
  <w:style w:type="paragraph" w:customStyle="1" w:styleId="Default">
    <w:name w:val="Default"/>
    <w:rsid w:val="00B16013"/>
    <w:pPr>
      <w:autoSpaceDE w:val="0"/>
      <w:autoSpaceDN w:val="0"/>
      <w:adjustRightInd w:val="0"/>
    </w:pPr>
    <w:rPr>
      <w:color w:val="000000"/>
      <w:sz w:val="24"/>
      <w:szCs w:val="24"/>
    </w:rPr>
  </w:style>
  <w:style w:type="paragraph" w:customStyle="1" w:styleId="1">
    <w:name w:val="1"/>
    <w:basedOn w:val="Normal"/>
    <w:rsid w:val="00B16013"/>
    <w:pPr>
      <w:spacing w:after="160" w:line="240" w:lineRule="exact"/>
    </w:pPr>
    <w:rPr>
      <w:rFonts w:ascii="Verdana" w:hAnsi="Verdana" w:cs="Verdana"/>
      <w:sz w:val="20"/>
      <w:szCs w:val="20"/>
      <w:lang w:val="en-US" w:eastAsia="en-US"/>
    </w:rPr>
  </w:style>
  <w:style w:type="paragraph" w:customStyle="1" w:styleId="2">
    <w:name w:val="2"/>
    <w:basedOn w:val="Normal"/>
    <w:rsid w:val="00B16013"/>
    <w:pPr>
      <w:spacing w:after="160" w:line="240" w:lineRule="exact"/>
    </w:pPr>
    <w:rPr>
      <w:rFonts w:ascii="Verdana" w:hAnsi="Verdana" w:cs="Verdana"/>
      <w:sz w:val="20"/>
      <w:szCs w:val="20"/>
      <w:lang w:val="en-US" w:eastAsia="en-US"/>
    </w:rPr>
  </w:style>
  <w:style w:type="paragraph" w:customStyle="1" w:styleId="CharChar10">
    <w:name w:val="Char Char1"/>
    <w:basedOn w:val="Normal"/>
    <w:autoRedefine/>
    <w:rsid w:val="00B16013"/>
    <w:pPr>
      <w:spacing w:after="160" w:line="360" w:lineRule="auto"/>
      <w:jc w:val="both"/>
    </w:pPr>
    <w:rPr>
      <w:b/>
      <w:sz w:val="22"/>
      <w:szCs w:val="22"/>
      <w:lang w:eastAsia="en-US"/>
    </w:rPr>
  </w:style>
  <w:style w:type="paragraph" w:customStyle="1" w:styleId="Car0">
    <w:name w:val="Car"/>
    <w:basedOn w:val="Normal"/>
    <w:rsid w:val="00A41C5E"/>
    <w:pPr>
      <w:spacing w:after="160" w:line="240" w:lineRule="exact"/>
    </w:pPr>
    <w:rPr>
      <w:rFonts w:ascii="Verdana" w:hAnsi="Verdana"/>
      <w:sz w:val="20"/>
      <w:szCs w:val="20"/>
      <w:lang w:val="en-US" w:eastAsia="en-US"/>
    </w:rPr>
  </w:style>
  <w:style w:type="character" w:styleId="lev">
    <w:name w:val="Strong"/>
    <w:qFormat/>
    <w:rsid w:val="008C660E"/>
    <w:rPr>
      <w:b/>
      <w:bCs/>
    </w:rPr>
  </w:style>
  <w:style w:type="paragraph" w:styleId="z-Hautduformulaire">
    <w:name w:val="HTML Top of Form"/>
    <w:basedOn w:val="Normal"/>
    <w:next w:val="Normal"/>
    <w:hidden/>
    <w:rsid w:val="008C660E"/>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8C660E"/>
    <w:pPr>
      <w:pBdr>
        <w:top w:val="single" w:sz="6" w:space="1" w:color="auto"/>
      </w:pBdr>
      <w:jc w:val="center"/>
    </w:pPr>
    <w:rPr>
      <w:rFonts w:ascii="Arial" w:hAnsi="Arial" w:cs="Arial"/>
      <w:vanish/>
      <w:sz w:val="16"/>
      <w:szCs w:val="16"/>
    </w:rPr>
  </w:style>
  <w:style w:type="paragraph" w:customStyle="1" w:styleId="CarCarCar1Car0">
    <w:name w:val="Car Car Car1 Car"/>
    <w:basedOn w:val="Normal"/>
    <w:rsid w:val="008C660E"/>
    <w:pPr>
      <w:spacing w:after="160" w:line="240" w:lineRule="exact"/>
    </w:pPr>
    <w:rPr>
      <w:rFonts w:ascii="Verdana" w:hAnsi="Verdana"/>
      <w:sz w:val="20"/>
      <w:szCs w:val="20"/>
      <w:lang w:val="en-US" w:eastAsia="en-US"/>
    </w:rPr>
  </w:style>
  <w:style w:type="character" w:styleId="Accentuation">
    <w:name w:val="Emphasis"/>
    <w:qFormat/>
    <w:rsid w:val="008C660E"/>
    <w:rPr>
      <w:i/>
      <w:iCs/>
    </w:rPr>
  </w:style>
  <w:style w:type="paragraph" w:customStyle="1" w:styleId="CarCarCarCarCarCarCarCarCarCar0">
    <w:name w:val="Car Car Car Car Car Car Car Car Car Car"/>
    <w:basedOn w:val="Normal"/>
    <w:rsid w:val="008C660E"/>
    <w:pPr>
      <w:spacing w:after="160" w:line="240" w:lineRule="exact"/>
    </w:pPr>
    <w:rPr>
      <w:rFonts w:ascii="Verdana" w:hAnsi="Verdana"/>
      <w:sz w:val="20"/>
      <w:szCs w:val="20"/>
      <w:lang w:val="en-US" w:eastAsia="en-US"/>
    </w:rPr>
  </w:style>
  <w:style w:type="character" w:customStyle="1" w:styleId="PieddepageCar">
    <w:name w:val="Pied de page Car"/>
    <w:link w:val="Pieddepage"/>
    <w:uiPriority w:val="99"/>
    <w:rsid w:val="00367FF6"/>
    <w:rPr>
      <w:snapToGrid w:val="0"/>
      <w:lang w:val="fr-FR" w:eastAsia="fr-FR" w:bidi="ar-SA"/>
    </w:rPr>
  </w:style>
  <w:style w:type="character" w:customStyle="1" w:styleId="Titre2Car">
    <w:name w:val="Titre 2 Car"/>
    <w:aliases w:val="tp2 Car,Section Car,heading 2 Car,Contrat 2 Car,Ctt Car,niveau 2 Car,Titre 2  Car"/>
    <w:link w:val="Titre2"/>
    <w:rsid w:val="006D22C4"/>
    <w:rPr>
      <w:b/>
      <w:snapToGrid w:val="0"/>
      <w:sz w:val="28"/>
      <w:u w:val="single"/>
      <w:lang w:val="fr-FR" w:eastAsia="fr-FR" w:bidi="ar-SA"/>
    </w:rPr>
  </w:style>
  <w:style w:type="paragraph" w:customStyle="1" w:styleId="NormaNo">
    <w:name w:val="Norma_No"/>
    <w:basedOn w:val="Normal"/>
    <w:autoRedefine/>
    <w:rsid w:val="00830818"/>
    <w:pPr>
      <w:tabs>
        <w:tab w:val="left" w:pos="7655"/>
      </w:tabs>
      <w:jc w:val="center"/>
    </w:pPr>
    <w:rPr>
      <w:rFonts w:ascii="Arial Narrow" w:hAnsi="Arial Narrow"/>
      <w:noProof/>
      <w:color w:val="3366FF"/>
      <w:sz w:val="32"/>
      <w:szCs w:val="32"/>
      <w:lang w:val="fr-CA"/>
    </w:rPr>
  </w:style>
  <w:style w:type="character" w:customStyle="1" w:styleId="TextedebullesCar">
    <w:name w:val="Texte de bulles Car"/>
    <w:link w:val="Textedebulles"/>
    <w:uiPriority w:val="99"/>
    <w:semiHidden/>
    <w:rsid w:val="00830818"/>
    <w:rPr>
      <w:rFonts w:ascii="Tahoma" w:hAnsi="Tahoma" w:cs="Tahoma"/>
      <w:sz w:val="16"/>
      <w:szCs w:val="16"/>
    </w:rPr>
  </w:style>
  <w:style w:type="character" w:customStyle="1" w:styleId="Corpsdetexte2Car">
    <w:name w:val="Corps de texte 2 Car"/>
    <w:link w:val="Corpsdetexte2"/>
    <w:rsid w:val="00BF0ECE"/>
    <w:rPr>
      <w:snapToGrid w:val="0"/>
      <w:sz w:val="24"/>
      <w:lang w:val="fr-FR" w:eastAsia="fr-FR" w:bidi="ar-SA"/>
    </w:rPr>
  </w:style>
  <w:style w:type="paragraph" w:customStyle="1" w:styleId="CarCarCarCarCarCarCarCarCarCarCarCar">
    <w:name w:val="Car Car Car Car Car Car Car Car Car Car Car Car"/>
    <w:basedOn w:val="Normal"/>
    <w:rsid w:val="00937A49"/>
    <w:pPr>
      <w:spacing w:after="160" w:line="240" w:lineRule="exact"/>
    </w:pPr>
    <w:rPr>
      <w:rFonts w:ascii="Verdana" w:hAnsi="Verdana"/>
      <w:sz w:val="20"/>
      <w:szCs w:val="20"/>
      <w:lang w:val="en-US" w:eastAsia="en-US"/>
    </w:rPr>
  </w:style>
  <w:style w:type="paragraph" w:customStyle="1" w:styleId="StyleAprs6pt">
    <w:name w:val="Style Après : 6 pt"/>
    <w:basedOn w:val="Normal"/>
    <w:rsid w:val="00AF6B58"/>
    <w:pPr>
      <w:spacing w:line="360" w:lineRule="auto"/>
      <w:jc w:val="both"/>
    </w:pPr>
    <w:rPr>
      <w:rFonts w:ascii="Arial" w:hAnsi="Arial" w:cs="Calibri"/>
      <w:sz w:val="22"/>
      <w:szCs w:val="20"/>
      <w:lang w:val="fr-CA" w:eastAsia="fr-CA"/>
    </w:rPr>
  </w:style>
  <w:style w:type="paragraph" w:customStyle="1" w:styleId="Corpsdetexte210">
    <w:name w:val="Corps de texte 21"/>
    <w:basedOn w:val="Normal"/>
    <w:rsid w:val="001F295B"/>
    <w:pPr>
      <w:overflowPunct w:val="0"/>
      <w:autoSpaceDE w:val="0"/>
      <w:autoSpaceDN w:val="0"/>
      <w:adjustRightInd w:val="0"/>
      <w:jc w:val="both"/>
      <w:textAlignment w:val="baseline"/>
    </w:pPr>
    <w:rPr>
      <w:sz w:val="28"/>
      <w:szCs w:val="20"/>
    </w:rPr>
  </w:style>
  <w:style w:type="character" w:customStyle="1" w:styleId="CorpsdetexteCar">
    <w:name w:val="Corps de texte Car"/>
    <w:aliases w:val="Body Text simone Car"/>
    <w:link w:val="Corpsdetexte"/>
    <w:rsid w:val="00AA08AE"/>
    <w:rPr>
      <w:snapToGrid w:val="0"/>
      <w:sz w:val="28"/>
    </w:rPr>
  </w:style>
  <w:style w:type="character" w:customStyle="1" w:styleId="Corpsdetexte3Car">
    <w:name w:val="Corps de texte 3 Car"/>
    <w:link w:val="Corpsdetexte3"/>
    <w:rsid w:val="00AA08AE"/>
    <w:rPr>
      <w:b/>
      <w:snapToGrid w:val="0"/>
    </w:rPr>
  </w:style>
  <w:style w:type="character" w:customStyle="1" w:styleId="RetraitcorpsdetexteCar">
    <w:name w:val="Retrait corps de texte Car"/>
    <w:link w:val="Retraitcorpsdetexte"/>
    <w:rsid w:val="00AA08AE"/>
    <w:rPr>
      <w:snapToGrid w:val="0"/>
      <w:sz w:val="24"/>
    </w:rPr>
  </w:style>
  <w:style w:type="character" w:customStyle="1" w:styleId="Retraitcorpsdetexte2Car">
    <w:name w:val="Retrait corps de texte 2 Car"/>
    <w:link w:val="Retraitcorpsdetexte2"/>
    <w:rsid w:val="00AA08AE"/>
    <w:rPr>
      <w:rFonts w:ascii="Arial" w:hAnsi="Arial" w:cs="Arial"/>
      <w:bCs/>
      <w:snapToGrid w:val="0"/>
      <w:sz w:val="28"/>
    </w:rPr>
  </w:style>
  <w:style w:type="paragraph" w:styleId="Paragraphedeliste">
    <w:name w:val="List Paragraph"/>
    <w:aliases w:val="Paragraphe de liste du rapport,Bullet Number,lp1,Texte-Nelite,Liste à puce - Normal,Bullet List,FooterText,numbered,List Paragraph11,Bulletr List Paragraph,列出段落,列出段落1,List Paragraph2,List Paragraph21,Listeafsnit1,Parágrafo da Lista1"/>
    <w:basedOn w:val="Normal"/>
    <w:link w:val="ParagraphedelisteCar"/>
    <w:uiPriority w:val="34"/>
    <w:qFormat/>
    <w:rsid w:val="00C0056C"/>
    <w:pPr>
      <w:ind w:left="708"/>
    </w:pPr>
  </w:style>
  <w:style w:type="character" w:customStyle="1" w:styleId="ParagraphedelisteCar">
    <w:name w:val="Paragraphe de liste Car"/>
    <w:aliases w:val="Paragraphe de liste du rapport Car,Bullet Number Car,lp1 Car,Texte-Nelite Car,Liste à puce - Normal Car,Bullet List Car,FooterText Car,numbered Car,List Paragraph11 Car,Bulletr List Paragraph Car,列出段落 Car,列出段落1 Car"/>
    <w:link w:val="Paragraphedeliste"/>
    <w:uiPriority w:val="34"/>
    <w:locked/>
    <w:rsid w:val="00C0056C"/>
    <w:rPr>
      <w:sz w:val="24"/>
      <w:szCs w:val="24"/>
    </w:rPr>
  </w:style>
  <w:style w:type="paragraph" w:customStyle="1" w:styleId="Paragraphedeliste1">
    <w:name w:val="Paragraphe de liste1"/>
    <w:basedOn w:val="Normal"/>
    <w:rsid w:val="00C0056C"/>
    <w:pPr>
      <w:ind w:left="720"/>
      <w:contextualSpacing/>
    </w:pPr>
    <w:rPr>
      <w:rFonts w:ascii="Cambria" w:eastAsia="MS Mincho" w:hAnsi="Cambria"/>
    </w:rPr>
  </w:style>
  <w:style w:type="character" w:customStyle="1" w:styleId="Corpsdutexte51">
    <w:name w:val="Corps du texte (51)_"/>
    <w:link w:val="Corpsdutexte510"/>
    <w:rsid w:val="00C0056C"/>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0056C"/>
    <w:pPr>
      <w:shd w:val="clear" w:color="auto" w:fill="FFFFFF"/>
      <w:spacing w:before="1860" w:line="306" w:lineRule="exact"/>
      <w:ind w:hanging="360"/>
    </w:pPr>
    <w:rPr>
      <w:rFonts w:ascii="Tahoma" w:eastAsia="Tahoma" w:hAnsi="Tahoma" w:cs="Tahoma"/>
      <w:sz w:val="21"/>
      <w:szCs w:val="21"/>
    </w:rPr>
  </w:style>
  <w:style w:type="paragraph" w:customStyle="1" w:styleId="Listecouleur-Accent11">
    <w:name w:val="Liste couleur - Accent 11"/>
    <w:basedOn w:val="Normal"/>
    <w:uiPriority w:val="34"/>
    <w:qFormat/>
    <w:rsid w:val="005641B2"/>
    <w:pPr>
      <w:ind w:left="720"/>
      <w:contextualSpacing/>
    </w:pPr>
    <w:rPr>
      <w:sz w:val="20"/>
      <w:szCs w:val="20"/>
    </w:rPr>
  </w:style>
  <w:style w:type="character" w:customStyle="1" w:styleId="Titre4Car">
    <w:name w:val="Titre 4 Car"/>
    <w:aliases w:val="NoAlpha Car,Contrat 4 Car"/>
    <w:link w:val="Titre4"/>
    <w:rsid w:val="00807F1C"/>
    <w:rPr>
      <w:b/>
      <w:snapToGrid w:val="0"/>
      <w:sz w:val="24"/>
    </w:rPr>
  </w:style>
  <w:style w:type="character" w:customStyle="1" w:styleId="En-tteCar">
    <w:name w:val="En-tête Car"/>
    <w:link w:val="En-tte"/>
    <w:uiPriority w:val="99"/>
    <w:rsid w:val="00F00215"/>
    <w:rPr>
      <w:snapToGrid w:val="0"/>
    </w:rPr>
  </w:style>
  <w:style w:type="character" w:styleId="Marquedecommentaire">
    <w:name w:val="annotation reference"/>
    <w:rsid w:val="00277FEF"/>
    <w:rPr>
      <w:sz w:val="16"/>
      <w:szCs w:val="16"/>
    </w:rPr>
  </w:style>
  <w:style w:type="paragraph" w:styleId="Objetducommentaire">
    <w:name w:val="annotation subject"/>
    <w:basedOn w:val="Commentaire"/>
    <w:next w:val="Commentaire"/>
    <w:link w:val="ObjetducommentaireCar"/>
    <w:rsid w:val="00277FEF"/>
    <w:rPr>
      <w:b/>
      <w:bCs/>
    </w:rPr>
  </w:style>
  <w:style w:type="character" w:customStyle="1" w:styleId="CommentaireCar">
    <w:name w:val="Commentaire Car"/>
    <w:basedOn w:val="Policepardfaut"/>
    <w:link w:val="Commentaire"/>
    <w:semiHidden/>
    <w:rsid w:val="00277FEF"/>
  </w:style>
  <w:style w:type="character" w:customStyle="1" w:styleId="ObjetducommentaireCar">
    <w:name w:val="Objet du commentaire Car"/>
    <w:link w:val="Objetducommentaire"/>
    <w:rsid w:val="00277FEF"/>
    <w:rPr>
      <w:b/>
      <w:bCs/>
    </w:rPr>
  </w:style>
  <w:style w:type="character" w:customStyle="1" w:styleId="Titre8Car">
    <w:name w:val="Titre 8 Car"/>
    <w:link w:val="Titre8"/>
    <w:rsid w:val="00EA4BC8"/>
    <w:rPr>
      <w:snapToGrid w:val="0"/>
      <w:sz w:val="24"/>
    </w:rPr>
  </w:style>
  <w:style w:type="paragraph" w:styleId="Rvision">
    <w:name w:val="Revision"/>
    <w:hidden/>
    <w:uiPriority w:val="99"/>
    <w:semiHidden/>
    <w:rsid w:val="006261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742">
      <w:bodyDiv w:val="1"/>
      <w:marLeft w:val="0"/>
      <w:marRight w:val="0"/>
      <w:marTop w:val="0"/>
      <w:marBottom w:val="0"/>
      <w:divBdr>
        <w:top w:val="none" w:sz="0" w:space="0" w:color="auto"/>
        <w:left w:val="none" w:sz="0" w:space="0" w:color="auto"/>
        <w:bottom w:val="none" w:sz="0" w:space="0" w:color="auto"/>
        <w:right w:val="none" w:sz="0" w:space="0" w:color="auto"/>
      </w:divBdr>
    </w:div>
    <w:div w:id="96948193">
      <w:bodyDiv w:val="1"/>
      <w:marLeft w:val="0"/>
      <w:marRight w:val="0"/>
      <w:marTop w:val="0"/>
      <w:marBottom w:val="0"/>
      <w:divBdr>
        <w:top w:val="none" w:sz="0" w:space="0" w:color="auto"/>
        <w:left w:val="none" w:sz="0" w:space="0" w:color="auto"/>
        <w:bottom w:val="none" w:sz="0" w:space="0" w:color="auto"/>
        <w:right w:val="none" w:sz="0" w:space="0" w:color="auto"/>
      </w:divBdr>
    </w:div>
    <w:div w:id="119540328">
      <w:bodyDiv w:val="1"/>
      <w:marLeft w:val="0"/>
      <w:marRight w:val="0"/>
      <w:marTop w:val="0"/>
      <w:marBottom w:val="0"/>
      <w:divBdr>
        <w:top w:val="none" w:sz="0" w:space="0" w:color="auto"/>
        <w:left w:val="none" w:sz="0" w:space="0" w:color="auto"/>
        <w:bottom w:val="none" w:sz="0" w:space="0" w:color="auto"/>
        <w:right w:val="none" w:sz="0" w:space="0" w:color="auto"/>
      </w:divBdr>
    </w:div>
    <w:div w:id="183177607">
      <w:bodyDiv w:val="1"/>
      <w:marLeft w:val="0"/>
      <w:marRight w:val="0"/>
      <w:marTop w:val="0"/>
      <w:marBottom w:val="0"/>
      <w:divBdr>
        <w:top w:val="none" w:sz="0" w:space="0" w:color="auto"/>
        <w:left w:val="none" w:sz="0" w:space="0" w:color="auto"/>
        <w:bottom w:val="none" w:sz="0" w:space="0" w:color="auto"/>
        <w:right w:val="none" w:sz="0" w:space="0" w:color="auto"/>
      </w:divBdr>
    </w:div>
    <w:div w:id="215557548">
      <w:bodyDiv w:val="1"/>
      <w:marLeft w:val="0"/>
      <w:marRight w:val="0"/>
      <w:marTop w:val="0"/>
      <w:marBottom w:val="0"/>
      <w:divBdr>
        <w:top w:val="none" w:sz="0" w:space="0" w:color="auto"/>
        <w:left w:val="none" w:sz="0" w:space="0" w:color="auto"/>
        <w:bottom w:val="none" w:sz="0" w:space="0" w:color="auto"/>
        <w:right w:val="none" w:sz="0" w:space="0" w:color="auto"/>
      </w:divBdr>
    </w:div>
    <w:div w:id="230232473">
      <w:bodyDiv w:val="1"/>
      <w:marLeft w:val="0"/>
      <w:marRight w:val="0"/>
      <w:marTop w:val="0"/>
      <w:marBottom w:val="0"/>
      <w:divBdr>
        <w:top w:val="none" w:sz="0" w:space="0" w:color="auto"/>
        <w:left w:val="none" w:sz="0" w:space="0" w:color="auto"/>
        <w:bottom w:val="none" w:sz="0" w:space="0" w:color="auto"/>
        <w:right w:val="none" w:sz="0" w:space="0" w:color="auto"/>
      </w:divBdr>
    </w:div>
    <w:div w:id="256603531">
      <w:bodyDiv w:val="1"/>
      <w:marLeft w:val="0"/>
      <w:marRight w:val="0"/>
      <w:marTop w:val="0"/>
      <w:marBottom w:val="0"/>
      <w:divBdr>
        <w:top w:val="none" w:sz="0" w:space="0" w:color="auto"/>
        <w:left w:val="none" w:sz="0" w:space="0" w:color="auto"/>
        <w:bottom w:val="none" w:sz="0" w:space="0" w:color="auto"/>
        <w:right w:val="none" w:sz="0" w:space="0" w:color="auto"/>
      </w:divBdr>
    </w:div>
    <w:div w:id="266431462">
      <w:bodyDiv w:val="1"/>
      <w:marLeft w:val="0"/>
      <w:marRight w:val="0"/>
      <w:marTop w:val="0"/>
      <w:marBottom w:val="0"/>
      <w:divBdr>
        <w:top w:val="none" w:sz="0" w:space="0" w:color="auto"/>
        <w:left w:val="none" w:sz="0" w:space="0" w:color="auto"/>
        <w:bottom w:val="none" w:sz="0" w:space="0" w:color="auto"/>
        <w:right w:val="none" w:sz="0" w:space="0" w:color="auto"/>
      </w:divBdr>
    </w:div>
    <w:div w:id="328286934">
      <w:bodyDiv w:val="1"/>
      <w:marLeft w:val="0"/>
      <w:marRight w:val="0"/>
      <w:marTop w:val="0"/>
      <w:marBottom w:val="0"/>
      <w:divBdr>
        <w:top w:val="none" w:sz="0" w:space="0" w:color="auto"/>
        <w:left w:val="none" w:sz="0" w:space="0" w:color="auto"/>
        <w:bottom w:val="none" w:sz="0" w:space="0" w:color="auto"/>
        <w:right w:val="none" w:sz="0" w:space="0" w:color="auto"/>
      </w:divBdr>
    </w:div>
    <w:div w:id="411316642">
      <w:bodyDiv w:val="1"/>
      <w:marLeft w:val="0"/>
      <w:marRight w:val="0"/>
      <w:marTop w:val="0"/>
      <w:marBottom w:val="0"/>
      <w:divBdr>
        <w:top w:val="none" w:sz="0" w:space="0" w:color="auto"/>
        <w:left w:val="none" w:sz="0" w:space="0" w:color="auto"/>
        <w:bottom w:val="none" w:sz="0" w:space="0" w:color="auto"/>
        <w:right w:val="none" w:sz="0" w:space="0" w:color="auto"/>
      </w:divBdr>
    </w:div>
    <w:div w:id="455877070">
      <w:bodyDiv w:val="1"/>
      <w:marLeft w:val="0"/>
      <w:marRight w:val="0"/>
      <w:marTop w:val="0"/>
      <w:marBottom w:val="0"/>
      <w:divBdr>
        <w:top w:val="none" w:sz="0" w:space="0" w:color="auto"/>
        <w:left w:val="none" w:sz="0" w:space="0" w:color="auto"/>
        <w:bottom w:val="none" w:sz="0" w:space="0" w:color="auto"/>
        <w:right w:val="none" w:sz="0" w:space="0" w:color="auto"/>
      </w:divBdr>
      <w:divsChild>
        <w:div w:id="441146622">
          <w:marLeft w:val="1411"/>
          <w:marRight w:val="0"/>
          <w:marTop w:val="60"/>
          <w:marBottom w:val="60"/>
          <w:divBdr>
            <w:top w:val="none" w:sz="0" w:space="0" w:color="auto"/>
            <w:left w:val="none" w:sz="0" w:space="0" w:color="auto"/>
            <w:bottom w:val="none" w:sz="0" w:space="0" w:color="auto"/>
            <w:right w:val="none" w:sz="0" w:space="0" w:color="auto"/>
          </w:divBdr>
        </w:div>
        <w:div w:id="837158996">
          <w:marLeft w:val="562"/>
          <w:marRight w:val="0"/>
          <w:marTop w:val="60"/>
          <w:marBottom w:val="60"/>
          <w:divBdr>
            <w:top w:val="none" w:sz="0" w:space="0" w:color="auto"/>
            <w:left w:val="none" w:sz="0" w:space="0" w:color="auto"/>
            <w:bottom w:val="none" w:sz="0" w:space="0" w:color="auto"/>
            <w:right w:val="none" w:sz="0" w:space="0" w:color="auto"/>
          </w:divBdr>
        </w:div>
        <w:div w:id="1264000015">
          <w:marLeft w:val="1411"/>
          <w:marRight w:val="0"/>
          <w:marTop w:val="60"/>
          <w:marBottom w:val="60"/>
          <w:divBdr>
            <w:top w:val="none" w:sz="0" w:space="0" w:color="auto"/>
            <w:left w:val="none" w:sz="0" w:space="0" w:color="auto"/>
            <w:bottom w:val="none" w:sz="0" w:space="0" w:color="auto"/>
            <w:right w:val="none" w:sz="0" w:space="0" w:color="auto"/>
          </w:divBdr>
        </w:div>
        <w:div w:id="1429697666">
          <w:marLeft w:val="1411"/>
          <w:marRight w:val="0"/>
          <w:marTop w:val="60"/>
          <w:marBottom w:val="60"/>
          <w:divBdr>
            <w:top w:val="none" w:sz="0" w:space="0" w:color="auto"/>
            <w:left w:val="none" w:sz="0" w:space="0" w:color="auto"/>
            <w:bottom w:val="none" w:sz="0" w:space="0" w:color="auto"/>
            <w:right w:val="none" w:sz="0" w:space="0" w:color="auto"/>
          </w:divBdr>
        </w:div>
        <w:div w:id="1502115589">
          <w:marLeft w:val="1411"/>
          <w:marRight w:val="0"/>
          <w:marTop w:val="60"/>
          <w:marBottom w:val="60"/>
          <w:divBdr>
            <w:top w:val="none" w:sz="0" w:space="0" w:color="auto"/>
            <w:left w:val="none" w:sz="0" w:space="0" w:color="auto"/>
            <w:bottom w:val="none" w:sz="0" w:space="0" w:color="auto"/>
            <w:right w:val="none" w:sz="0" w:space="0" w:color="auto"/>
          </w:divBdr>
        </w:div>
      </w:divsChild>
    </w:div>
    <w:div w:id="480780055">
      <w:bodyDiv w:val="1"/>
      <w:marLeft w:val="0"/>
      <w:marRight w:val="0"/>
      <w:marTop w:val="0"/>
      <w:marBottom w:val="0"/>
      <w:divBdr>
        <w:top w:val="none" w:sz="0" w:space="0" w:color="auto"/>
        <w:left w:val="none" w:sz="0" w:space="0" w:color="auto"/>
        <w:bottom w:val="none" w:sz="0" w:space="0" w:color="auto"/>
        <w:right w:val="none" w:sz="0" w:space="0" w:color="auto"/>
      </w:divBdr>
    </w:div>
    <w:div w:id="499201425">
      <w:bodyDiv w:val="1"/>
      <w:marLeft w:val="0"/>
      <w:marRight w:val="0"/>
      <w:marTop w:val="0"/>
      <w:marBottom w:val="0"/>
      <w:divBdr>
        <w:top w:val="none" w:sz="0" w:space="0" w:color="auto"/>
        <w:left w:val="none" w:sz="0" w:space="0" w:color="auto"/>
        <w:bottom w:val="none" w:sz="0" w:space="0" w:color="auto"/>
        <w:right w:val="none" w:sz="0" w:space="0" w:color="auto"/>
      </w:divBdr>
    </w:div>
    <w:div w:id="505367126">
      <w:bodyDiv w:val="1"/>
      <w:marLeft w:val="0"/>
      <w:marRight w:val="0"/>
      <w:marTop w:val="0"/>
      <w:marBottom w:val="0"/>
      <w:divBdr>
        <w:top w:val="none" w:sz="0" w:space="0" w:color="auto"/>
        <w:left w:val="none" w:sz="0" w:space="0" w:color="auto"/>
        <w:bottom w:val="none" w:sz="0" w:space="0" w:color="auto"/>
        <w:right w:val="none" w:sz="0" w:space="0" w:color="auto"/>
      </w:divBdr>
    </w:div>
    <w:div w:id="508713238">
      <w:bodyDiv w:val="1"/>
      <w:marLeft w:val="0"/>
      <w:marRight w:val="0"/>
      <w:marTop w:val="0"/>
      <w:marBottom w:val="0"/>
      <w:divBdr>
        <w:top w:val="none" w:sz="0" w:space="0" w:color="auto"/>
        <w:left w:val="none" w:sz="0" w:space="0" w:color="auto"/>
        <w:bottom w:val="none" w:sz="0" w:space="0" w:color="auto"/>
        <w:right w:val="none" w:sz="0" w:space="0" w:color="auto"/>
      </w:divBdr>
    </w:div>
    <w:div w:id="544146937">
      <w:bodyDiv w:val="1"/>
      <w:marLeft w:val="0"/>
      <w:marRight w:val="0"/>
      <w:marTop w:val="0"/>
      <w:marBottom w:val="0"/>
      <w:divBdr>
        <w:top w:val="none" w:sz="0" w:space="0" w:color="auto"/>
        <w:left w:val="none" w:sz="0" w:space="0" w:color="auto"/>
        <w:bottom w:val="none" w:sz="0" w:space="0" w:color="auto"/>
        <w:right w:val="none" w:sz="0" w:space="0" w:color="auto"/>
      </w:divBdr>
    </w:div>
    <w:div w:id="658772594">
      <w:bodyDiv w:val="1"/>
      <w:marLeft w:val="0"/>
      <w:marRight w:val="0"/>
      <w:marTop w:val="0"/>
      <w:marBottom w:val="0"/>
      <w:divBdr>
        <w:top w:val="none" w:sz="0" w:space="0" w:color="auto"/>
        <w:left w:val="none" w:sz="0" w:space="0" w:color="auto"/>
        <w:bottom w:val="none" w:sz="0" w:space="0" w:color="auto"/>
        <w:right w:val="none" w:sz="0" w:space="0" w:color="auto"/>
      </w:divBdr>
    </w:div>
    <w:div w:id="663776592">
      <w:bodyDiv w:val="1"/>
      <w:marLeft w:val="0"/>
      <w:marRight w:val="0"/>
      <w:marTop w:val="0"/>
      <w:marBottom w:val="0"/>
      <w:divBdr>
        <w:top w:val="none" w:sz="0" w:space="0" w:color="auto"/>
        <w:left w:val="none" w:sz="0" w:space="0" w:color="auto"/>
        <w:bottom w:val="none" w:sz="0" w:space="0" w:color="auto"/>
        <w:right w:val="none" w:sz="0" w:space="0" w:color="auto"/>
      </w:divBdr>
    </w:div>
    <w:div w:id="664672160">
      <w:bodyDiv w:val="1"/>
      <w:marLeft w:val="0"/>
      <w:marRight w:val="0"/>
      <w:marTop w:val="0"/>
      <w:marBottom w:val="0"/>
      <w:divBdr>
        <w:top w:val="none" w:sz="0" w:space="0" w:color="auto"/>
        <w:left w:val="none" w:sz="0" w:space="0" w:color="auto"/>
        <w:bottom w:val="none" w:sz="0" w:space="0" w:color="auto"/>
        <w:right w:val="none" w:sz="0" w:space="0" w:color="auto"/>
      </w:divBdr>
    </w:div>
    <w:div w:id="674309870">
      <w:bodyDiv w:val="1"/>
      <w:marLeft w:val="0"/>
      <w:marRight w:val="0"/>
      <w:marTop w:val="0"/>
      <w:marBottom w:val="0"/>
      <w:divBdr>
        <w:top w:val="none" w:sz="0" w:space="0" w:color="auto"/>
        <w:left w:val="none" w:sz="0" w:space="0" w:color="auto"/>
        <w:bottom w:val="none" w:sz="0" w:space="0" w:color="auto"/>
        <w:right w:val="none" w:sz="0" w:space="0" w:color="auto"/>
      </w:divBdr>
    </w:div>
    <w:div w:id="697899498">
      <w:bodyDiv w:val="1"/>
      <w:marLeft w:val="0"/>
      <w:marRight w:val="0"/>
      <w:marTop w:val="0"/>
      <w:marBottom w:val="0"/>
      <w:divBdr>
        <w:top w:val="none" w:sz="0" w:space="0" w:color="auto"/>
        <w:left w:val="none" w:sz="0" w:space="0" w:color="auto"/>
        <w:bottom w:val="none" w:sz="0" w:space="0" w:color="auto"/>
        <w:right w:val="none" w:sz="0" w:space="0" w:color="auto"/>
      </w:divBdr>
    </w:div>
    <w:div w:id="742217013">
      <w:bodyDiv w:val="1"/>
      <w:marLeft w:val="0"/>
      <w:marRight w:val="0"/>
      <w:marTop w:val="0"/>
      <w:marBottom w:val="0"/>
      <w:divBdr>
        <w:top w:val="none" w:sz="0" w:space="0" w:color="auto"/>
        <w:left w:val="none" w:sz="0" w:space="0" w:color="auto"/>
        <w:bottom w:val="none" w:sz="0" w:space="0" w:color="auto"/>
        <w:right w:val="none" w:sz="0" w:space="0" w:color="auto"/>
      </w:divBdr>
    </w:div>
    <w:div w:id="769157319">
      <w:bodyDiv w:val="1"/>
      <w:marLeft w:val="0"/>
      <w:marRight w:val="0"/>
      <w:marTop w:val="0"/>
      <w:marBottom w:val="0"/>
      <w:divBdr>
        <w:top w:val="none" w:sz="0" w:space="0" w:color="auto"/>
        <w:left w:val="none" w:sz="0" w:space="0" w:color="auto"/>
        <w:bottom w:val="none" w:sz="0" w:space="0" w:color="auto"/>
        <w:right w:val="none" w:sz="0" w:space="0" w:color="auto"/>
      </w:divBdr>
    </w:div>
    <w:div w:id="804351862">
      <w:bodyDiv w:val="1"/>
      <w:marLeft w:val="0"/>
      <w:marRight w:val="0"/>
      <w:marTop w:val="0"/>
      <w:marBottom w:val="0"/>
      <w:divBdr>
        <w:top w:val="none" w:sz="0" w:space="0" w:color="auto"/>
        <w:left w:val="none" w:sz="0" w:space="0" w:color="auto"/>
        <w:bottom w:val="none" w:sz="0" w:space="0" w:color="auto"/>
        <w:right w:val="none" w:sz="0" w:space="0" w:color="auto"/>
      </w:divBdr>
    </w:div>
    <w:div w:id="855115747">
      <w:bodyDiv w:val="1"/>
      <w:marLeft w:val="0"/>
      <w:marRight w:val="0"/>
      <w:marTop w:val="0"/>
      <w:marBottom w:val="0"/>
      <w:divBdr>
        <w:top w:val="none" w:sz="0" w:space="0" w:color="auto"/>
        <w:left w:val="none" w:sz="0" w:space="0" w:color="auto"/>
        <w:bottom w:val="none" w:sz="0" w:space="0" w:color="auto"/>
        <w:right w:val="none" w:sz="0" w:space="0" w:color="auto"/>
      </w:divBdr>
    </w:div>
    <w:div w:id="889613337">
      <w:bodyDiv w:val="1"/>
      <w:marLeft w:val="0"/>
      <w:marRight w:val="0"/>
      <w:marTop w:val="0"/>
      <w:marBottom w:val="0"/>
      <w:divBdr>
        <w:top w:val="none" w:sz="0" w:space="0" w:color="auto"/>
        <w:left w:val="none" w:sz="0" w:space="0" w:color="auto"/>
        <w:bottom w:val="none" w:sz="0" w:space="0" w:color="auto"/>
        <w:right w:val="none" w:sz="0" w:space="0" w:color="auto"/>
      </w:divBdr>
    </w:div>
    <w:div w:id="943000244">
      <w:bodyDiv w:val="1"/>
      <w:marLeft w:val="0"/>
      <w:marRight w:val="0"/>
      <w:marTop w:val="0"/>
      <w:marBottom w:val="0"/>
      <w:divBdr>
        <w:top w:val="none" w:sz="0" w:space="0" w:color="auto"/>
        <w:left w:val="none" w:sz="0" w:space="0" w:color="auto"/>
        <w:bottom w:val="none" w:sz="0" w:space="0" w:color="auto"/>
        <w:right w:val="none" w:sz="0" w:space="0" w:color="auto"/>
      </w:divBdr>
    </w:div>
    <w:div w:id="977615755">
      <w:bodyDiv w:val="1"/>
      <w:marLeft w:val="0"/>
      <w:marRight w:val="0"/>
      <w:marTop w:val="0"/>
      <w:marBottom w:val="0"/>
      <w:divBdr>
        <w:top w:val="none" w:sz="0" w:space="0" w:color="auto"/>
        <w:left w:val="none" w:sz="0" w:space="0" w:color="auto"/>
        <w:bottom w:val="none" w:sz="0" w:space="0" w:color="auto"/>
        <w:right w:val="none" w:sz="0" w:space="0" w:color="auto"/>
      </w:divBdr>
    </w:div>
    <w:div w:id="1032342330">
      <w:bodyDiv w:val="1"/>
      <w:marLeft w:val="0"/>
      <w:marRight w:val="0"/>
      <w:marTop w:val="0"/>
      <w:marBottom w:val="0"/>
      <w:divBdr>
        <w:top w:val="none" w:sz="0" w:space="0" w:color="auto"/>
        <w:left w:val="none" w:sz="0" w:space="0" w:color="auto"/>
        <w:bottom w:val="none" w:sz="0" w:space="0" w:color="auto"/>
        <w:right w:val="none" w:sz="0" w:space="0" w:color="auto"/>
      </w:divBdr>
    </w:div>
    <w:div w:id="1033731607">
      <w:bodyDiv w:val="1"/>
      <w:marLeft w:val="0"/>
      <w:marRight w:val="0"/>
      <w:marTop w:val="0"/>
      <w:marBottom w:val="0"/>
      <w:divBdr>
        <w:top w:val="none" w:sz="0" w:space="0" w:color="auto"/>
        <w:left w:val="none" w:sz="0" w:space="0" w:color="auto"/>
        <w:bottom w:val="none" w:sz="0" w:space="0" w:color="auto"/>
        <w:right w:val="none" w:sz="0" w:space="0" w:color="auto"/>
      </w:divBdr>
    </w:div>
    <w:div w:id="1037202258">
      <w:bodyDiv w:val="1"/>
      <w:marLeft w:val="0"/>
      <w:marRight w:val="0"/>
      <w:marTop w:val="0"/>
      <w:marBottom w:val="0"/>
      <w:divBdr>
        <w:top w:val="none" w:sz="0" w:space="0" w:color="auto"/>
        <w:left w:val="none" w:sz="0" w:space="0" w:color="auto"/>
        <w:bottom w:val="none" w:sz="0" w:space="0" w:color="auto"/>
        <w:right w:val="none" w:sz="0" w:space="0" w:color="auto"/>
      </w:divBdr>
    </w:div>
    <w:div w:id="1097676140">
      <w:bodyDiv w:val="1"/>
      <w:marLeft w:val="0"/>
      <w:marRight w:val="0"/>
      <w:marTop w:val="0"/>
      <w:marBottom w:val="0"/>
      <w:divBdr>
        <w:top w:val="none" w:sz="0" w:space="0" w:color="auto"/>
        <w:left w:val="none" w:sz="0" w:space="0" w:color="auto"/>
        <w:bottom w:val="none" w:sz="0" w:space="0" w:color="auto"/>
        <w:right w:val="none" w:sz="0" w:space="0" w:color="auto"/>
      </w:divBdr>
    </w:div>
    <w:div w:id="1114322004">
      <w:bodyDiv w:val="1"/>
      <w:marLeft w:val="0"/>
      <w:marRight w:val="0"/>
      <w:marTop w:val="0"/>
      <w:marBottom w:val="0"/>
      <w:divBdr>
        <w:top w:val="none" w:sz="0" w:space="0" w:color="auto"/>
        <w:left w:val="none" w:sz="0" w:space="0" w:color="auto"/>
        <w:bottom w:val="none" w:sz="0" w:space="0" w:color="auto"/>
        <w:right w:val="none" w:sz="0" w:space="0" w:color="auto"/>
      </w:divBdr>
    </w:div>
    <w:div w:id="1114980354">
      <w:bodyDiv w:val="1"/>
      <w:marLeft w:val="0"/>
      <w:marRight w:val="0"/>
      <w:marTop w:val="0"/>
      <w:marBottom w:val="0"/>
      <w:divBdr>
        <w:top w:val="none" w:sz="0" w:space="0" w:color="auto"/>
        <w:left w:val="none" w:sz="0" w:space="0" w:color="auto"/>
        <w:bottom w:val="none" w:sz="0" w:space="0" w:color="auto"/>
        <w:right w:val="none" w:sz="0" w:space="0" w:color="auto"/>
      </w:divBdr>
    </w:div>
    <w:div w:id="1206214479">
      <w:bodyDiv w:val="1"/>
      <w:marLeft w:val="0"/>
      <w:marRight w:val="0"/>
      <w:marTop w:val="0"/>
      <w:marBottom w:val="0"/>
      <w:divBdr>
        <w:top w:val="none" w:sz="0" w:space="0" w:color="auto"/>
        <w:left w:val="none" w:sz="0" w:space="0" w:color="auto"/>
        <w:bottom w:val="none" w:sz="0" w:space="0" w:color="auto"/>
        <w:right w:val="none" w:sz="0" w:space="0" w:color="auto"/>
      </w:divBdr>
    </w:div>
    <w:div w:id="1300305093">
      <w:bodyDiv w:val="1"/>
      <w:marLeft w:val="0"/>
      <w:marRight w:val="0"/>
      <w:marTop w:val="0"/>
      <w:marBottom w:val="0"/>
      <w:divBdr>
        <w:top w:val="none" w:sz="0" w:space="0" w:color="auto"/>
        <w:left w:val="none" w:sz="0" w:space="0" w:color="auto"/>
        <w:bottom w:val="none" w:sz="0" w:space="0" w:color="auto"/>
        <w:right w:val="none" w:sz="0" w:space="0" w:color="auto"/>
      </w:divBdr>
    </w:div>
    <w:div w:id="1313026527">
      <w:bodyDiv w:val="1"/>
      <w:marLeft w:val="0"/>
      <w:marRight w:val="0"/>
      <w:marTop w:val="0"/>
      <w:marBottom w:val="0"/>
      <w:divBdr>
        <w:top w:val="none" w:sz="0" w:space="0" w:color="auto"/>
        <w:left w:val="none" w:sz="0" w:space="0" w:color="auto"/>
        <w:bottom w:val="none" w:sz="0" w:space="0" w:color="auto"/>
        <w:right w:val="none" w:sz="0" w:space="0" w:color="auto"/>
      </w:divBdr>
    </w:div>
    <w:div w:id="1371422548">
      <w:bodyDiv w:val="1"/>
      <w:marLeft w:val="0"/>
      <w:marRight w:val="0"/>
      <w:marTop w:val="0"/>
      <w:marBottom w:val="0"/>
      <w:divBdr>
        <w:top w:val="none" w:sz="0" w:space="0" w:color="auto"/>
        <w:left w:val="none" w:sz="0" w:space="0" w:color="auto"/>
        <w:bottom w:val="none" w:sz="0" w:space="0" w:color="auto"/>
        <w:right w:val="none" w:sz="0" w:space="0" w:color="auto"/>
      </w:divBdr>
    </w:div>
    <w:div w:id="1391198333">
      <w:bodyDiv w:val="1"/>
      <w:marLeft w:val="0"/>
      <w:marRight w:val="0"/>
      <w:marTop w:val="0"/>
      <w:marBottom w:val="0"/>
      <w:divBdr>
        <w:top w:val="none" w:sz="0" w:space="0" w:color="auto"/>
        <w:left w:val="none" w:sz="0" w:space="0" w:color="auto"/>
        <w:bottom w:val="none" w:sz="0" w:space="0" w:color="auto"/>
        <w:right w:val="none" w:sz="0" w:space="0" w:color="auto"/>
      </w:divBdr>
    </w:div>
    <w:div w:id="1411733951">
      <w:bodyDiv w:val="1"/>
      <w:marLeft w:val="0"/>
      <w:marRight w:val="0"/>
      <w:marTop w:val="0"/>
      <w:marBottom w:val="0"/>
      <w:divBdr>
        <w:top w:val="none" w:sz="0" w:space="0" w:color="auto"/>
        <w:left w:val="none" w:sz="0" w:space="0" w:color="auto"/>
        <w:bottom w:val="none" w:sz="0" w:space="0" w:color="auto"/>
        <w:right w:val="none" w:sz="0" w:space="0" w:color="auto"/>
      </w:divBdr>
    </w:div>
    <w:div w:id="1425878027">
      <w:bodyDiv w:val="1"/>
      <w:marLeft w:val="0"/>
      <w:marRight w:val="0"/>
      <w:marTop w:val="0"/>
      <w:marBottom w:val="0"/>
      <w:divBdr>
        <w:top w:val="none" w:sz="0" w:space="0" w:color="auto"/>
        <w:left w:val="none" w:sz="0" w:space="0" w:color="auto"/>
        <w:bottom w:val="none" w:sz="0" w:space="0" w:color="auto"/>
        <w:right w:val="none" w:sz="0" w:space="0" w:color="auto"/>
      </w:divBdr>
    </w:div>
    <w:div w:id="1521698794">
      <w:bodyDiv w:val="1"/>
      <w:marLeft w:val="0"/>
      <w:marRight w:val="0"/>
      <w:marTop w:val="0"/>
      <w:marBottom w:val="0"/>
      <w:divBdr>
        <w:top w:val="none" w:sz="0" w:space="0" w:color="auto"/>
        <w:left w:val="none" w:sz="0" w:space="0" w:color="auto"/>
        <w:bottom w:val="none" w:sz="0" w:space="0" w:color="auto"/>
        <w:right w:val="none" w:sz="0" w:space="0" w:color="auto"/>
      </w:divBdr>
    </w:div>
    <w:div w:id="1598055472">
      <w:bodyDiv w:val="1"/>
      <w:marLeft w:val="0"/>
      <w:marRight w:val="0"/>
      <w:marTop w:val="0"/>
      <w:marBottom w:val="0"/>
      <w:divBdr>
        <w:top w:val="none" w:sz="0" w:space="0" w:color="auto"/>
        <w:left w:val="none" w:sz="0" w:space="0" w:color="auto"/>
        <w:bottom w:val="none" w:sz="0" w:space="0" w:color="auto"/>
        <w:right w:val="none" w:sz="0" w:space="0" w:color="auto"/>
      </w:divBdr>
    </w:div>
    <w:div w:id="1606380470">
      <w:bodyDiv w:val="1"/>
      <w:marLeft w:val="0"/>
      <w:marRight w:val="0"/>
      <w:marTop w:val="0"/>
      <w:marBottom w:val="0"/>
      <w:divBdr>
        <w:top w:val="none" w:sz="0" w:space="0" w:color="auto"/>
        <w:left w:val="none" w:sz="0" w:space="0" w:color="auto"/>
        <w:bottom w:val="none" w:sz="0" w:space="0" w:color="auto"/>
        <w:right w:val="none" w:sz="0" w:space="0" w:color="auto"/>
      </w:divBdr>
    </w:div>
    <w:div w:id="1620574263">
      <w:bodyDiv w:val="1"/>
      <w:marLeft w:val="0"/>
      <w:marRight w:val="0"/>
      <w:marTop w:val="0"/>
      <w:marBottom w:val="0"/>
      <w:divBdr>
        <w:top w:val="none" w:sz="0" w:space="0" w:color="auto"/>
        <w:left w:val="none" w:sz="0" w:space="0" w:color="auto"/>
        <w:bottom w:val="none" w:sz="0" w:space="0" w:color="auto"/>
        <w:right w:val="none" w:sz="0" w:space="0" w:color="auto"/>
      </w:divBdr>
    </w:div>
    <w:div w:id="1674650550">
      <w:bodyDiv w:val="1"/>
      <w:marLeft w:val="0"/>
      <w:marRight w:val="0"/>
      <w:marTop w:val="0"/>
      <w:marBottom w:val="0"/>
      <w:divBdr>
        <w:top w:val="none" w:sz="0" w:space="0" w:color="auto"/>
        <w:left w:val="none" w:sz="0" w:space="0" w:color="auto"/>
        <w:bottom w:val="none" w:sz="0" w:space="0" w:color="auto"/>
        <w:right w:val="none" w:sz="0" w:space="0" w:color="auto"/>
      </w:divBdr>
    </w:div>
    <w:div w:id="1718041630">
      <w:bodyDiv w:val="1"/>
      <w:marLeft w:val="0"/>
      <w:marRight w:val="0"/>
      <w:marTop w:val="0"/>
      <w:marBottom w:val="0"/>
      <w:divBdr>
        <w:top w:val="none" w:sz="0" w:space="0" w:color="auto"/>
        <w:left w:val="none" w:sz="0" w:space="0" w:color="auto"/>
        <w:bottom w:val="none" w:sz="0" w:space="0" w:color="auto"/>
        <w:right w:val="none" w:sz="0" w:space="0" w:color="auto"/>
      </w:divBdr>
    </w:div>
    <w:div w:id="1742218984">
      <w:bodyDiv w:val="1"/>
      <w:marLeft w:val="0"/>
      <w:marRight w:val="0"/>
      <w:marTop w:val="0"/>
      <w:marBottom w:val="0"/>
      <w:divBdr>
        <w:top w:val="none" w:sz="0" w:space="0" w:color="auto"/>
        <w:left w:val="none" w:sz="0" w:space="0" w:color="auto"/>
        <w:bottom w:val="none" w:sz="0" w:space="0" w:color="auto"/>
        <w:right w:val="none" w:sz="0" w:space="0" w:color="auto"/>
      </w:divBdr>
    </w:div>
    <w:div w:id="1744835192">
      <w:bodyDiv w:val="1"/>
      <w:marLeft w:val="0"/>
      <w:marRight w:val="0"/>
      <w:marTop w:val="0"/>
      <w:marBottom w:val="0"/>
      <w:divBdr>
        <w:top w:val="none" w:sz="0" w:space="0" w:color="auto"/>
        <w:left w:val="none" w:sz="0" w:space="0" w:color="auto"/>
        <w:bottom w:val="none" w:sz="0" w:space="0" w:color="auto"/>
        <w:right w:val="none" w:sz="0" w:space="0" w:color="auto"/>
      </w:divBdr>
    </w:div>
    <w:div w:id="1745952355">
      <w:bodyDiv w:val="1"/>
      <w:marLeft w:val="0"/>
      <w:marRight w:val="0"/>
      <w:marTop w:val="0"/>
      <w:marBottom w:val="0"/>
      <w:divBdr>
        <w:top w:val="none" w:sz="0" w:space="0" w:color="auto"/>
        <w:left w:val="none" w:sz="0" w:space="0" w:color="auto"/>
        <w:bottom w:val="none" w:sz="0" w:space="0" w:color="auto"/>
        <w:right w:val="none" w:sz="0" w:space="0" w:color="auto"/>
      </w:divBdr>
    </w:div>
    <w:div w:id="1808469757">
      <w:bodyDiv w:val="1"/>
      <w:marLeft w:val="0"/>
      <w:marRight w:val="0"/>
      <w:marTop w:val="0"/>
      <w:marBottom w:val="0"/>
      <w:divBdr>
        <w:top w:val="none" w:sz="0" w:space="0" w:color="auto"/>
        <w:left w:val="none" w:sz="0" w:space="0" w:color="auto"/>
        <w:bottom w:val="none" w:sz="0" w:space="0" w:color="auto"/>
        <w:right w:val="none" w:sz="0" w:space="0" w:color="auto"/>
      </w:divBdr>
    </w:div>
    <w:div w:id="1809282850">
      <w:bodyDiv w:val="1"/>
      <w:marLeft w:val="0"/>
      <w:marRight w:val="0"/>
      <w:marTop w:val="0"/>
      <w:marBottom w:val="0"/>
      <w:divBdr>
        <w:top w:val="none" w:sz="0" w:space="0" w:color="auto"/>
        <w:left w:val="none" w:sz="0" w:space="0" w:color="auto"/>
        <w:bottom w:val="none" w:sz="0" w:space="0" w:color="auto"/>
        <w:right w:val="none" w:sz="0" w:space="0" w:color="auto"/>
      </w:divBdr>
    </w:div>
    <w:div w:id="1870992347">
      <w:bodyDiv w:val="1"/>
      <w:marLeft w:val="0"/>
      <w:marRight w:val="0"/>
      <w:marTop w:val="0"/>
      <w:marBottom w:val="0"/>
      <w:divBdr>
        <w:top w:val="none" w:sz="0" w:space="0" w:color="auto"/>
        <w:left w:val="none" w:sz="0" w:space="0" w:color="auto"/>
        <w:bottom w:val="none" w:sz="0" w:space="0" w:color="auto"/>
        <w:right w:val="none" w:sz="0" w:space="0" w:color="auto"/>
      </w:divBdr>
    </w:div>
    <w:div w:id="1882938175">
      <w:bodyDiv w:val="1"/>
      <w:marLeft w:val="0"/>
      <w:marRight w:val="0"/>
      <w:marTop w:val="0"/>
      <w:marBottom w:val="0"/>
      <w:divBdr>
        <w:top w:val="none" w:sz="0" w:space="0" w:color="auto"/>
        <w:left w:val="none" w:sz="0" w:space="0" w:color="auto"/>
        <w:bottom w:val="none" w:sz="0" w:space="0" w:color="auto"/>
        <w:right w:val="none" w:sz="0" w:space="0" w:color="auto"/>
      </w:divBdr>
    </w:div>
    <w:div w:id="1898280705">
      <w:bodyDiv w:val="1"/>
      <w:marLeft w:val="0"/>
      <w:marRight w:val="0"/>
      <w:marTop w:val="0"/>
      <w:marBottom w:val="0"/>
      <w:divBdr>
        <w:top w:val="none" w:sz="0" w:space="0" w:color="auto"/>
        <w:left w:val="none" w:sz="0" w:space="0" w:color="auto"/>
        <w:bottom w:val="none" w:sz="0" w:space="0" w:color="auto"/>
        <w:right w:val="none" w:sz="0" w:space="0" w:color="auto"/>
      </w:divBdr>
    </w:div>
    <w:div w:id="1936664743">
      <w:bodyDiv w:val="1"/>
      <w:marLeft w:val="0"/>
      <w:marRight w:val="0"/>
      <w:marTop w:val="0"/>
      <w:marBottom w:val="0"/>
      <w:divBdr>
        <w:top w:val="none" w:sz="0" w:space="0" w:color="auto"/>
        <w:left w:val="none" w:sz="0" w:space="0" w:color="auto"/>
        <w:bottom w:val="none" w:sz="0" w:space="0" w:color="auto"/>
        <w:right w:val="none" w:sz="0" w:space="0" w:color="auto"/>
      </w:divBdr>
    </w:div>
    <w:div w:id="1937589556">
      <w:bodyDiv w:val="1"/>
      <w:marLeft w:val="0"/>
      <w:marRight w:val="0"/>
      <w:marTop w:val="0"/>
      <w:marBottom w:val="0"/>
      <w:divBdr>
        <w:top w:val="none" w:sz="0" w:space="0" w:color="auto"/>
        <w:left w:val="none" w:sz="0" w:space="0" w:color="auto"/>
        <w:bottom w:val="none" w:sz="0" w:space="0" w:color="auto"/>
        <w:right w:val="none" w:sz="0" w:space="0" w:color="auto"/>
      </w:divBdr>
    </w:div>
    <w:div w:id="1964071777">
      <w:bodyDiv w:val="1"/>
      <w:marLeft w:val="0"/>
      <w:marRight w:val="0"/>
      <w:marTop w:val="0"/>
      <w:marBottom w:val="0"/>
      <w:divBdr>
        <w:top w:val="none" w:sz="0" w:space="0" w:color="auto"/>
        <w:left w:val="none" w:sz="0" w:space="0" w:color="auto"/>
        <w:bottom w:val="none" w:sz="0" w:space="0" w:color="auto"/>
        <w:right w:val="none" w:sz="0" w:space="0" w:color="auto"/>
      </w:divBdr>
    </w:div>
    <w:div w:id="2049526750">
      <w:bodyDiv w:val="1"/>
      <w:marLeft w:val="0"/>
      <w:marRight w:val="0"/>
      <w:marTop w:val="0"/>
      <w:marBottom w:val="0"/>
      <w:divBdr>
        <w:top w:val="none" w:sz="0" w:space="0" w:color="auto"/>
        <w:left w:val="none" w:sz="0" w:space="0" w:color="auto"/>
        <w:bottom w:val="none" w:sz="0" w:space="0" w:color="auto"/>
        <w:right w:val="none" w:sz="0" w:space="0" w:color="auto"/>
      </w:divBdr>
    </w:div>
    <w:div w:id="2074084697">
      <w:bodyDiv w:val="1"/>
      <w:marLeft w:val="0"/>
      <w:marRight w:val="0"/>
      <w:marTop w:val="0"/>
      <w:marBottom w:val="0"/>
      <w:divBdr>
        <w:top w:val="none" w:sz="0" w:space="0" w:color="auto"/>
        <w:left w:val="none" w:sz="0" w:space="0" w:color="auto"/>
        <w:bottom w:val="none" w:sz="0" w:space="0" w:color="auto"/>
        <w:right w:val="none" w:sz="0" w:space="0" w:color="auto"/>
      </w:divBdr>
    </w:div>
    <w:div w:id="2100976420">
      <w:bodyDiv w:val="1"/>
      <w:marLeft w:val="0"/>
      <w:marRight w:val="0"/>
      <w:marTop w:val="0"/>
      <w:marBottom w:val="0"/>
      <w:divBdr>
        <w:top w:val="none" w:sz="0" w:space="0" w:color="auto"/>
        <w:left w:val="none" w:sz="0" w:space="0" w:color="auto"/>
        <w:bottom w:val="none" w:sz="0" w:space="0" w:color="auto"/>
        <w:right w:val="none" w:sz="0" w:space="0" w:color="auto"/>
      </w:divBdr>
    </w:div>
    <w:div w:id="2112117526">
      <w:bodyDiv w:val="1"/>
      <w:marLeft w:val="0"/>
      <w:marRight w:val="0"/>
      <w:marTop w:val="0"/>
      <w:marBottom w:val="0"/>
      <w:divBdr>
        <w:top w:val="none" w:sz="0" w:space="0" w:color="auto"/>
        <w:left w:val="none" w:sz="0" w:space="0" w:color="auto"/>
        <w:bottom w:val="none" w:sz="0" w:space="0" w:color="auto"/>
        <w:right w:val="none" w:sz="0" w:space="0" w:color="auto"/>
      </w:divBdr>
    </w:div>
    <w:div w:id="212391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8DED8-BD2C-43FB-8148-0510885CB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3027</Words>
  <Characters>16654</Characters>
  <Application>Microsoft Office Word</Application>
  <DocSecurity>0</DocSecurity>
  <Lines>138</Lines>
  <Paragraphs>39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REGLEMENT DE LA CONSULTATION</vt:lpstr>
      <vt:lpstr>REGLEMENT DE LA CONSULTATION</vt:lpstr>
    </vt:vector>
  </TitlesOfParts>
  <Company>OFPPT</Company>
  <LinksUpToDate>false</LinksUpToDate>
  <CharactersWithSpaces>19642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BAROUTI</dc:creator>
  <cp:lastModifiedBy>HANANE LAAMIME</cp:lastModifiedBy>
  <cp:revision>5</cp:revision>
  <cp:lastPrinted>2023-10-05T10:49:00Z</cp:lastPrinted>
  <dcterms:created xsi:type="dcterms:W3CDTF">2023-10-05T10:43:00Z</dcterms:created>
  <dcterms:modified xsi:type="dcterms:W3CDTF">2023-10-20T09:40:00Z</dcterms:modified>
</cp:coreProperties>
</file>